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footer5.xml" ContentType="application/vnd.openxmlformats-officedocument.wordprocessingml.footer+xml"/>
  <Override PartName="/word/settings.xml" ContentType="application/vnd.openxmlformats-officedocument.wordprocessingml.settings+xml"/>
  <Default Extension="jpeg" ContentType="image/jpeg"/>
  <Override PartName="/word/header4.xml" ContentType="application/vnd.openxmlformats-officedocument.wordprocessingml.header+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F2" w:rsidRDefault="004C4AF2" w:rsidP="004C4AF2">
      <w:pPr>
        <w:jc w:val="center"/>
        <w:outlineLvl w:val="0"/>
        <w:rPr>
          <w:rFonts w:ascii="Garamond" w:hAnsi="Garamond"/>
          <w:b/>
          <w:sz w:val="28"/>
          <w:szCs w:val="28"/>
        </w:rPr>
      </w:pPr>
      <w:ins w:id="0" w:author="SAS" w:date="2010-10-05T15:26:00Z">
        <w:r>
          <w:rPr>
            <w:rFonts w:ascii="Garamond" w:hAnsi="Garamond"/>
            <w:b/>
            <w:sz w:val="36"/>
            <w:szCs w:val="36"/>
          </w:rPr>
          <w:t xml:space="preserve">Shanghai American School </w:t>
        </w:r>
        <w:r>
          <w:rPr>
            <w:rFonts w:ascii="Garamond" w:hAnsi="Garamond"/>
            <w:b/>
            <w:sz w:val="36"/>
            <w:szCs w:val="36"/>
          </w:rPr>
          <w:br/>
          <w:t>S</w:t>
        </w:r>
      </w:ins>
      <w:r>
        <w:rPr>
          <w:rFonts w:ascii="Garamond" w:hAnsi="Garamond"/>
          <w:b/>
          <w:sz w:val="36"/>
          <w:szCs w:val="36"/>
        </w:rPr>
        <w:t>OCIAL STUDIES CURRICULUM</w:t>
      </w:r>
    </w:p>
    <w:p w:rsidR="004C4AF2" w:rsidRDefault="004C4AF2" w:rsidP="004C4AF2">
      <w:pPr>
        <w:jc w:val="center"/>
        <w:rPr>
          <w:rFonts w:ascii="Garamond" w:hAnsi="Garamond"/>
          <w:b/>
          <w:sz w:val="28"/>
          <w:szCs w:val="28"/>
        </w:rPr>
      </w:pPr>
    </w:p>
    <w:p w:rsidR="00C5497D" w:rsidRDefault="004C4AF2">
      <w:pPr>
        <w:jc w:val="center"/>
        <w:outlineLvl w:val="0"/>
        <w:rPr>
          <w:del w:id="1" w:author="SAS" w:date="2010-10-12T12:48:00Z"/>
          <w:rFonts w:ascii="Garamond" w:hAnsi="Garamond"/>
          <w:b/>
          <w:sz w:val="44"/>
          <w:szCs w:val="44"/>
        </w:rPr>
      </w:pPr>
      <w:ins w:id="2" w:author="SAS" w:date="2010-10-05T15:26:00Z">
        <w:r>
          <w:rPr>
            <w:rFonts w:ascii="Garamond" w:hAnsi="Garamond"/>
            <w:b/>
            <w:sz w:val="44"/>
            <w:szCs w:val="44"/>
          </w:rPr>
          <w:t>Table of Contents</w:t>
        </w:r>
      </w:ins>
      <w:ins w:id="3" w:author="SAS" w:date="2010-10-07T10:26:00Z">
        <w:r>
          <w:rPr>
            <w:rFonts w:ascii="Garamond" w:hAnsi="Garamond"/>
            <w:b/>
            <w:sz w:val="44"/>
            <w:szCs w:val="44"/>
          </w:rPr>
          <w:t xml:space="preserve"> - </w:t>
        </w:r>
      </w:ins>
    </w:p>
    <w:p w:rsidR="004C4AF2" w:rsidRDefault="004C4AF2" w:rsidP="004C4AF2">
      <w:pPr>
        <w:jc w:val="center"/>
        <w:rPr>
          <w:rFonts w:ascii="Garamond" w:hAnsi="Garamond"/>
          <w:b/>
          <w:sz w:val="44"/>
          <w:szCs w:val="44"/>
        </w:rPr>
      </w:pPr>
    </w:p>
    <w:p w:rsidR="004C4AF2" w:rsidRDefault="004C4AF2" w:rsidP="004C4AF2">
      <w:pPr>
        <w:pStyle w:val="TOCHeading"/>
        <w:numPr>
          <w:ins w:id="4" w:author="SAS" w:date="2010-10-05T15:29:00Z"/>
        </w:numPr>
        <w:tabs>
          <w:tab w:val="right" w:pos="9000"/>
        </w:tabs>
        <w:jc w:val="left"/>
        <w:rPr>
          <w:ins w:id="5" w:author="SAS" w:date="2010-10-05T15:29:00Z"/>
          <w:sz w:val="24"/>
        </w:rPr>
      </w:pPr>
      <w:ins w:id="6" w:author="SAS" w:date="2010-10-05T15:29:00Z">
        <w:r>
          <w:rPr>
            <w:sz w:val="24"/>
          </w:rPr>
          <w:t>Mission Statement</w:t>
        </w:r>
      </w:ins>
      <w:ins w:id="7" w:author="SAS" w:date="2010-10-05T15:38:00Z">
        <w:r>
          <w:rPr>
            <w:sz w:val="24"/>
          </w:rPr>
          <w:tab/>
        </w:r>
      </w:ins>
    </w:p>
    <w:p w:rsidR="004C4AF2" w:rsidRDefault="004C4AF2" w:rsidP="004C4AF2">
      <w:pPr>
        <w:numPr>
          <w:ins w:id="8" w:author="SAS" w:date="2010-10-05T15:29:00Z"/>
        </w:numPr>
        <w:tabs>
          <w:tab w:val="right" w:pos="9000"/>
        </w:tabs>
        <w:rPr>
          <w:ins w:id="9" w:author="SAS" w:date="2010-10-05T15:30:00Z"/>
        </w:rPr>
      </w:pPr>
      <w:ins w:id="10" w:author="SAS" w:date="2010-10-05T15:29:00Z">
        <w:r>
          <w:t>Social Studies Philosophy Statement</w:t>
        </w:r>
      </w:ins>
    </w:p>
    <w:p w:rsidR="004C4AF2" w:rsidRDefault="004C4AF2" w:rsidP="004C4AF2">
      <w:pPr>
        <w:numPr>
          <w:ins w:id="11" w:author="SAS" w:date="2010-10-05T15:30:00Z"/>
        </w:numPr>
        <w:tabs>
          <w:tab w:val="right" w:pos="9000"/>
        </w:tabs>
        <w:rPr>
          <w:ins w:id="12" w:author="SAS" w:date="2010-10-05T15:30:00Z"/>
        </w:rPr>
      </w:pPr>
    </w:p>
    <w:p w:rsidR="004C4AF2" w:rsidRDefault="004C4AF2" w:rsidP="004C4AF2">
      <w:pPr>
        <w:numPr>
          <w:ins w:id="13" w:author="SAS" w:date="2010-10-05T15:30:00Z"/>
        </w:numPr>
        <w:tabs>
          <w:tab w:val="right" w:pos="9000"/>
        </w:tabs>
        <w:rPr>
          <w:ins w:id="14" w:author="SAS" w:date="2010-10-05T15:30:00Z"/>
        </w:rPr>
      </w:pPr>
      <w:ins w:id="15" w:author="SAS" w:date="2010-10-05T15:31:00Z">
        <w:r>
          <w:t xml:space="preserve">Essential Conditions for </w:t>
        </w:r>
      </w:ins>
      <w:ins w:id="16" w:author="SAS" w:date="2010-10-05T15:30:00Z">
        <w:r>
          <w:t>Learning</w:t>
        </w:r>
      </w:ins>
    </w:p>
    <w:p w:rsidR="004C4AF2" w:rsidRDefault="004C4AF2" w:rsidP="004C4AF2">
      <w:pPr>
        <w:numPr>
          <w:ins w:id="17" w:author="SAS" w:date="2010-10-05T15:30:00Z"/>
        </w:numPr>
        <w:tabs>
          <w:tab w:val="right" w:pos="9000"/>
        </w:tabs>
        <w:rPr>
          <w:ins w:id="18" w:author="SAS" w:date="2010-10-05T15:30:00Z"/>
        </w:rPr>
      </w:pPr>
    </w:p>
    <w:p w:rsidR="004C4AF2" w:rsidRDefault="004C4AF2" w:rsidP="004C4AF2">
      <w:pPr>
        <w:numPr>
          <w:ins w:id="19" w:author="SAS" w:date="2010-10-05T15:30:00Z"/>
        </w:numPr>
        <w:tabs>
          <w:tab w:val="right" w:pos="9000"/>
        </w:tabs>
        <w:rPr>
          <w:ins w:id="20" w:author="SAS" w:date="2010-10-05T15:35:00Z"/>
        </w:rPr>
      </w:pPr>
      <w:ins w:id="21" w:author="SAS" w:date="2010-10-05T15:30:00Z">
        <w:r>
          <w:t>Essential Teaching Agreements</w:t>
        </w:r>
      </w:ins>
    </w:p>
    <w:p w:rsidR="004C4AF2" w:rsidRDefault="004C4AF2" w:rsidP="004C4AF2">
      <w:pPr>
        <w:numPr>
          <w:ins w:id="22" w:author="SAS" w:date="2010-10-05T15:35:00Z"/>
        </w:numPr>
        <w:tabs>
          <w:tab w:val="right" w:pos="9000"/>
        </w:tabs>
        <w:rPr>
          <w:ins w:id="23" w:author="SAS" w:date="2010-10-05T15:35:00Z"/>
        </w:rPr>
      </w:pPr>
    </w:p>
    <w:p w:rsidR="004C4AF2" w:rsidRDefault="004C4AF2" w:rsidP="004C4AF2">
      <w:pPr>
        <w:numPr>
          <w:ins w:id="24" w:author="SAS" w:date="2010-10-05T15:35:00Z"/>
        </w:numPr>
        <w:tabs>
          <w:tab w:val="right" w:pos="9000"/>
        </w:tabs>
        <w:rPr>
          <w:ins w:id="25" w:author="SAS" w:date="2010-10-05T15:35:00Z"/>
        </w:rPr>
      </w:pPr>
      <w:ins w:id="26" w:author="SAS" w:date="2010-10-05T15:35:00Z">
        <w:r>
          <w:t>Department-level Enduring Understandings</w:t>
        </w:r>
      </w:ins>
    </w:p>
    <w:p w:rsidR="004C4AF2" w:rsidRDefault="004C4AF2" w:rsidP="004C4AF2">
      <w:pPr>
        <w:numPr>
          <w:ins w:id="27" w:author="SAS" w:date="2010-10-05T15:35:00Z"/>
        </w:numPr>
        <w:tabs>
          <w:tab w:val="right" w:pos="9000"/>
        </w:tabs>
        <w:rPr>
          <w:ins w:id="28" w:author="SAS" w:date="2010-10-05T15:35:00Z"/>
        </w:rPr>
      </w:pPr>
    </w:p>
    <w:p w:rsidR="004C4AF2" w:rsidRDefault="004C4AF2" w:rsidP="004C4AF2">
      <w:pPr>
        <w:numPr>
          <w:ins w:id="29" w:author="SAS" w:date="2010-10-05T15:35:00Z"/>
        </w:numPr>
        <w:tabs>
          <w:tab w:val="right" w:pos="9000"/>
        </w:tabs>
        <w:rPr>
          <w:ins w:id="30" w:author="SAS" w:date="2010-10-05T15:35:00Z"/>
        </w:rPr>
      </w:pPr>
      <w:ins w:id="31" w:author="SAS" w:date="2010-10-05T15:35:00Z">
        <w:r>
          <w:t>EAGLES (</w:t>
        </w:r>
      </w:ins>
      <w:ins w:id="32" w:author="SAS" w:date="2010-10-07T11:17:00Z">
        <w:r>
          <w:t>Established</w:t>
        </w:r>
      </w:ins>
      <w:ins w:id="33" w:author="SAS" w:date="2010-10-07T10:26:00Z">
        <w:r>
          <w:t xml:space="preserve"> </w:t>
        </w:r>
      </w:ins>
      <w:ins w:id="34" w:author="SAS" w:date="2010-10-05T15:35:00Z">
        <w:r>
          <w:t>School</w:t>
        </w:r>
      </w:ins>
      <w:ins w:id="35" w:author="SAS" w:date="2010-10-07T10:26:00Z">
        <w:r>
          <w:t>-</w:t>
        </w:r>
      </w:ins>
      <w:ins w:id="36" w:author="SAS" w:date="2010-10-05T15:35:00Z">
        <w:r>
          <w:t>wide Learning Results)</w:t>
        </w:r>
      </w:ins>
    </w:p>
    <w:p w:rsidR="004C4AF2" w:rsidRDefault="004C4AF2" w:rsidP="004C4AF2">
      <w:pPr>
        <w:numPr>
          <w:ins w:id="37" w:author="SAS" w:date="2010-10-05T15:35:00Z"/>
        </w:numPr>
        <w:tabs>
          <w:tab w:val="right" w:pos="9000"/>
        </w:tabs>
        <w:rPr>
          <w:ins w:id="38" w:author="SAS" w:date="2010-10-05T15:35:00Z"/>
        </w:rPr>
      </w:pPr>
    </w:p>
    <w:p w:rsidR="004C4AF2" w:rsidRDefault="004C4AF2" w:rsidP="004C4AF2">
      <w:pPr>
        <w:numPr>
          <w:ins w:id="39" w:author="SAS" w:date="2010-10-05T15:35:00Z"/>
        </w:numPr>
        <w:tabs>
          <w:tab w:val="right" w:pos="9000"/>
        </w:tabs>
        <w:rPr>
          <w:ins w:id="40" w:author="SAS" w:date="2010-10-07T11:07:00Z"/>
        </w:rPr>
      </w:pPr>
      <w:ins w:id="41" w:author="SAS" w:date="2010-10-07T11:07:00Z">
        <w:r>
          <w:t>Grade-level Readiness Standards</w:t>
        </w:r>
      </w:ins>
    </w:p>
    <w:p w:rsidR="004C4AF2" w:rsidRDefault="004C4AF2" w:rsidP="004C4AF2">
      <w:pPr>
        <w:numPr>
          <w:ins w:id="42" w:author="SAS" w:date="2010-10-07T11:07:00Z"/>
        </w:numPr>
        <w:tabs>
          <w:tab w:val="right" w:pos="9000"/>
        </w:tabs>
        <w:rPr>
          <w:ins w:id="43" w:author="SAS" w:date="2010-10-07T11:07:00Z"/>
        </w:rPr>
      </w:pPr>
    </w:p>
    <w:p w:rsidR="004C4AF2" w:rsidRDefault="004C4AF2" w:rsidP="004C4AF2">
      <w:pPr>
        <w:numPr>
          <w:ins w:id="44" w:author="SAS" w:date="2010-10-07T11:07:00Z"/>
        </w:numPr>
        <w:tabs>
          <w:tab w:val="right" w:pos="9000"/>
        </w:tabs>
        <w:rPr>
          <w:ins w:id="45" w:author="SAS" w:date="2010-10-05T15:36:00Z"/>
        </w:rPr>
      </w:pPr>
      <w:ins w:id="46" w:author="SAS" w:date="2010-10-05T15:35:00Z">
        <w:r>
          <w:t>Summary S</w:t>
        </w:r>
      </w:ins>
      <w:ins w:id="47" w:author="SAS" w:date="2010-10-05T15:36:00Z">
        <w:r>
          <w:t>cope and Sequence S</w:t>
        </w:r>
      </w:ins>
      <w:ins w:id="48" w:author="SAS" w:date="2010-10-05T15:35:00Z">
        <w:r>
          <w:t>tatements</w:t>
        </w:r>
      </w:ins>
    </w:p>
    <w:p w:rsidR="004C4AF2" w:rsidRDefault="004C4AF2" w:rsidP="004C4AF2">
      <w:pPr>
        <w:numPr>
          <w:ins w:id="49" w:author="SAS" w:date="2010-10-05T15:36:00Z"/>
        </w:numPr>
        <w:tabs>
          <w:tab w:val="right" w:pos="9000"/>
        </w:tabs>
        <w:rPr>
          <w:ins w:id="50" w:author="SAS" w:date="2010-10-05T15:36:00Z"/>
        </w:rPr>
      </w:pPr>
    </w:p>
    <w:p w:rsidR="004C4AF2" w:rsidRDefault="004C4AF2" w:rsidP="004C4AF2">
      <w:pPr>
        <w:numPr>
          <w:ins w:id="51" w:author="SAS" w:date="2010-10-05T15:36:00Z"/>
        </w:numPr>
        <w:tabs>
          <w:tab w:val="right" w:pos="9000"/>
        </w:tabs>
        <w:rPr>
          <w:ins w:id="52" w:author="SAS" w:date="2010-10-05T15:37:00Z"/>
        </w:rPr>
      </w:pPr>
      <w:ins w:id="53" w:author="SAS" w:date="2010-10-05T15:36:00Z">
        <w:r>
          <w:t>Enduring Understandings Scope and Sequence</w:t>
        </w:r>
      </w:ins>
    </w:p>
    <w:p w:rsidR="004C4AF2" w:rsidRDefault="004C4AF2" w:rsidP="004C4AF2">
      <w:pPr>
        <w:numPr>
          <w:ins w:id="54" w:author="SAS" w:date="2010-10-05T15:37:00Z"/>
        </w:numPr>
        <w:tabs>
          <w:tab w:val="right" w:pos="9000"/>
        </w:tabs>
        <w:rPr>
          <w:ins w:id="55" w:author="SAS" w:date="2010-10-05T15:37:00Z"/>
        </w:rPr>
      </w:pPr>
    </w:p>
    <w:p w:rsidR="004C4AF2" w:rsidRDefault="004C4AF2" w:rsidP="004C4AF2">
      <w:pPr>
        <w:numPr>
          <w:ins w:id="56" w:author="SAS" w:date="2010-10-05T15:37:00Z"/>
        </w:numPr>
        <w:tabs>
          <w:tab w:val="right" w:pos="9000"/>
        </w:tabs>
        <w:rPr>
          <w:ins w:id="57" w:author="SAS" w:date="2010-10-05T15:37:00Z"/>
        </w:rPr>
      </w:pPr>
      <w:ins w:id="58" w:author="SAS" w:date="2010-10-05T15:37:00Z">
        <w:r>
          <w:t>Standards and Benchmarks</w:t>
        </w:r>
      </w:ins>
    </w:p>
    <w:p w:rsidR="004C4AF2" w:rsidRDefault="004C4AF2" w:rsidP="004C4AF2">
      <w:pPr>
        <w:numPr>
          <w:ins w:id="59" w:author="SAS" w:date="2010-10-05T15:37:00Z"/>
        </w:numPr>
        <w:tabs>
          <w:tab w:val="right" w:pos="9000"/>
        </w:tabs>
        <w:rPr>
          <w:ins w:id="60" w:author="SAS" w:date="2010-10-05T15:37:00Z"/>
        </w:rPr>
      </w:pPr>
    </w:p>
    <w:p w:rsidR="004C4AF2" w:rsidRDefault="004C4AF2" w:rsidP="004C4AF2">
      <w:pPr>
        <w:numPr>
          <w:ins w:id="61" w:author="SAS" w:date="2010-10-05T15:37:00Z"/>
        </w:numPr>
        <w:tabs>
          <w:tab w:val="right" w:pos="9000"/>
        </w:tabs>
        <w:rPr>
          <w:ins w:id="62" w:author="SAS" w:date="2010-10-05T15:37:00Z"/>
        </w:rPr>
      </w:pPr>
      <w:ins w:id="63" w:author="SAS" w:date="2010-10-05T15:37:00Z">
        <w:r>
          <w:t>Cornerstone Assessments</w:t>
        </w:r>
      </w:ins>
    </w:p>
    <w:p w:rsidR="004C4AF2" w:rsidRDefault="004C4AF2" w:rsidP="004C4AF2">
      <w:pPr>
        <w:numPr>
          <w:ins w:id="64" w:author="SAS" w:date="2010-10-05T15:37:00Z"/>
        </w:numPr>
        <w:tabs>
          <w:tab w:val="right" w:pos="9000"/>
        </w:tabs>
        <w:rPr>
          <w:ins w:id="65" w:author="SAS" w:date="2010-10-05T15:37:00Z"/>
        </w:rPr>
      </w:pPr>
    </w:p>
    <w:p w:rsidR="004C4AF2" w:rsidRPr="00D90B6C" w:rsidRDefault="004C4AF2" w:rsidP="004C4AF2">
      <w:pPr>
        <w:numPr>
          <w:ins w:id="66" w:author="SAS" w:date="2010-10-05T15:37:00Z"/>
        </w:numPr>
        <w:tabs>
          <w:tab w:val="right" w:pos="9000"/>
        </w:tabs>
        <w:rPr>
          <w:ins w:id="67" w:author="SAS" w:date="2010-10-05T15:29:00Z"/>
        </w:rPr>
      </w:pPr>
      <w:ins w:id="68" w:author="SAS" w:date="2010-10-05T15:37:00Z">
        <w:r>
          <w:t>Units of Study Frameworks</w:t>
        </w:r>
      </w:ins>
    </w:p>
    <w:p w:rsidR="004C4AF2" w:rsidRDefault="004C4AF2" w:rsidP="004C4AF2">
      <w:pPr>
        <w:numPr>
          <w:ins w:id="69" w:author="SAS" w:date="2010-10-12T12:48:00Z"/>
        </w:numPr>
        <w:tabs>
          <w:tab w:val="right" w:pos="9000"/>
        </w:tabs>
        <w:rPr>
          <w:ins w:id="70" w:author="SAS" w:date="2010-10-12T12:48:00Z"/>
          <w:rFonts w:ascii="Garamond" w:hAnsi="Garamond"/>
          <w:b/>
          <w:sz w:val="28"/>
          <w:szCs w:val="28"/>
        </w:rPr>
      </w:pPr>
    </w:p>
    <w:p w:rsidR="004C4AF2" w:rsidRDefault="004C4AF2" w:rsidP="004C4AF2">
      <w:pPr>
        <w:tabs>
          <w:tab w:val="right" w:pos="9000"/>
        </w:tabs>
        <w:rPr>
          <w:rFonts w:ascii="Garamond" w:hAnsi="Garamond"/>
          <w:b/>
          <w:sz w:val="28"/>
          <w:szCs w:val="28"/>
        </w:rPr>
      </w:pPr>
      <w:ins w:id="71" w:author="SAS" w:date="2010-10-12T12:48:00Z">
        <w:r>
          <w:rPr>
            <w:rFonts w:ascii="Garamond" w:hAnsi="Garamond"/>
            <w:b/>
            <w:sz w:val="28"/>
            <w:szCs w:val="28"/>
          </w:rPr>
          <w:t>NEED:  Glossary or Terminology section (Key Vocabulary?)</w:t>
        </w:r>
      </w:ins>
    </w:p>
    <w:p w:rsidR="004C4AF2" w:rsidRDefault="004C4AF2" w:rsidP="004C4AF2">
      <w:pPr>
        <w:jc w:val="center"/>
        <w:rPr>
          <w:rFonts w:ascii="Garamond" w:hAnsi="Garamond"/>
          <w:b/>
          <w:sz w:val="28"/>
          <w:szCs w:val="28"/>
        </w:rPr>
      </w:pPr>
    </w:p>
    <w:p w:rsidR="004C4AF2" w:rsidDel="005F08E2" w:rsidRDefault="004C4AF2" w:rsidP="004C4AF2">
      <w:pPr>
        <w:jc w:val="center"/>
        <w:rPr>
          <w:del w:id="72" w:author="SAS" w:date="2010-11-24T15:05:00Z"/>
          <w:rFonts w:ascii="Garamond" w:hAnsi="Garamond"/>
          <w:b/>
          <w:sz w:val="28"/>
          <w:szCs w:val="28"/>
        </w:rPr>
      </w:pPr>
    </w:p>
    <w:p w:rsidR="004C4AF2" w:rsidDel="005F08E2" w:rsidRDefault="004C4AF2" w:rsidP="004C4AF2">
      <w:pPr>
        <w:jc w:val="center"/>
        <w:rPr>
          <w:del w:id="73" w:author="SAS" w:date="2010-11-24T15:05:00Z"/>
          <w:rFonts w:ascii="Garamond" w:hAnsi="Garamond"/>
          <w:b/>
          <w:sz w:val="28"/>
          <w:szCs w:val="28"/>
        </w:rPr>
      </w:pPr>
    </w:p>
    <w:p w:rsidR="004C4AF2" w:rsidDel="005F08E2" w:rsidRDefault="004C4AF2" w:rsidP="004C4AF2">
      <w:pPr>
        <w:jc w:val="center"/>
        <w:rPr>
          <w:del w:id="74" w:author="SAS" w:date="2010-11-24T15:05:00Z"/>
          <w:rFonts w:ascii="Garamond" w:hAnsi="Garamond"/>
          <w:b/>
          <w:sz w:val="28"/>
          <w:szCs w:val="28"/>
        </w:rPr>
      </w:pPr>
    </w:p>
    <w:p w:rsidR="004C4AF2" w:rsidDel="005F08E2" w:rsidRDefault="004C4AF2" w:rsidP="004C4AF2">
      <w:pPr>
        <w:jc w:val="center"/>
        <w:rPr>
          <w:del w:id="75" w:author="SAS" w:date="2010-11-24T15:05:00Z"/>
          <w:rFonts w:ascii="Garamond" w:hAnsi="Garamond"/>
          <w:b/>
          <w:sz w:val="28"/>
          <w:szCs w:val="28"/>
        </w:rPr>
      </w:pPr>
    </w:p>
    <w:p w:rsidR="004C4AF2" w:rsidDel="005F08E2" w:rsidRDefault="004C4AF2" w:rsidP="004C4AF2">
      <w:pPr>
        <w:jc w:val="center"/>
        <w:rPr>
          <w:del w:id="76" w:author="SAS" w:date="2010-11-24T15:05:00Z"/>
          <w:rFonts w:ascii="Garamond" w:hAnsi="Garamond"/>
          <w:b/>
          <w:sz w:val="28"/>
          <w:szCs w:val="28"/>
        </w:rPr>
      </w:pPr>
    </w:p>
    <w:p w:rsidR="004C4AF2" w:rsidDel="005F08E2" w:rsidRDefault="004C4AF2" w:rsidP="004C4AF2">
      <w:pPr>
        <w:jc w:val="center"/>
        <w:rPr>
          <w:del w:id="77" w:author="SAS" w:date="2010-11-24T15:04:00Z"/>
          <w:rFonts w:ascii="Garamond" w:hAnsi="Garamond"/>
          <w:b/>
          <w:sz w:val="28"/>
          <w:szCs w:val="28"/>
        </w:rPr>
      </w:pPr>
    </w:p>
    <w:p w:rsidR="004C4AF2" w:rsidDel="005F08E2" w:rsidRDefault="004C4AF2" w:rsidP="004C4AF2">
      <w:pPr>
        <w:jc w:val="center"/>
        <w:rPr>
          <w:del w:id="78" w:author="SAS" w:date="2010-11-24T15:04:00Z"/>
          <w:rFonts w:ascii="Garamond" w:hAnsi="Garamond"/>
          <w:b/>
          <w:sz w:val="28"/>
          <w:szCs w:val="28"/>
        </w:rPr>
      </w:pPr>
    </w:p>
    <w:p w:rsidR="004C4AF2" w:rsidDel="005F08E2" w:rsidRDefault="004C4AF2" w:rsidP="004C4AF2">
      <w:pPr>
        <w:rPr>
          <w:del w:id="79" w:author="SAS" w:date="2010-11-24T15:04:00Z"/>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5C19D5" w:rsidP="004C4AF2">
      <w:pPr>
        <w:jc w:val="center"/>
        <w:outlineLvl w:val="0"/>
        <w:rPr>
          <w:del w:id="80" w:author="Unknown"/>
          <w:rFonts w:ascii="Garamond" w:hAnsi="Garamond"/>
          <w:b/>
          <w:sz w:val="28"/>
          <w:szCs w:val="28"/>
        </w:rPr>
      </w:pPr>
      <w:ins w:id="81" w:author="SAS" w:date="2010-11-30T20:15:00Z">
        <w:r>
          <w:rPr>
            <w:rFonts w:ascii="Garamond" w:hAnsi="Garamond"/>
            <w:b/>
            <w:sz w:val="28"/>
            <w:szCs w:val="28"/>
          </w:rPr>
          <w:br w:type="page"/>
        </w:r>
      </w:ins>
      <w:r w:rsidR="004C4AF2">
        <w:rPr>
          <w:rFonts w:ascii="Garamond" w:hAnsi="Garamond"/>
          <w:b/>
          <w:sz w:val="28"/>
          <w:szCs w:val="28"/>
        </w:rPr>
        <w:t>ACKNOWLEDGEMENTS</w:t>
      </w:r>
    </w:p>
    <w:p w:rsidR="004C4AF2" w:rsidDel="005F08E2" w:rsidRDefault="004C4AF2" w:rsidP="004C4AF2">
      <w:pPr>
        <w:numPr>
          <w:ins w:id="82" w:author="SAS" w:date="2010-11-24T15:04:00Z"/>
        </w:numPr>
        <w:jc w:val="center"/>
        <w:outlineLvl w:val="0"/>
        <w:rPr>
          <w:ins w:id="83" w:author="SAS" w:date="2010-11-24T15:04:00Z"/>
          <w:rFonts w:ascii="Garamond" w:hAnsi="Garamond"/>
          <w:b/>
          <w:sz w:val="28"/>
          <w:szCs w:val="28"/>
        </w:rPr>
      </w:pPr>
    </w:p>
    <w:p w:rsidR="004C4AF2" w:rsidDel="005F08E2" w:rsidRDefault="004C4AF2" w:rsidP="004C4AF2">
      <w:pPr>
        <w:jc w:val="center"/>
        <w:rPr>
          <w:del w:id="84" w:author="SAS" w:date="2010-11-24T15:04:00Z"/>
          <w:rFonts w:ascii="Garamond" w:hAnsi="Garamond"/>
          <w:b/>
          <w:sz w:val="28"/>
          <w:szCs w:val="28"/>
        </w:rPr>
      </w:pPr>
    </w:p>
    <w:p w:rsidR="004C4AF2" w:rsidDel="005F08E2" w:rsidRDefault="004C4AF2" w:rsidP="004C4AF2">
      <w:pPr>
        <w:jc w:val="center"/>
        <w:rPr>
          <w:del w:id="85" w:author="SAS" w:date="2010-11-24T15:04:00Z"/>
          <w:rFonts w:ascii="Garamond" w:hAnsi="Garamond"/>
          <w:b/>
          <w:sz w:val="28"/>
          <w:szCs w:val="28"/>
        </w:rPr>
      </w:pPr>
    </w:p>
    <w:p w:rsidR="004C4AF2" w:rsidDel="005F08E2" w:rsidRDefault="004C4AF2" w:rsidP="004C4AF2">
      <w:pPr>
        <w:jc w:val="center"/>
        <w:rPr>
          <w:del w:id="86" w:author="SAS" w:date="2010-11-24T15:04:00Z"/>
          <w:rFonts w:ascii="Garamond" w:hAnsi="Garamond"/>
          <w:b/>
          <w:sz w:val="28"/>
          <w:szCs w:val="28"/>
        </w:rPr>
      </w:pPr>
    </w:p>
    <w:p w:rsidR="004C4AF2" w:rsidDel="005F08E2" w:rsidRDefault="004C4AF2" w:rsidP="004C4AF2">
      <w:pPr>
        <w:jc w:val="center"/>
        <w:rPr>
          <w:del w:id="87" w:author="SAS" w:date="2010-11-24T15:04:00Z"/>
          <w:rFonts w:ascii="Garamond" w:hAnsi="Garamond"/>
          <w:b/>
          <w:sz w:val="28"/>
          <w:szCs w:val="28"/>
        </w:rPr>
      </w:pPr>
    </w:p>
    <w:p w:rsidR="004C4AF2" w:rsidDel="005F08E2" w:rsidRDefault="004C4AF2" w:rsidP="004C4AF2">
      <w:pPr>
        <w:jc w:val="center"/>
        <w:rPr>
          <w:del w:id="88" w:author="SAS" w:date="2010-11-24T15:04:00Z"/>
          <w:rFonts w:ascii="Garamond" w:hAnsi="Garamond"/>
          <w:b/>
          <w:sz w:val="28"/>
          <w:szCs w:val="28"/>
        </w:rPr>
      </w:pPr>
    </w:p>
    <w:p w:rsidR="004C4AF2" w:rsidRDefault="004C4AF2" w:rsidP="004C4AF2">
      <w:pPr>
        <w:jc w:val="center"/>
        <w:outlineLvl w:val="0"/>
        <w:rPr>
          <w:rFonts w:ascii="Garamond" w:hAnsi="Garamond"/>
          <w:b/>
          <w:sz w:val="28"/>
          <w:szCs w:val="28"/>
        </w:rPr>
      </w:pPr>
      <w:r>
        <w:rPr>
          <w:rFonts w:ascii="Garamond" w:hAnsi="Garamond"/>
          <w:b/>
          <w:sz w:val="28"/>
          <w:szCs w:val="28"/>
        </w:rPr>
        <w:t>Social Studies Task Force Members</w:t>
      </w:r>
    </w:p>
    <w:p w:rsidR="004C4AF2" w:rsidRDefault="004C4AF2" w:rsidP="00AD319B">
      <w:pPr>
        <w:spacing w:beforeLines="1" w:afterLines="1"/>
        <w:outlineLvl w:val="3"/>
        <w:rPr>
          <w:rFonts w:ascii="Times" w:hAnsi="Times"/>
          <w:b/>
          <w:szCs w:val="20"/>
          <w:lang w:eastAsia="en-US"/>
        </w:rPr>
      </w:pPr>
    </w:p>
    <w:p w:rsidR="004C4AF2" w:rsidRPr="005E3BA1" w:rsidRDefault="004C4AF2" w:rsidP="00AD319B">
      <w:pPr>
        <w:spacing w:beforeLines="1" w:afterLines="1"/>
        <w:outlineLvl w:val="3"/>
        <w:rPr>
          <w:rFonts w:ascii="Times" w:hAnsi="Times"/>
          <w:b/>
          <w:szCs w:val="20"/>
          <w:lang w:eastAsia="en-US"/>
        </w:rPr>
      </w:pPr>
      <w:proofErr w:type="spellStart"/>
      <w:r w:rsidRPr="005E3BA1">
        <w:rPr>
          <w:rFonts w:ascii="Times" w:hAnsi="Times"/>
          <w:b/>
          <w:szCs w:val="20"/>
          <w:lang w:eastAsia="en-US"/>
        </w:rPr>
        <w:t>Pudong</w:t>
      </w:r>
      <w:proofErr w:type="spellEnd"/>
      <w:r w:rsidRPr="005E3BA1">
        <w:rPr>
          <w:rFonts w:ascii="Times" w:hAnsi="Times"/>
          <w:b/>
          <w:szCs w:val="20"/>
          <w:lang w:eastAsia="en-US"/>
        </w:rPr>
        <w:t xml:space="preserve"> Campus</w:t>
      </w:r>
    </w:p>
    <w:p w:rsidR="004C4AF2" w:rsidRDefault="004C4AF2" w:rsidP="004C4AF2">
      <w:pPr>
        <w:outlineLvl w:val="0"/>
        <w:rPr>
          <w:rFonts w:ascii="Garamond" w:hAnsi="Garamond"/>
          <w:b/>
          <w:sz w:val="28"/>
          <w:szCs w:val="28"/>
        </w:rPr>
      </w:pPr>
      <w:r w:rsidRPr="005E3BA1">
        <w:rPr>
          <w:rFonts w:ascii="Times" w:hAnsi="Times"/>
          <w:b/>
          <w:sz w:val="20"/>
          <w:szCs w:val="20"/>
          <w:lang w:eastAsia="en-US"/>
        </w:rPr>
        <w:t>Elementary School:</w:t>
      </w:r>
      <w:r w:rsidRPr="005E3BA1">
        <w:rPr>
          <w:rFonts w:ascii="Times" w:hAnsi="Times"/>
          <w:sz w:val="20"/>
          <w:szCs w:val="20"/>
          <w:lang w:eastAsia="en-US"/>
        </w:rPr>
        <w:t xml:space="preserve"> Barbara Boyer, Simone Loftus</w:t>
      </w:r>
      <w:r>
        <w:rPr>
          <w:rFonts w:ascii="Times" w:hAnsi="Times"/>
          <w:sz w:val="20"/>
          <w:szCs w:val="20"/>
          <w:lang w:eastAsia="en-US"/>
        </w:rPr>
        <w:t xml:space="preserve">, supported by Jennifer </w:t>
      </w:r>
      <w:proofErr w:type="spellStart"/>
      <w:r>
        <w:rPr>
          <w:rFonts w:ascii="Times" w:hAnsi="Times"/>
          <w:sz w:val="20"/>
          <w:szCs w:val="20"/>
          <w:lang w:eastAsia="en-US"/>
        </w:rPr>
        <w:t>Canar</w:t>
      </w:r>
      <w:proofErr w:type="spellEnd"/>
      <w:r>
        <w:rPr>
          <w:rFonts w:ascii="Times" w:hAnsi="Times"/>
          <w:sz w:val="20"/>
          <w:szCs w:val="20"/>
          <w:lang w:eastAsia="en-US"/>
        </w:rPr>
        <w:t xml:space="preserve">, </w:t>
      </w:r>
      <w:proofErr w:type="spellStart"/>
      <w:r>
        <w:rPr>
          <w:rFonts w:ascii="Times" w:hAnsi="Times"/>
          <w:sz w:val="20"/>
          <w:szCs w:val="20"/>
          <w:lang w:eastAsia="en-US"/>
        </w:rPr>
        <w:t>Lynsey</w:t>
      </w:r>
      <w:proofErr w:type="spellEnd"/>
      <w:r>
        <w:rPr>
          <w:rFonts w:ascii="Times" w:hAnsi="Times"/>
          <w:sz w:val="20"/>
          <w:szCs w:val="20"/>
          <w:lang w:eastAsia="en-US"/>
        </w:rPr>
        <w:t xml:space="preserve"> </w:t>
      </w:r>
      <w:proofErr w:type="spellStart"/>
      <w:r>
        <w:rPr>
          <w:rFonts w:ascii="Times" w:hAnsi="Times"/>
          <w:sz w:val="20"/>
          <w:szCs w:val="20"/>
          <w:lang w:eastAsia="en-US"/>
        </w:rPr>
        <w:t>Howitt</w:t>
      </w:r>
      <w:proofErr w:type="spellEnd"/>
      <w:r>
        <w:rPr>
          <w:rFonts w:ascii="Times" w:hAnsi="Times"/>
          <w:sz w:val="20"/>
          <w:szCs w:val="20"/>
          <w:lang w:eastAsia="en-US"/>
        </w:rPr>
        <w:t xml:space="preserve">, and Mike </w:t>
      </w:r>
      <w:proofErr w:type="spellStart"/>
      <w:r>
        <w:rPr>
          <w:rFonts w:ascii="Times" w:hAnsi="Times"/>
          <w:sz w:val="20"/>
          <w:szCs w:val="20"/>
          <w:lang w:eastAsia="en-US"/>
        </w:rPr>
        <w:t>Romard</w:t>
      </w:r>
      <w:proofErr w:type="spellEnd"/>
      <w:r w:rsidRPr="005E3BA1">
        <w:rPr>
          <w:rFonts w:ascii="Times" w:hAnsi="Times"/>
          <w:sz w:val="20"/>
          <w:szCs w:val="20"/>
          <w:lang w:eastAsia="en-US"/>
        </w:rPr>
        <w:br/>
      </w:r>
      <w:r w:rsidRPr="005E3BA1">
        <w:rPr>
          <w:rFonts w:ascii="Times" w:hAnsi="Times"/>
          <w:b/>
          <w:sz w:val="20"/>
          <w:szCs w:val="20"/>
          <w:lang w:eastAsia="en-US"/>
        </w:rPr>
        <w:t>Middle School:</w:t>
      </w:r>
      <w:r w:rsidRPr="005E3BA1">
        <w:rPr>
          <w:rFonts w:ascii="Times" w:hAnsi="Times"/>
          <w:sz w:val="20"/>
          <w:szCs w:val="20"/>
          <w:lang w:eastAsia="en-US"/>
        </w:rPr>
        <w:t xml:space="preserve"> Marian Bradshaw, Angie </w:t>
      </w:r>
      <w:proofErr w:type="spellStart"/>
      <w:r w:rsidRPr="005E3BA1">
        <w:rPr>
          <w:rFonts w:ascii="Times" w:hAnsi="Times"/>
          <w:sz w:val="20"/>
          <w:szCs w:val="20"/>
          <w:lang w:eastAsia="en-US"/>
        </w:rPr>
        <w:t>Nall</w:t>
      </w:r>
      <w:proofErr w:type="spellEnd"/>
      <w:r>
        <w:rPr>
          <w:rFonts w:ascii="Times" w:hAnsi="Times"/>
          <w:sz w:val="20"/>
          <w:szCs w:val="20"/>
          <w:lang w:eastAsia="en-US"/>
        </w:rPr>
        <w:t xml:space="preserve"> supported by David Cole</w:t>
      </w:r>
      <w:r w:rsidRPr="005E3BA1">
        <w:rPr>
          <w:rFonts w:ascii="Times" w:hAnsi="Times"/>
          <w:sz w:val="20"/>
          <w:szCs w:val="20"/>
          <w:lang w:eastAsia="en-US"/>
        </w:rPr>
        <w:br/>
      </w:r>
      <w:r w:rsidRPr="005E3BA1">
        <w:rPr>
          <w:rFonts w:ascii="Times" w:hAnsi="Times"/>
          <w:b/>
          <w:sz w:val="20"/>
          <w:szCs w:val="20"/>
          <w:lang w:eastAsia="en-US"/>
        </w:rPr>
        <w:t xml:space="preserve">High School: </w:t>
      </w:r>
      <w:r w:rsidRPr="005E3BA1">
        <w:rPr>
          <w:rFonts w:ascii="Times" w:hAnsi="Times"/>
          <w:sz w:val="20"/>
          <w:szCs w:val="20"/>
          <w:lang w:eastAsia="en-US"/>
        </w:rPr>
        <w:t xml:space="preserve">Alan Cheung, James </w:t>
      </w:r>
      <w:proofErr w:type="spellStart"/>
      <w:r w:rsidRPr="005E3BA1">
        <w:rPr>
          <w:rFonts w:ascii="Times" w:hAnsi="Times"/>
          <w:sz w:val="20"/>
          <w:szCs w:val="20"/>
          <w:lang w:eastAsia="en-US"/>
        </w:rPr>
        <w:t>Goruk</w:t>
      </w:r>
      <w:proofErr w:type="spellEnd"/>
      <w:r w:rsidRPr="005E3BA1">
        <w:rPr>
          <w:rFonts w:ascii="Times" w:hAnsi="Times"/>
          <w:sz w:val="20"/>
          <w:szCs w:val="20"/>
          <w:lang w:eastAsia="en-US"/>
        </w:rPr>
        <w:t xml:space="preserve">, Fay Leong, Peter </w:t>
      </w:r>
      <w:proofErr w:type="spellStart"/>
      <w:r w:rsidRPr="005E3BA1">
        <w:rPr>
          <w:rFonts w:ascii="Times" w:hAnsi="Times"/>
          <w:sz w:val="20"/>
          <w:szCs w:val="20"/>
          <w:lang w:eastAsia="en-US"/>
        </w:rPr>
        <w:t>Stelzer</w:t>
      </w:r>
      <w:proofErr w:type="spellEnd"/>
      <w:r w:rsidRPr="005E3BA1">
        <w:rPr>
          <w:rFonts w:ascii="Times" w:hAnsi="Times"/>
          <w:sz w:val="20"/>
          <w:szCs w:val="20"/>
          <w:lang w:eastAsia="en-US"/>
        </w:rPr>
        <w:br/>
      </w:r>
      <w:r w:rsidRPr="005E3BA1">
        <w:rPr>
          <w:rFonts w:ascii="Times" w:hAnsi="Times"/>
          <w:sz w:val="20"/>
          <w:szCs w:val="20"/>
          <w:lang w:eastAsia="en-US"/>
        </w:rPr>
        <w:br/>
      </w:r>
      <w:proofErr w:type="spellStart"/>
      <w:r w:rsidRPr="005E3BA1">
        <w:rPr>
          <w:rFonts w:ascii="Times" w:hAnsi="Times"/>
          <w:b/>
          <w:szCs w:val="20"/>
          <w:lang w:eastAsia="en-US"/>
        </w:rPr>
        <w:t>Puxi</w:t>
      </w:r>
      <w:proofErr w:type="spellEnd"/>
      <w:r w:rsidRPr="005E3BA1">
        <w:rPr>
          <w:rFonts w:ascii="Times" w:hAnsi="Times"/>
          <w:b/>
          <w:szCs w:val="20"/>
          <w:lang w:eastAsia="en-US"/>
        </w:rPr>
        <w:t xml:space="preserve"> Campus</w:t>
      </w:r>
      <w:r w:rsidRPr="005E3BA1">
        <w:rPr>
          <w:rFonts w:ascii="Times" w:hAnsi="Times"/>
          <w:sz w:val="20"/>
          <w:szCs w:val="20"/>
          <w:lang w:eastAsia="en-US"/>
        </w:rPr>
        <w:br/>
      </w:r>
      <w:r w:rsidRPr="005E3BA1">
        <w:rPr>
          <w:rFonts w:ascii="Times" w:hAnsi="Times"/>
          <w:b/>
          <w:sz w:val="20"/>
          <w:szCs w:val="20"/>
          <w:lang w:eastAsia="en-US"/>
        </w:rPr>
        <w:t>Elementary School:</w:t>
      </w:r>
      <w:r w:rsidRPr="005E3BA1">
        <w:rPr>
          <w:rFonts w:ascii="Times" w:hAnsi="Times"/>
          <w:sz w:val="20"/>
          <w:szCs w:val="20"/>
          <w:lang w:eastAsia="en-US"/>
        </w:rPr>
        <w:t xml:space="preserve"> Lisa Ferguson, Steven </w:t>
      </w:r>
      <w:proofErr w:type="spellStart"/>
      <w:r w:rsidRPr="005E3BA1">
        <w:rPr>
          <w:rFonts w:ascii="Times" w:hAnsi="Times"/>
          <w:sz w:val="20"/>
          <w:szCs w:val="20"/>
          <w:lang w:eastAsia="en-US"/>
        </w:rPr>
        <w:t>Hanlin</w:t>
      </w:r>
      <w:proofErr w:type="spellEnd"/>
      <w:r w:rsidRPr="005E3BA1">
        <w:rPr>
          <w:rFonts w:ascii="Times" w:hAnsi="Times"/>
          <w:sz w:val="20"/>
          <w:szCs w:val="20"/>
          <w:lang w:eastAsia="en-US"/>
        </w:rPr>
        <w:t>, Helen Jin</w:t>
      </w:r>
      <w:r w:rsidRPr="005E3BA1">
        <w:rPr>
          <w:rFonts w:ascii="Times" w:hAnsi="Times"/>
          <w:sz w:val="20"/>
          <w:szCs w:val="20"/>
          <w:lang w:eastAsia="en-US"/>
        </w:rPr>
        <w:br/>
      </w:r>
      <w:r w:rsidRPr="005E3BA1">
        <w:rPr>
          <w:rFonts w:ascii="Times" w:hAnsi="Times"/>
          <w:b/>
          <w:sz w:val="20"/>
          <w:szCs w:val="20"/>
          <w:lang w:eastAsia="en-US"/>
        </w:rPr>
        <w:t>Middle School:</w:t>
      </w:r>
      <w:r w:rsidRPr="005E3BA1">
        <w:rPr>
          <w:rFonts w:ascii="Times" w:hAnsi="Times"/>
          <w:sz w:val="20"/>
          <w:szCs w:val="20"/>
          <w:lang w:eastAsia="en-US"/>
        </w:rPr>
        <w:t xml:space="preserve"> Ellen Nugent, Michael </w:t>
      </w:r>
      <w:proofErr w:type="spellStart"/>
      <w:r w:rsidRPr="005E3BA1">
        <w:rPr>
          <w:rFonts w:ascii="Times" w:hAnsi="Times"/>
          <w:sz w:val="20"/>
          <w:szCs w:val="20"/>
          <w:lang w:eastAsia="en-US"/>
        </w:rPr>
        <w:t>Pruden</w:t>
      </w:r>
      <w:proofErr w:type="spellEnd"/>
      <w:r w:rsidRPr="005E3BA1">
        <w:rPr>
          <w:rFonts w:ascii="Times" w:hAnsi="Times"/>
          <w:sz w:val="20"/>
          <w:szCs w:val="20"/>
          <w:lang w:eastAsia="en-US"/>
        </w:rPr>
        <w:t>, Linda Wegener</w:t>
      </w:r>
      <w:r>
        <w:rPr>
          <w:rFonts w:ascii="Times" w:hAnsi="Times"/>
          <w:sz w:val="20"/>
          <w:szCs w:val="20"/>
          <w:lang w:eastAsia="en-US"/>
        </w:rPr>
        <w:t>, supported by Marie Williams and Melanie Ryan</w:t>
      </w:r>
      <w:r w:rsidRPr="005E3BA1">
        <w:rPr>
          <w:rFonts w:ascii="Times" w:hAnsi="Times"/>
          <w:sz w:val="20"/>
          <w:szCs w:val="20"/>
          <w:lang w:eastAsia="en-US"/>
        </w:rPr>
        <w:br/>
      </w:r>
      <w:r w:rsidRPr="005E3BA1">
        <w:rPr>
          <w:rFonts w:ascii="Times" w:hAnsi="Times"/>
          <w:b/>
          <w:sz w:val="20"/>
          <w:szCs w:val="20"/>
          <w:lang w:eastAsia="en-US"/>
        </w:rPr>
        <w:t>High School:</w:t>
      </w:r>
      <w:r w:rsidRPr="005E3BA1">
        <w:rPr>
          <w:rFonts w:ascii="Times" w:hAnsi="Times"/>
          <w:sz w:val="20"/>
          <w:szCs w:val="20"/>
          <w:lang w:eastAsia="en-US"/>
        </w:rPr>
        <w:t xml:space="preserve"> Doug </w:t>
      </w:r>
      <w:proofErr w:type="spellStart"/>
      <w:r w:rsidRPr="005E3BA1">
        <w:rPr>
          <w:rFonts w:ascii="Times" w:hAnsi="Times"/>
          <w:sz w:val="20"/>
          <w:szCs w:val="20"/>
          <w:lang w:eastAsia="en-US"/>
        </w:rPr>
        <w:t>Loomer</w:t>
      </w:r>
      <w:proofErr w:type="spellEnd"/>
      <w:r w:rsidRPr="005E3BA1">
        <w:rPr>
          <w:rFonts w:ascii="Times" w:hAnsi="Times"/>
          <w:sz w:val="20"/>
          <w:szCs w:val="20"/>
          <w:lang w:eastAsia="en-US"/>
        </w:rPr>
        <w:t xml:space="preserve">, James </w:t>
      </w:r>
      <w:proofErr w:type="spellStart"/>
      <w:r w:rsidRPr="005E3BA1">
        <w:rPr>
          <w:rFonts w:ascii="Times" w:hAnsi="Times"/>
          <w:sz w:val="20"/>
          <w:szCs w:val="20"/>
          <w:lang w:eastAsia="en-US"/>
        </w:rPr>
        <w:t>Mulli</w:t>
      </w:r>
      <w:proofErr w:type="spellEnd"/>
      <w:r w:rsidRPr="005E3BA1">
        <w:rPr>
          <w:rFonts w:ascii="Times" w:hAnsi="Times"/>
          <w:sz w:val="20"/>
          <w:szCs w:val="20"/>
          <w:lang w:eastAsia="en-US"/>
        </w:rPr>
        <w:t>, Hope Myers, Jan Stanton</w:t>
      </w:r>
      <w:r w:rsidRPr="005E3BA1">
        <w:rPr>
          <w:rFonts w:ascii="Times" w:hAnsi="Times"/>
          <w:sz w:val="20"/>
          <w:szCs w:val="20"/>
          <w:lang w:eastAsia="en-US"/>
        </w:rPr>
        <w:br/>
      </w:r>
      <w:r w:rsidRPr="005E3BA1">
        <w:rPr>
          <w:rFonts w:ascii="Times" w:hAnsi="Times"/>
          <w:sz w:val="20"/>
          <w:szCs w:val="20"/>
          <w:lang w:eastAsia="en-US"/>
        </w:rPr>
        <w:br/>
      </w: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ins w:id="89" w:author="SAS" w:date="2010-10-05T15:09:00Z"/>
          <w:rFonts w:ascii="Garamond" w:hAnsi="Garamond"/>
          <w:b/>
          <w:sz w:val="28"/>
          <w:szCs w:val="28"/>
        </w:rPr>
      </w:pPr>
      <w:ins w:id="90" w:author="SAS" w:date="2010-10-05T15:09:00Z">
        <w:r>
          <w:rPr>
            <w:rFonts w:ascii="Garamond" w:hAnsi="Garamond"/>
            <w:b/>
            <w:sz w:val="28"/>
            <w:szCs w:val="28"/>
          </w:rPr>
          <w:t>Kerry Jacobson, Superintendent</w:t>
        </w:r>
      </w:ins>
    </w:p>
    <w:p w:rsidR="004C4AF2" w:rsidRDefault="004C4AF2" w:rsidP="004C4AF2">
      <w:pPr>
        <w:numPr>
          <w:ins w:id="91" w:author="SAS" w:date="2010-10-05T15:09:00Z"/>
        </w:numPr>
        <w:jc w:val="center"/>
        <w:rPr>
          <w:ins w:id="92" w:author="SAS" w:date="2010-10-05T15:09:00Z"/>
          <w:rFonts w:ascii="Garamond" w:hAnsi="Garamond"/>
          <w:b/>
          <w:sz w:val="28"/>
          <w:szCs w:val="28"/>
        </w:rPr>
      </w:pPr>
      <w:r>
        <w:rPr>
          <w:rFonts w:ascii="Garamond" w:hAnsi="Garamond"/>
          <w:b/>
          <w:sz w:val="28"/>
          <w:szCs w:val="28"/>
        </w:rPr>
        <w:t xml:space="preserve">Harlan </w:t>
      </w:r>
      <w:proofErr w:type="spellStart"/>
      <w:r>
        <w:rPr>
          <w:rFonts w:ascii="Garamond" w:hAnsi="Garamond"/>
          <w:b/>
          <w:sz w:val="28"/>
          <w:szCs w:val="28"/>
        </w:rPr>
        <w:t>Lyso</w:t>
      </w:r>
      <w:proofErr w:type="spellEnd"/>
      <w:r>
        <w:rPr>
          <w:rFonts w:ascii="Garamond" w:hAnsi="Garamond"/>
          <w:b/>
          <w:sz w:val="28"/>
          <w:szCs w:val="28"/>
        </w:rPr>
        <w:t>, Interim Superintendent</w:t>
      </w:r>
    </w:p>
    <w:p w:rsidR="004C4AF2" w:rsidRDefault="004C4AF2" w:rsidP="004C4AF2">
      <w:pPr>
        <w:numPr>
          <w:ins w:id="93" w:author="SAS" w:date="2010-10-05T15:09:00Z"/>
        </w:numPr>
        <w:jc w:val="center"/>
        <w:rPr>
          <w:rFonts w:ascii="Garamond" w:hAnsi="Garamond"/>
          <w:b/>
          <w:sz w:val="28"/>
          <w:szCs w:val="28"/>
        </w:rPr>
      </w:pPr>
      <w:ins w:id="94" w:author="SAS" w:date="2010-10-05T15:09:00Z">
        <w:r>
          <w:rPr>
            <w:rFonts w:ascii="Garamond" w:hAnsi="Garamond"/>
            <w:b/>
            <w:sz w:val="28"/>
            <w:szCs w:val="28"/>
          </w:rPr>
          <w:t xml:space="preserve">Alan </w:t>
        </w:r>
        <w:proofErr w:type="spellStart"/>
        <w:r>
          <w:rPr>
            <w:rFonts w:ascii="Garamond" w:hAnsi="Garamond"/>
            <w:b/>
            <w:sz w:val="28"/>
            <w:szCs w:val="28"/>
          </w:rPr>
          <w:t>Knobloch</w:t>
        </w:r>
        <w:proofErr w:type="spellEnd"/>
        <w:r>
          <w:rPr>
            <w:rFonts w:ascii="Garamond" w:hAnsi="Garamond"/>
            <w:b/>
            <w:sz w:val="28"/>
            <w:szCs w:val="28"/>
          </w:rPr>
          <w:t>, Deputy Superintendent, Educational Programs</w:t>
        </w:r>
      </w:ins>
    </w:p>
    <w:p w:rsidR="004C4AF2" w:rsidRDefault="004C4AF2" w:rsidP="004C4AF2">
      <w:pPr>
        <w:jc w:val="center"/>
        <w:rPr>
          <w:rFonts w:ascii="Garamond" w:hAnsi="Garamond"/>
          <w:b/>
          <w:sz w:val="28"/>
          <w:szCs w:val="28"/>
        </w:rPr>
      </w:pPr>
      <w:r>
        <w:rPr>
          <w:rFonts w:ascii="Garamond" w:hAnsi="Garamond"/>
          <w:b/>
          <w:sz w:val="28"/>
          <w:szCs w:val="28"/>
        </w:rPr>
        <w:t xml:space="preserve">Andrew </w:t>
      </w:r>
      <w:proofErr w:type="spellStart"/>
      <w:r>
        <w:rPr>
          <w:rFonts w:ascii="Garamond" w:hAnsi="Garamond"/>
          <w:b/>
          <w:sz w:val="28"/>
          <w:szCs w:val="28"/>
        </w:rPr>
        <w:t>Torris</w:t>
      </w:r>
      <w:proofErr w:type="spellEnd"/>
      <w:r>
        <w:rPr>
          <w:rFonts w:ascii="Garamond" w:hAnsi="Garamond"/>
          <w:b/>
          <w:sz w:val="28"/>
          <w:szCs w:val="28"/>
        </w:rPr>
        <w:t>, Deputy Superintendent</w:t>
      </w:r>
    </w:p>
    <w:p w:rsidR="004C4AF2" w:rsidRDefault="004C4AF2" w:rsidP="004C4AF2">
      <w:pPr>
        <w:jc w:val="center"/>
        <w:rPr>
          <w:rFonts w:ascii="Garamond" w:hAnsi="Garamond"/>
          <w:b/>
          <w:sz w:val="28"/>
          <w:szCs w:val="28"/>
        </w:rPr>
      </w:pPr>
      <w:r>
        <w:rPr>
          <w:rFonts w:ascii="Garamond" w:hAnsi="Garamond"/>
          <w:b/>
          <w:sz w:val="28"/>
          <w:szCs w:val="28"/>
        </w:rPr>
        <w:t>Alicia Lewis, Curriculum Director</w:t>
      </w:r>
    </w:p>
    <w:p w:rsidR="004C4AF2" w:rsidRDefault="004C4AF2" w:rsidP="004C4AF2">
      <w:pPr>
        <w:jc w:val="center"/>
        <w:rPr>
          <w:ins w:id="95" w:author="SAS" w:date="2010-10-05T15:10:00Z"/>
          <w:rFonts w:ascii="Garamond" w:hAnsi="Garamond"/>
          <w:b/>
          <w:sz w:val="28"/>
          <w:szCs w:val="28"/>
        </w:rPr>
      </w:pPr>
      <w:r>
        <w:rPr>
          <w:rFonts w:ascii="Garamond" w:hAnsi="Garamond"/>
          <w:b/>
          <w:sz w:val="28"/>
          <w:szCs w:val="28"/>
        </w:rPr>
        <w:t xml:space="preserve">Ron Roukema, Principal, Middle School, </w:t>
      </w:r>
      <w:proofErr w:type="spellStart"/>
      <w:r>
        <w:rPr>
          <w:rFonts w:ascii="Garamond" w:hAnsi="Garamond"/>
          <w:b/>
          <w:sz w:val="28"/>
          <w:szCs w:val="28"/>
        </w:rPr>
        <w:t>Pudong</w:t>
      </w:r>
      <w:proofErr w:type="spellEnd"/>
      <w:r>
        <w:rPr>
          <w:rFonts w:ascii="Garamond" w:hAnsi="Garamond"/>
          <w:b/>
          <w:sz w:val="28"/>
          <w:szCs w:val="28"/>
        </w:rPr>
        <w:t xml:space="preserve"> Campus</w:t>
      </w:r>
    </w:p>
    <w:p w:rsidR="004C4AF2" w:rsidRDefault="004C4AF2" w:rsidP="004C4AF2">
      <w:pPr>
        <w:numPr>
          <w:ins w:id="96" w:author="SAS" w:date="2010-10-05T15:10:00Z"/>
        </w:numPr>
        <w:jc w:val="center"/>
        <w:rPr>
          <w:rFonts w:ascii="Garamond" w:hAnsi="Garamond"/>
          <w:b/>
          <w:sz w:val="28"/>
          <w:szCs w:val="28"/>
        </w:rPr>
      </w:pPr>
      <w:ins w:id="97" w:author="SAS" w:date="2010-10-05T15:10:00Z">
        <w:r>
          <w:rPr>
            <w:rFonts w:ascii="Garamond" w:hAnsi="Garamond"/>
            <w:b/>
            <w:sz w:val="28"/>
            <w:szCs w:val="28"/>
          </w:rPr>
          <w:t xml:space="preserve">Karl </w:t>
        </w:r>
        <w:proofErr w:type="spellStart"/>
        <w:r>
          <w:rPr>
            <w:rFonts w:ascii="Garamond" w:hAnsi="Garamond"/>
            <w:b/>
            <w:sz w:val="28"/>
            <w:szCs w:val="28"/>
          </w:rPr>
          <w:t>Poulin</w:t>
        </w:r>
        <w:proofErr w:type="spellEnd"/>
        <w:r>
          <w:rPr>
            <w:rFonts w:ascii="Garamond" w:hAnsi="Garamond"/>
            <w:b/>
            <w:sz w:val="28"/>
            <w:szCs w:val="28"/>
          </w:rPr>
          <w:t xml:space="preserve">, Vice Principal, Middle School, </w:t>
        </w:r>
        <w:proofErr w:type="spellStart"/>
        <w:r>
          <w:rPr>
            <w:rFonts w:ascii="Garamond" w:hAnsi="Garamond"/>
            <w:b/>
            <w:sz w:val="28"/>
            <w:szCs w:val="28"/>
          </w:rPr>
          <w:t>Pudong</w:t>
        </w:r>
        <w:proofErr w:type="spellEnd"/>
        <w:r>
          <w:rPr>
            <w:rFonts w:ascii="Garamond" w:hAnsi="Garamond"/>
            <w:b/>
            <w:sz w:val="28"/>
            <w:szCs w:val="28"/>
          </w:rPr>
          <w:t xml:space="preserve"> Campus</w:t>
        </w:r>
      </w:ins>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rPr>
          <w:rFonts w:ascii="Garamond" w:hAnsi="Garamond"/>
        </w:rPr>
      </w:pPr>
      <w:r>
        <w:rPr>
          <w:rFonts w:ascii="Garamond" w:hAnsi="Garamond"/>
          <w:b/>
        </w:rPr>
        <w:t xml:space="preserve">We would also like to recognize </w:t>
      </w:r>
      <w:r>
        <w:rPr>
          <w:rFonts w:ascii="Garamond" w:hAnsi="Garamond"/>
        </w:rPr>
        <w:t>the Shanghai American School Board and the many teachers, administrators, parents, and community members for their contributions to this document.</w:t>
      </w: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jc w:val="center"/>
        <w:rPr>
          <w:rFonts w:ascii="Garamond" w:hAnsi="Garamond"/>
          <w:b/>
          <w:sz w:val="28"/>
          <w:szCs w:val="28"/>
        </w:rPr>
      </w:pPr>
    </w:p>
    <w:p w:rsidR="004C4AF2" w:rsidRDefault="004C4AF2" w:rsidP="004C4AF2">
      <w:pPr>
        <w:pStyle w:val="TOCHeading"/>
        <w:numPr>
          <w:ins w:id="98" w:author="SAS" w:date="2010-11-24T15:05:00Z"/>
        </w:numPr>
        <w:rPr>
          <w:del w:id="99" w:author="Unknown"/>
          <w:b w:val="0"/>
          <w:sz w:val="28"/>
          <w:szCs w:val="28"/>
        </w:rPr>
      </w:pPr>
    </w:p>
    <w:p w:rsidR="004C4AF2" w:rsidRDefault="004C4AF2" w:rsidP="004C4AF2">
      <w:pPr>
        <w:numPr>
          <w:ins w:id="100" w:author="SAS" w:date="2010-11-24T15:05:00Z"/>
        </w:numPr>
        <w:rPr>
          <w:ins w:id="101" w:author="SAS" w:date="2010-11-24T15:05:00Z"/>
        </w:rPr>
      </w:pPr>
    </w:p>
    <w:p w:rsidR="004C4AF2" w:rsidRDefault="004C4AF2" w:rsidP="004C4AF2">
      <w:pPr>
        <w:numPr>
          <w:ins w:id="102" w:author="SAS" w:date="2010-11-24T15:05:00Z"/>
        </w:numPr>
        <w:rPr>
          <w:ins w:id="103" w:author="SAS" w:date="2010-11-24T15:05:00Z"/>
        </w:rPr>
      </w:pPr>
    </w:p>
    <w:p w:rsidR="004C4AF2" w:rsidRDefault="004C4AF2" w:rsidP="004C4AF2">
      <w:pPr>
        <w:numPr>
          <w:ins w:id="104" w:author="SAS" w:date="2010-11-24T15:05:00Z"/>
        </w:numPr>
        <w:rPr>
          <w:ins w:id="105" w:author="SAS" w:date="2010-11-24T15:05:00Z"/>
        </w:rPr>
      </w:pPr>
    </w:p>
    <w:p w:rsidR="004C4AF2" w:rsidRDefault="004C4AF2" w:rsidP="004C4AF2">
      <w:pPr>
        <w:numPr>
          <w:ins w:id="106" w:author="SAS" w:date="2010-11-24T15:05:00Z"/>
        </w:numPr>
        <w:rPr>
          <w:ins w:id="107" w:author="SAS" w:date="2010-11-24T15:05:00Z"/>
        </w:rPr>
      </w:pPr>
    </w:p>
    <w:p w:rsidR="004C4AF2" w:rsidRDefault="004C4AF2" w:rsidP="004C4AF2">
      <w:pPr>
        <w:numPr>
          <w:ins w:id="108" w:author="SAS" w:date="2010-11-24T15:05:00Z"/>
        </w:numPr>
        <w:rPr>
          <w:ins w:id="109" w:author="SAS" w:date="2010-11-24T15:05:00Z"/>
        </w:rPr>
      </w:pPr>
    </w:p>
    <w:p w:rsidR="004C4AF2" w:rsidRDefault="004C4AF2" w:rsidP="004C4AF2">
      <w:pPr>
        <w:numPr>
          <w:ins w:id="110" w:author="SAS" w:date="2010-11-24T15:05:00Z"/>
        </w:numPr>
        <w:rPr>
          <w:ins w:id="111" w:author="SAS" w:date="2010-11-24T15:05:00Z"/>
        </w:rPr>
      </w:pPr>
    </w:p>
    <w:p w:rsidR="004C4AF2" w:rsidRDefault="004C4AF2" w:rsidP="004C4AF2">
      <w:pPr>
        <w:numPr>
          <w:ins w:id="112" w:author="SAS" w:date="2010-11-24T15:05:00Z"/>
        </w:numPr>
        <w:rPr>
          <w:ins w:id="113" w:author="SAS" w:date="2010-11-24T15:05:00Z"/>
        </w:rPr>
      </w:pPr>
    </w:p>
    <w:p w:rsidR="00CC5F43" w:rsidRDefault="00CC5F43">
      <w:pPr>
        <w:pStyle w:val="TOCHeading"/>
        <w:numPr>
          <w:ins w:id="114" w:author="SAS" w:date="2010-11-24T15:05:00Z"/>
        </w:numPr>
        <w:rPr>
          <w:del w:id="115" w:author="Unknown"/>
          <w:rFonts w:ascii="Times New Roman" w:hAnsi="Times New Roman"/>
          <w:b w:val="0"/>
          <w:sz w:val="24"/>
        </w:rPr>
        <w:pPrChange w:id="116" w:author="SAS" w:date="2010-11-30T20:16:00Z">
          <w:pPr>
            <w:pStyle w:val="TOCHeading"/>
          </w:pPr>
        </w:pPrChange>
      </w:pPr>
    </w:p>
    <w:p w:rsidR="00C5497D" w:rsidRDefault="00C5497D">
      <w:pPr>
        <w:jc w:val="center"/>
        <w:rPr>
          <w:del w:id="117" w:author="SAS" w:date="2010-11-24T14:47:00Z"/>
          <w:rFonts w:ascii="Garamond" w:hAnsi="Garamond"/>
          <w:b/>
          <w:sz w:val="28"/>
          <w:szCs w:val="28"/>
        </w:rPr>
      </w:pPr>
    </w:p>
    <w:p w:rsidR="00C5497D" w:rsidRDefault="00C5497D">
      <w:pPr>
        <w:jc w:val="center"/>
        <w:rPr>
          <w:del w:id="118" w:author="SAS" w:date="2010-11-24T14:47:00Z"/>
          <w:rFonts w:ascii="Garamond" w:hAnsi="Garamond"/>
          <w:b/>
          <w:sz w:val="28"/>
          <w:szCs w:val="28"/>
        </w:rPr>
      </w:pPr>
    </w:p>
    <w:p w:rsidR="00C5497D" w:rsidRDefault="00C5497D">
      <w:pPr>
        <w:jc w:val="center"/>
        <w:rPr>
          <w:del w:id="119" w:author="SAS" w:date="2010-11-24T14:47:00Z"/>
          <w:rFonts w:ascii="Garamond" w:hAnsi="Garamond"/>
          <w:b/>
          <w:sz w:val="28"/>
          <w:szCs w:val="28"/>
        </w:rPr>
      </w:pPr>
    </w:p>
    <w:p w:rsidR="00C5497D" w:rsidRDefault="00C5497D">
      <w:pPr>
        <w:jc w:val="center"/>
        <w:rPr>
          <w:del w:id="120" w:author="SAS" w:date="2010-11-24T14:47:00Z"/>
          <w:rFonts w:ascii="Garamond" w:hAnsi="Garamond"/>
          <w:b/>
          <w:sz w:val="28"/>
          <w:szCs w:val="28"/>
        </w:rPr>
      </w:pPr>
    </w:p>
    <w:p w:rsidR="00C5497D" w:rsidRDefault="00C5497D">
      <w:pPr>
        <w:jc w:val="center"/>
        <w:outlineLvl w:val="0"/>
        <w:rPr>
          <w:del w:id="121" w:author="SAS" w:date="2010-11-24T14:47:00Z"/>
          <w:rFonts w:ascii="Garamond" w:hAnsi="Garamond"/>
          <w:b/>
          <w:sz w:val="28"/>
          <w:szCs w:val="28"/>
        </w:rPr>
      </w:pPr>
    </w:p>
    <w:p w:rsidR="004C4AF2" w:rsidRDefault="004C4AF2" w:rsidP="005C19D5">
      <w:pPr>
        <w:pStyle w:val="TOCHeading"/>
      </w:pPr>
      <w:r>
        <w:t>MISSION</w:t>
      </w:r>
    </w:p>
    <w:p w:rsidR="004C4AF2" w:rsidRDefault="004C4AF2" w:rsidP="004C4AF2">
      <w:pPr>
        <w:jc w:val="center"/>
        <w:rPr>
          <w:rFonts w:ascii="Garamond" w:hAnsi="Garamond"/>
          <w:b/>
          <w:sz w:val="28"/>
          <w:szCs w:val="28"/>
        </w:rPr>
      </w:pPr>
    </w:p>
    <w:p w:rsidR="004C4AF2" w:rsidRDefault="004C4AF2" w:rsidP="004C4AF2">
      <w:pPr>
        <w:rPr>
          <w:rFonts w:ascii="Garamond" w:hAnsi="Garamond"/>
        </w:rPr>
      </w:pPr>
    </w:p>
    <w:p w:rsidR="004C4AF2" w:rsidRDefault="004C4AF2" w:rsidP="004C4AF2">
      <w:pPr>
        <w:rPr>
          <w:rFonts w:ascii="Garamond" w:hAnsi="Garamond"/>
          <w:i/>
          <w:iCs/>
        </w:rPr>
      </w:pPr>
      <w:r>
        <w:rPr>
          <w:rFonts w:ascii="Garamond" w:hAnsi="Garamond"/>
          <w:b/>
          <w:bCs/>
        </w:rPr>
        <w:t>Shanghai American School</w:t>
      </w:r>
      <w:r>
        <w:rPr>
          <w:rFonts w:ascii="Garamond" w:hAnsi="Garamond"/>
        </w:rPr>
        <w:t>, in partnership with parents, fosters the development of each student's personal potential through a balance of the academic, physical, social, emotional and ethical aspects of life. SAS provides a challenging American core curriculum with an international perspective that inspires a passion for learning and intellectual vitality</w:t>
      </w:r>
      <w:r>
        <w:rPr>
          <w:rFonts w:ascii="Garamond" w:hAnsi="Garamond"/>
          <w:i/>
          <w:iCs/>
        </w:rPr>
        <w:t>.</w:t>
      </w:r>
    </w:p>
    <w:p w:rsidR="004C4AF2" w:rsidRDefault="004C4AF2" w:rsidP="004C4AF2">
      <w:pPr>
        <w:rPr>
          <w:rFonts w:ascii="Garamond" w:hAnsi="Garamond"/>
        </w:rPr>
      </w:pPr>
    </w:p>
    <w:p w:rsidR="004C4AF2" w:rsidRDefault="004C4AF2" w:rsidP="004C4AF2">
      <w:pPr>
        <w:jc w:val="center"/>
        <w:outlineLvl w:val="0"/>
        <w:rPr>
          <w:rFonts w:ascii="Garamond" w:hAnsi="Garamond"/>
          <w:b/>
          <w:sz w:val="28"/>
          <w:szCs w:val="28"/>
        </w:rPr>
      </w:pPr>
    </w:p>
    <w:p w:rsidR="004C4AF2" w:rsidRDefault="004C4AF2" w:rsidP="004C4AF2">
      <w:pPr>
        <w:pStyle w:val="TOCHeading"/>
      </w:pPr>
      <w:r>
        <w:t>SOCIAL STUDIES PHILOSOPHY</w:t>
      </w:r>
    </w:p>
    <w:p w:rsidR="004C4AF2" w:rsidRDefault="004C4AF2" w:rsidP="004C4AF2">
      <w:pPr>
        <w:jc w:val="center"/>
        <w:rPr>
          <w:rFonts w:ascii="Garamond" w:hAnsi="Garamond"/>
          <w:sz w:val="28"/>
          <w:szCs w:val="28"/>
        </w:rPr>
      </w:pPr>
    </w:p>
    <w:p w:rsidR="004C4AF2" w:rsidRDefault="004C4AF2" w:rsidP="004C4AF2">
      <w:pPr>
        <w:rPr>
          <w:rFonts w:ascii="Garamond" w:hAnsi="Garamond"/>
        </w:rPr>
      </w:pPr>
      <w:r w:rsidRPr="005E3BA1">
        <w:rPr>
          <w:rFonts w:ascii="Garamond" w:hAnsi="Garamond"/>
        </w:rPr>
        <w:t xml:space="preserve">Social studies instruction </w:t>
      </w:r>
      <w:r>
        <w:rPr>
          <w:rFonts w:ascii="Garamond" w:hAnsi="Garamond"/>
        </w:rPr>
        <w:t>at</w:t>
      </w:r>
      <w:r w:rsidRPr="005E3BA1">
        <w:rPr>
          <w:rFonts w:ascii="Garamond" w:hAnsi="Garamond"/>
        </w:rPr>
        <w:t xml:space="preserve"> Shanghai American School </w:t>
      </w:r>
      <w:r>
        <w:rPr>
          <w:rFonts w:ascii="Garamond" w:hAnsi="Garamond"/>
        </w:rPr>
        <w:t>recognizes</w:t>
      </w:r>
      <w:r w:rsidRPr="005E3BA1">
        <w:rPr>
          <w:rFonts w:ascii="Garamond" w:hAnsi="Garamond"/>
        </w:rPr>
        <w:t xml:space="preserve"> all students </w:t>
      </w:r>
      <w:r>
        <w:rPr>
          <w:rFonts w:ascii="Garamond" w:hAnsi="Garamond"/>
        </w:rPr>
        <w:t xml:space="preserve">as </w:t>
      </w:r>
      <w:r w:rsidRPr="005E3BA1">
        <w:rPr>
          <w:rFonts w:ascii="Garamond" w:hAnsi="Garamond"/>
        </w:rPr>
        <w:t xml:space="preserve">lifelong learners and responsible citizens who engage their talents and abilities in our global community. Social studies instruction will provide active learning experiences integrating the skills, analysis and research necessary for all students to inquire, problem-solve, and make informed decisions in school, personal, and civic settings. The </w:t>
      </w:r>
      <w:commentRangeStart w:id="122"/>
      <w:r w:rsidRPr="005E3BA1">
        <w:rPr>
          <w:rFonts w:ascii="Garamond" w:hAnsi="Garamond"/>
        </w:rPr>
        <w:t xml:space="preserve">social sciences </w:t>
      </w:r>
      <w:commentRangeEnd w:id="122"/>
      <w:r>
        <w:rPr>
          <w:rStyle w:val="CommentReference"/>
          <w:rFonts w:ascii="Cambria" w:eastAsia="Cambria" w:hAnsi="Cambria"/>
          <w:vanish/>
          <w:lang w:eastAsia="en-US"/>
        </w:rPr>
        <w:commentReference w:id="122"/>
      </w:r>
      <w:r w:rsidRPr="005E3BA1">
        <w:rPr>
          <w:rFonts w:ascii="Garamond" w:hAnsi="Garamond"/>
        </w:rPr>
        <w:t>at SAS will provide the tools required for students to construct an understanding of the human condition.</w:t>
      </w: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rPr>
          <w:rFonts w:ascii="Garamond" w:hAnsi="Garamond"/>
        </w:rPr>
      </w:pPr>
    </w:p>
    <w:p w:rsidR="004C4AF2" w:rsidRDefault="004C4AF2" w:rsidP="004C4AF2">
      <w:pPr>
        <w:pStyle w:val="TOCHeading"/>
        <w:rPr>
          <w:ins w:id="123" w:author="SAS" w:date="2010-10-05T15:55:00Z"/>
        </w:rPr>
        <w:sectPr w:rsidR="004C4AF2">
          <w:headerReference w:type="even" r:id="rId8"/>
          <w:footerReference w:type="even" r:id="rId9"/>
          <w:footerReference w:type="default" r:id="rId10"/>
          <w:headerReference w:type="first" r:id="rId11"/>
          <w:footerReference w:type="first" r:id="rId12"/>
          <w:pgSz w:w="11894" w:h="16834" w:code="9"/>
          <w:pgMar w:top="1440" w:right="1440" w:bottom="1440" w:left="1440" w:gutter="0"/>
          <w:titlePg/>
          <w:docGrid w:linePitch="360"/>
          <w:printerSettings r:id="rId13"/>
        </w:sectPr>
      </w:pPr>
    </w:p>
    <w:p w:rsidR="00CC5F43" w:rsidRDefault="004C4AF2">
      <w:pPr>
        <w:pStyle w:val="TOCHeading"/>
        <w:pPrChange w:id="125" w:author="SAS" w:date="2010-10-05T15:21:00Z">
          <w:pPr>
            <w:jc w:val="center"/>
          </w:pPr>
        </w:pPrChange>
      </w:pPr>
      <w:del w:id="126" w:author="SAS" w:date="2010-10-05T15:31:00Z">
        <w:r w:rsidDel="00D90B6C">
          <w:delText xml:space="preserve">PRINCIPALS </w:delText>
        </w:r>
      </w:del>
      <w:ins w:id="127" w:author="SAS" w:date="2010-10-05T15:33:00Z">
        <w:r>
          <w:t>Essential Conditions</w:t>
        </w:r>
      </w:ins>
      <w:del w:id="128" w:author="SAS" w:date="2010-10-05T15:31:00Z">
        <w:r w:rsidDel="00D90B6C">
          <w:delText xml:space="preserve">OF </w:delText>
        </w:r>
      </w:del>
      <w:del w:id="129" w:author="SAS" w:date="2010-10-05T15:33:00Z">
        <w:r w:rsidDel="000364CF">
          <w:delText>LEARNING</w:delText>
        </w:r>
      </w:del>
    </w:p>
    <w:p w:rsidR="004C4AF2" w:rsidRPr="00DC0964" w:rsidRDefault="004C4AF2" w:rsidP="004C4AF2">
      <w:pPr>
        <w:jc w:val="center"/>
        <w:rPr>
          <w:rFonts w:ascii="Garamond" w:hAnsi="Garamond"/>
          <w:b/>
        </w:rPr>
      </w:pPr>
    </w:p>
    <w:p w:rsidR="004C4AF2" w:rsidRPr="00DC0964" w:rsidRDefault="00AD319B" w:rsidP="004C4AF2">
      <w:pPr>
        <w:spacing w:after="240"/>
        <w:rPr>
          <w:rFonts w:ascii="Garamond" w:hAnsi="Garamond"/>
          <w:sz w:val="20"/>
          <w:szCs w:val="20"/>
          <w:lang w:eastAsia="en-US"/>
          <w:rPrChange w:id="130" w:author="SAS" w:date="2010-10-05T15:56:00Z">
            <w:rPr>
              <w:rFonts w:ascii="Times" w:hAnsi="Times"/>
              <w:sz w:val="20"/>
              <w:szCs w:val="20"/>
              <w:lang w:eastAsia="en-US"/>
            </w:rPr>
          </w:rPrChange>
        </w:rPr>
      </w:pPr>
      <w:del w:id="131" w:author="SAS" w:date="2010-10-05T15:31:00Z">
        <w:r w:rsidRPr="00AD319B">
          <w:rPr>
            <w:rFonts w:ascii="Garamond" w:hAnsi="Garamond"/>
            <w:sz w:val="20"/>
            <w:szCs w:val="20"/>
            <w:lang w:eastAsia="en-US"/>
            <w:rPrChange w:id="132" w:author="SAS" w:date="2010-10-05T15:56:00Z">
              <w:rPr>
                <w:rFonts w:ascii="Times" w:hAnsi="Times"/>
                <w:sz w:val="20"/>
                <w:szCs w:val="20"/>
                <w:lang w:eastAsia="en-US"/>
              </w:rPr>
            </w:rPrChange>
          </w:rPr>
          <w:delText>Students in</w:delText>
        </w:r>
      </w:del>
      <w:ins w:id="133" w:author="SAS" w:date="2010-10-05T15:31:00Z">
        <w:r w:rsidRPr="00AD319B">
          <w:rPr>
            <w:rFonts w:ascii="Garamond" w:hAnsi="Garamond"/>
            <w:sz w:val="20"/>
            <w:szCs w:val="20"/>
            <w:lang w:eastAsia="en-US"/>
            <w:rPrChange w:id="134" w:author="SAS" w:date="2010-10-05T15:56:00Z">
              <w:rPr>
                <w:rFonts w:ascii="Times" w:hAnsi="Times"/>
                <w:sz w:val="20"/>
                <w:szCs w:val="20"/>
                <w:lang w:eastAsia="en-US"/>
              </w:rPr>
            </w:rPrChange>
          </w:rPr>
          <w:t>For effective learning in</w:t>
        </w:r>
      </w:ins>
      <w:r w:rsidRPr="00AD319B">
        <w:rPr>
          <w:rFonts w:ascii="Garamond" w:hAnsi="Garamond"/>
          <w:sz w:val="20"/>
          <w:szCs w:val="20"/>
          <w:lang w:eastAsia="en-US"/>
          <w:rPrChange w:id="135" w:author="SAS" w:date="2010-10-05T15:56:00Z">
            <w:rPr>
              <w:rFonts w:ascii="Times" w:hAnsi="Times"/>
              <w:sz w:val="20"/>
              <w:szCs w:val="20"/>
              <w:lang w:eastAsia="en-US"/>
            </w:rPr>
          </w:rPrChange>
        </w:rPr>
        <w:t xml:space="preserve"> the </w:t>
      </w:r>
      <w:ins w:id="136" w:author="SAS" w:date="2010-10-05T15:31:00Z">
        <w:r w:rsidRPr="00AD319B">
          <w:rPr>
            <w:rFonts w:ascii="Garamond" w:hAnsi="Garamond"/>
            <w:sz w:val="20"/>
            <w:szCs w:val="20"/>
            <w:lang w:eastAsia="en-US"/>
            <w:rPrChange w:id="137" w:author="SAS" w:date="2010-10-05T15:56:00Z">
              <w:rPr>
                <w:rFonts w:ascii="Times" w:hAnsi="Times"/>
                <w:sz w:val="20"/>
                <w:szCs w:val="20"/>
                <w:lang w:eastAsia="en-US"/>
              </w:rPr>
            </w:rPrChange>
          </w:rPr>
          <w:t>S</w:t>
        </w:r>
      </w:ins>
      <w:r w:rsidRPr="00AD319B">
        <w:rPr>
          <w:rFonts w:ascii="Garamond" w:hAnsi="Garamond"/>
          <w:sz w:val="20"/>
          <w:szCs w:val="20"/>
          <w:lang w:eastAsia="en-US"/>
          <w:rPrChange w:id="138" w:author="SAS" w:date="2010-10-05T15:56:00Z">
            <w:rPr>
              <w:rFonts w:ascii="Times" w:hAnsi="Times"/>
              <w:sz w:val="20"/>
              <w:szCs w:val="20"/>
              <w:lang w:eastAsia="en-US"/>
            </w:rPr>
          </w:rPrChange>
        </w:rPr>
        <w:t xml:space="preserve">ocial </w:t>
      </w:r>
      <w:ins w:id="139" w:author="SAS" w:date="2010-10-05T15:31:00Z">
        <w:r w:rsidRPr="00AD319B">
          <w:rPr>
            <w:rFonts w:ascii="Garamond" w:hAnsi="Garamond"/>
            <w:sz w:val="20"/>
            <w:szCs w:val="20"/>
            <w:lang w:eastAsia="en-US"/>
            <w:rPrChange w:id="140" w:author="SAS" w:date="2010-10-05T15:56:00Z">
              <w:rPr>
                <w:rFonts w:ascii="Times" w:hAnsi="Times"/>
                <w:sz w:val="20"/>
                <w:szCs w:val="20"/>
                <w:lang w:eastAsia="en-US"/>
              </w:rPr>
            </w:rPrChange>
          </w:rPr>
          <w:t xml:space="preserve">Studies and Social </w:t>
        </w:r>
      </w:ins>
      <w:del w:id="141" w:author="SAS" w:date="2010-10-05T15:32:00Z">
        <w:r w:rsidRPr="00AD319B">
          <w:rPr>
            <w:rFonts w:ascii="Garamond" w:hAnsi="Garamond"/>
            <w:sz w:val="20"/>
            <w:szCs w:val="20"/>
            <w:lang w:eastAsia="en-US"/>
            <w:rPrChange w:id="142" w:author="SAS" w:date="2010-10-05T15:56:00Z">
              <w:rPr>
                <w:rFonts w:ascii="Times" w:hAnsi="Times"/>
                <w:sz w:val="20"/>
                <w:szCs w:val="20"/>
                <w:lang w:eastAsia="en-US"/>
              </w:rPr>
            </w:rPrChange>
          </w:rPr>
          <w:delText>s</w:delText>
        </w:r>
      </w:del>
      <w:ins w:id="143" w:author="SAS" w:date="2010-10-05T15:32:00Z">
        <w:r w:rsidRPr="00AD319B">
          <w:rPr>
            <w:rFonts w:ascii="Garamond" w:hAnsi="Garamond"/>
            <w:sz w:val="20"/>
            <w:szCs w:val="20"/>
            <w:lang w:eastAsia="en-US"/>
            <w:rPrChange w:id="144" w:author="SAS" w:date="2010-10-05T15:56:00Z">
              <w:rPr>
                <w:rFonts w:ascii="Times" w:hAnsi="Times"/>
                <w:sz w:val="20"/>
                <w:szCs w:val="20"/>
                <w:lang w:eastAsia="en-US"/>
              </w:rPr>
            </w:rPrChange>
          </w:rPr>
          <w:t>S</w:t>
        </w:r>
      </w:ins>
      <w:r w:rsidRPr="00AD319B">
        <w:rPr>
          <w:rFonts w:ascii="Garamond" w:hAnsi="Garamond"/>
          <w:sz w:val="20"/>
          <w:szCs w:val="20"/>
          <w:lang w:eastAsia="en-US"/>
          <w:rPrChange w:id="145" w:author="SAS" w:date="2010-10-05T15:56:00Z">
            <w:rPr>
              <w:rFonts w:ascii="Times" w:hAnsi="Times"/>
              <w:sz w:val="20"/>
              <w:szCs w:val="20"/>
              <w:lang w:eastAsia="en-US"/>
            </w:rPr>
          </w:rPrChange>
        </w:rPr>
        <w:t xml:space="preserve">ciences at Shanghai American School </w:t>
      </w:r>
      <w:ins w:id="146" w:author="SAS" w:date="2010-10-05T15:32:00Z">
        <w:r w:rsidRPr="00AD319B">
          <w:rPr>
            <w:rFonts w:ascii="Garamond" w:hAnsi="Garamond"/>
            <w:sz w:val="20"/>
            <w:szCs w:val="20"/>
            <w:lang w:eastAsia="en-US"/>
            <w:rPrChange w:id="147" w:author="SAS" w:date="2010-10-05T15:56:00Z">
              <w:rPr>
                <w:rFonts w:ascii="Times" w:hAnsi="Times"/>
                <w:sz w:val="20"/>
                <w:szCs w:val="20"/>
                <w:lang w:eastAsia="en-US"/>
              </w:rPr>
            </w:rPrChange>
          </w:rPr>
          <w:t xml:space="preserve">students must </w:t>
        </w:r>
      </w:ins>
      <w:del w:id="148" w:author="SAS" w:date="2010-10-05T15:32:00Z">
        <w:r w:rsidRPr="00AD319B">
          <w:rPr>
            <w:rFonts w:ascii="Garamond" w:hAnsi="Garamond"/>
            <w:sz w:val="20"/>
            <w:szCs w:val="20"/>
            <w:lang w:eastAsia="en-US"/>
            <w:rPrChange w:id="149" w:author="SAS" w:date="2010-10-05T15:56:00Z">
              <w:rPr>
                <w:rFonts w:ascii="Times" w:hAnsi="Times"/>
                <w:sz w:val="20"/>
                <w:szCs w:val="20"/>
                <w:lang w:eastAsia="en-US"/>
              </w:rPr>
            </w:rPrChange>
          </w:rPr>
          <w:delText xml:space="preserve">will </w:delText>
        </w:r>
      </w:del>
      <w:del w:id="150" w:author="SAS" w:date="2010-10-05T21:37:00Z">
        <w:r w:rsidRPr="00AD319B">
          <w:rPr>
            <w:rFonts w:ascii="Garamond" w:hAnsi="Garamond"/>
            <w:sz w:val="20"/>
            <w:szCs w:val="20"/>
            <w:lang w:eastAsia="en-US"/>
            <w:rPrChange w:id="151" w:author="SAS" w:date="2010-10-05T15:56:00Z">
              <w:rPr>
                <w:rFonts w:ascii="Times" w:hAnsi="Times"/>
                <w:sz w:val="20"/>
                <w:szCs w:val="20"/>
                <w:lang w:eastAsia="en-US"/>
              </w:rPr>
            </w:rPrChange>
          </w:rPr>
          <w:delText>be exposed</w:delText>
        </w:r>
      </w:del>
      <w:ins w:id="152" w:author="SAS" w:date="2010-10-05T21:37:00Z">
        <w:r w:rsidR="004C4AF2">
          <w:rPr>
            <w:rFonts w:ascii="Garamond" w:hAnsi="Garamond"/>
            <w:sz w:val="20"/>
            <w:szCs w:val="20"/>
            <w:lang w:eastAsia="en-US"/>
          </w:rPr>
          <w:t>have consistent access</w:t>
        </w:r>
      </w:ins>
      <w:r w:rsidRPr="00AD319B">
        <w:rPr>
          <w:rFonts w:ascii="Garamond" w:hAnsi="Garamond"/>
          <w:sz w:val="20"/>
          <w:szCs w:val="20"/>
          <w:lang w:eastAsia="en-US"/>
          <w:rPrChange w:id="153" w:author="SAS" w:date="2010-10-05T15:56:00Z">
            <w:rPr>
              <w:rFonts w:ascii="Times" w:hAnsi="Times"/>
              <w:sz w:val="20"/>
              <w:szCs w:val="20"/>
              <w:lang w:eastAsia="en-US"/>
            </w:rPr>
          </w:rPrChange>
        </w:rPr>
        <w:t xml:space="preserve"> to 21st century learning</w:t>
      </w:r>
      <w:ins w:id="154" w:author="SAS" w:date="2010-10-05T21:38:00Z">
        <w:r w:rsidR="004C4AF2">
          <w:rPr>
            <w:rFonts w:ascii="Garamond" w:hAnsi="Garamond"/>
            <w:sz w:val="20"/>
            <w:szCs w:val="20"/>
            <w:lang w:eastAsia="en-US"/>
          </w:rPr>
          <w:t xml:space="preserve"> and instruction</w:t>
        </w:r>
      </w:ins>
      <w:r w:rsidRPr="00AD319B">
        <w:rPr>
          <w:rFonts w:ascii="Garamond" w:hAnsi="Garamond"/>
          <w:sz w:val="20"/>
          <w:szCs w:val="20"/>
          <w:lang w:eastAsia="en-US"/>
          <w:rPrChange w:id="155" w:author="SAS" w:date="2010-10-05T15:56:00Z">
            <w:rPr>
              <w:rFonts w:ascii="Times" w:hAnsi="Times"/>
              <w:sz w:val="20"/>
              <w:szCs w:val="20"/>
              <w:lang w:eastAsia="en-US"/>
            </w:rPr>
          </w:rPrChange>
        </w:rPr>
        <w:t xml:space="preserve"> that:</w:t>
      </w:r>
    </w:p>
    <w:p w:rsidR="004C4AF2" w:rsidRPr="00DC0964" w:rsidRDefault="00AD319B" w:rsidP="00AD319B">
      <w:pPr>
        <w:numPr>
          <w:ilvl w:val="0"/>
          <w:numId w:val="2"/>
        </w:numPr>
        <w:spacing w:beforeLines="1" w:after="120"/>
        <w:rPr>
          <w:rFonts w:ascii="Garamond" w:hAnsi="Garamond"/>
          <w:sz w:val="20"/>
          <w:szCs w:val="20"/>
          <w:lang w:eastAsia="en-US"/>
        </w:rPr>
      </w:pPr>
      <w:r w:rsidRPr="00AD319B">
        <w:rPr>
          <w:rFonts w:ascii="Garamond" w:hAnsi="Garamond"/>
          <w:sz w:val="20"/>
          <w:szCs w:val="20"/>
          <w:lang w:eastAsia="en-US"/>
          <w:rPrChange w:id="156" w:author="SAS" w:date="2010-10-05T15:56:00Z">
            <w:rPr>
              <w:rFonts w:ascii="Times" w:hAnsi="Times"/>
              <w:sz w:val="20"/>
              <w:szCs w:val="20"/>
              <w:lang w:eastAsia="en-US"/>
            </w:rPr>
          </w:rPrChange>
        </w:rPr>
        <w:t xml:space="preserve">Provides qualitatively unique experiences that reflect </w:t>
      </w:r>
      <w:del w:id="157" w:author="SAS" w:date="2010-10-05T21:39:00Z">
        <w:r w:rsidRPr="00AD319B">
          <w:rPr>
            <w:rFonts w:ascii="Garamond" w:hAnsi="Garamond"/>
            <w:sz w:val="20"/>
            <w:szCs w:val="20"/>
            <w:lang w:eastAsia="en-US"/>
            <w:rPrChange w:id="158" w:author="SAS" w:date="2010-10-05T15:56:00Z">
              <w:rPr>
                <w:rFonts w:ascii="Times" w:hAnsi="Times"/>
                <w:sz w:val="20"/>
                <w:szCs w:val="20"/>
                <w:lang w:eastAsia="en-US"/>
              </w:rPr>
            </w:rPrChange>
          </w:rPr>
          <w:delText>best practice strategies</w:delText>
        </w:r>
      </w:del>
      <w:ins w:id="159" w:author="SAS" w:date="2010-10-05T21:39:00Z">
        <w:r w:rsidR="004C4AF2">
          <w:rPr>
            <w:rFonts w:ascii="Garamond" w:hAnsi="Garamond"/>
            <w:sz w:val="20"/>
            <w:szCs w:val="20"/>
            <w:lang w:eastAsia="en-US"/>
          </w:rPr>
          <w:t xml:space="preserve">the development of critical thinking skills through </w:t>
        </w:r>
      </w:ins>
      <w:del w:id="160" w:author="SAS" w:date="2010-10-05T21:39:00Z">
        <w:r w:rsidR="004C4AF2" w:rsidRPr="00DC0964" w:rsidDel="00060F23">
          <w:rPr>
            <w:rFonts w:ascii="Garamond" w:hAnsi="Garamond"/>
            <w:sz w:val="20"/>
            <w:szCs w:val="20"/>
            <w:lang w:eastAsia="en-US"/>
          </w:rPr>
          <w:delText xml:space="preserve"> as it relates to </w:delText>
        </w:r>
      </w:del>
      <w:r w:rsidR="004C4AF2" w:rsidRPr="00DC0964">
        <w:rPr>
          <w:rFonts w:ascii="Garamond" w:hAnsi="Garamond"/>
          <w:sz w:val="20"/>
          <w:szCs w:val="20"/>
          <w:lang w:eastAsia="en-US"/>
        </w:rPr>
        <w:t xml:space="preserve">the teaching and exploration of the </w:t>
      </w:r>
      <w:ins w:id="161" w:author="SAS" w:date="2010-10-05T21:38:00Z">
        <w:r w:rsidR="004C4AF2">
          <w:rPr>
            <w:rFonts w:ascii="Garamond" w:hAnsi="Garamond"/>
            <w:sz w:val="20"/>
            <w:szCs w:val="20"/>
            <w:lang w:eastAsia="en-US"/>
          </w:rPr>
          <w:t>S</w:t>
        </w:r>
      </w:ins>
      <w:r w:rsidR="004C4AF2" w:rsidRPr="00DC0964">
        <w:rPr>
          <w:rFonts w:ascii="Garamond" w:hAnsi="Garamond"/>
          <w:sz w:val="20"/>
          <w:szCs w:val="20"/>
          <w:lang w:eastAsia="en-US"/>
        </w:rPr>
        <w:t xml:space="preserve">ocial </w:t>
      </w:r>
      <w:ins w:id="162" w:author="SAS" w:date="2010-10-05T21:38:00Z">
        <w:r w:rsidR="004C4AF2">
          <w:rPr>
            <w:rFonts w:ascii="Garamond" w:hAnsi="Garamond"/>
            <w:sz w:val="20"/>
            <w:szCs w:val="20"/>
            <w:lang w:eastAsia="en-US"/>
          </w:rPr>
          <w:t>Studies and S</w:t>
        </w:r>
      </w:ins>
      <w:r w:rsidR="004C4AF2" w:rsidRPr="00DC0964">
        <w:rPr>
          <w:rFonts w:ascii="Garamond" w:hAnsi="Garamond"/>
          <w:sz w:val="20"/>
          <w:szCs w:val="20"/>
          <w:lang w:eastAsia="en-US"/>
        </w:rPr>
        <w:t xml:space="preserve">ciences </w:t>
      </w:r>
      <w:ins w:id="163" w:author="SAS" w:date="2010-10-05T21:39:00Z">
        <w:r w:rsidR="004C4AF2">
          <w:rPr>
            <w:rFonts w:ascii="Garamond" w:hAnsi="Garamond"/>
            <w:sz w:val="20"/>
            <w:szCs w:val="20"/>
            <w:lang w:eastAsia="en-US"/>
          </w:rPr>
          <w:t xml:space="preserve">that </w:t>
        </w:r>
      </w:ins>
      <w:r w:rsidR="004C4AF2" w:rsidRPr="00DC0964">
        <w:rPr>
          <w:rFonts w:ascii="Garamond" w:hAnsi="Garamond"/>
          <w:sz w:val="20"/>
          <w:szCs w:val="20"/>
          <w:lang w:eastAsia="en-US"/>
        </w:rPr>
        <w:t>adapt</w:t>
      </w:r>
      <w:ins w:id="164" w:author="SAS" w:date="2010-10-05T21:43:00Z">
        <w:r w:rsidR="004C4AF2">
          <w:rPr>
            <w:rFonts w:ascii="Garamond" w:hAnsi="Garamond"/>
            <w:sz w:val="20"/>
            <w:szCs w:val="20"/>
            <w:lang w:eastAsia="en-US"/>
          </w:rPr>
          <w:t>ed</w:t>
        </w:r>
      </w:ins>
      <w:del w:id="165" w:author="SAS" w:date="2010-10-05T21:39:00Z">
        <w:r w:rsidR="004C4AF2" w:rsidRPr="00DC0964" w:rsidDel="00060F23">
          <w:rPr>
            <w:rFonts w:ascii="Garamond" w:hAnsi="Garamond"/>
            <w:sz w:val="20"/>
            <w:szCs w:val="20"/>
            <w:lang w:eastAsia="en-US"/>
          </w:rPr>
          <w:delText>able</w:delText>
        </w:r>
      </w:del>
      <w:r w:rsidR="004C4AF2" w:rsidRPr="00DC0964">
        <w:rPr>
          <w:rFonts w:ascii="Garamond" w:hAnsi="Garamond"/>
          <w:sz w:val="20"/>
          <w:szCs w:val="20"/>
          <w:lang w:eastAsia="en-US"/>
        </w:rPr>
        <w:t xml:space="preserve"> to student's </w:t>
      </w:r>
      <w:del w:id="166" w:author="SAS" w:date="2010-10-05T21:39:00Z">
        <w:r w:rsidR="004C4AF2" w:rsidRPr="00DC0964" w:rsidDel="00060F23">
          <w:rPr>
            <w:rFonts w:ascii="Garamond" w:hAnsi="Garamond"/>
            <w:sz w:val="20"/>
            <w:szCs w:val="20"/>
            <w:lang w:eastAsia="en-US"/>
          </w:rPr>
          <w:delText xml:space="preserve">expressed </w:delText>
        </w:r>
      </w:del>
      <w:r w:rsidR="004C4AF2" w:rsidRPr="00DC0964">
        <w:rPr>
          <w:rFonts w:ascii="Garamond" w:hAnsi="Garamond"/>
          <w:sz w:val="20"/>
          <w:szCs w:val="20"/>
          <w:lang w:eastAsia="en-US"/>
        </w:rPr>
        <w:t xml:space="preserve">needs for </w:t>
      </w:r>
      <w:del w:id="167" w:author="SAS" w:date="2010-10-05T21:39:00Z">
        <w:r w:rsidR="004C4AF2" w:rsidRPr="00DC0964" w:rsidDel="00060F23">
          <w:rPr>
            <w:rFonts w:ascii="Garamond" w:hAnsi="Garamond"/>
            <w:sz w:val="20"/>
            <w:szCs w:val="20"/>
            <w:lang w:eastAsia="en-US"/>
          </w:rPr>
          <w:delText>discussion and</w:delText>
        </w:r>
      </w:del>
      <w:ins w:id="168" w:author="SAS" w:date="2010-10-05T21:39:00Z">
        <w:r w:rsidR="004C4AF2">
          <w:rPr>
            <w:rFonts w:ascii="Garamond" w:hAnsi="Garamond"/>
            <w:sz w:val="20"/>
            <w:szCs w:val="20"/>
            <w:lang w:eastAsia="en-US"/>
          </w:rPr>
          <w:t>constructing</w:t>
        </w:r>
      </w:ins>
      <w:r w:rsidR="004C4AF2" w:rsidRPr="00DC0964">
        <w:rPr>
          <w:rFonts w:ascii="Garamond" w:hAnsi="Garamond"/>
          <w:sz w:val="20"/>
          <w:szCs w:val="20"/>
          <w:lang w:eastAsia="en-US"/>
        </w:rPr>
        <w:t xml:space="preserve"> meaning.</w:t>
      </w:r>
    </w:p>
    <w:p w:rsidR="004C4AF2" w:rsidRPr="00236B8F" w:rsidRDefault="004C4AF2" w:rsidP="00AD319B">
      <w:pPr>
        <w:numPr>
          <w:ilvl w:val="0"/>
          <w:numId w:val="2"/>
        </w:numPr>
        <w:spacing w:beforeLines="1" w:after="120"/>
        <w:rPr>
          <w:rFonts w:ascii="Times" w:hAnsi="Times"/>
          <w:sz w:val="20"/>
          <w:szCs w:val="20"/>
          <w:lang w:eastAsia="en-US"/>
        </w:rPr>
      </w:pPr>
      <w:r w:rsidRPr="00DC0964">
        <w:rPr>
          <w:rFonts w:ascii="Garamond" w:hAnsi="Garamond"/>
          <w:sz w:val="20"/>
          <w:szCs w:val="20"/>
          <w:lang w:eastAsia="en-US"/>
        </w:rPr>
        <w:t>Encourages the intellectual risk-taking essential for deep, enduring understanding</w:t>
      </w:r>
      <w:ins w:id="169" w:author="SAS" w:date="2010-10-05T21:40:00Z">
        <w:r>
          <w:rPr>
            <w:rFonts w:ascii="Garamond" w:hAnsi="Garamond"/>
            <w:sz w:val="20"/>
            <w:szCs w:val="20"/>
            <w:lang w:eastAsia="en-US"/>
          </w:rPr>
          <w:t>s of</w:t>
        </w:r>
      </w:ins>
      <w:del w:id="170" w:author="SAS" w:date="2010-10-05T21:40:00Z">
        <w:r w:rsidRPr="00DC0964" w:rsidDel="00236B8F">
          <w:rPr>
            <w:rFonts w:ascii="Garamond" w:hAnsi="Garamond"/>
            <w:sz w:val="20"/>
            <w:szCs w:val="20"/>
            <w:lang w:eastAsia="en-US"/>
          </w:rPr>
          <w:delText xml:space="preserve"> in</w:delText>
        </w:r>
      </w:del>
      <w:r w:rsidRPr="00DC0964">
        <w:rPr>
          <w:rFonts w:ascii="Garamond" w:hAnsi="Garamond"/>
          <w:sz w:val="20"/>
          <w:szCs w:val="20"/>
          <w:lang w:eastAsia="en-US"/>
        </w:rPr>
        <w:t xml:space="preserve"> the </w:t>
      </w:r>
      <w:ins w:id="171" w:author="SAS" w:date="2010-10-05T21:40:00Z">
        <w:r>
          <w:rPr>
            <w:rFonts w:ascii="Garamond" w:hAnsi="Garamond"/>
            <w:sz w:val="20"/>
            <w:szCs w:val="20"/>
            <w:lang w:eastAsia="en-US"/>
          </w:rPr>
          <w:t>S</w:t>
        </w:r>
      </w:ins>
      <w:del w:id="172" w:author="SAS" w:date="2010-10-05T21:40:00Z">
        <w:r w:rsidRPr="00DC0964" w:rsidDel="00236B8F">
          <w:rPr>
            <w:rFonts w:ascii="Garamond" w:hAnsi="Garamond"/>
            <w:sz w:val="20"/>
            <w:szCs w:val="20"/>
            <w:lang w:eastAsia="en-US"/>
          </w:rPr>
          <w:delText>s</w:delText>
        </w:r>
      </w:del>
      <w:r w:rsidRPr="00DC0964">
        <w:rPr>
          <w:rFonts w:ascii="Garamond" w:hAnsi="Garamond"/>
          <w:sz w:val="20"/>
          <w:szCs w:val="20"/>
          <w:lang w:eastAsia="en-US"/>
        </w:rPr>
        <w:t xml:space="preserve">ocial </w:t>
      </w:r>
      <w:del w:id="173" w:author="SAS" w:date="2010-10-05T21:40:00Z">
        <w:r w:rsidRPr="00DC0964" w:rsidDel="00236B8F">
          <w:rPr>
            <w:rFonts w:ascii="Garamond" w:hAnsi="Garamond"/>
            <w:sz w:val="20"/>
            <w:szCs w:val="20"/>
            <w:lang w:eastAsia="en-US"/>
          </w:rPr>
          <w:delText xml:space="preserve">sciences </w:delText>
        </w:r>
      </w:del>
      <w:ins w:id="174" w:author="SAS" w:date="2010-10-05T21:40:00Z">
        <w:r>
          <w:rPr>
            <w:rFonts w:ascii="Garamond" w:hAnsi="Garamond"/>
            <w:sz w:val="20"/>
            <w:szCs w:val="20"/>
            <w:lang w:eastAsia="en-US"/>
          </w:rPr>
          <w:t>Studies and S</w:t>
        </w:r>
        <w:r w:rsidRPr="00236B8F">
          <w:rPr>
            <w:rFonts w:ascii="Times" w:hAnsi="Times"/>
            <w:sz w:val="20"/>
            <w:szCs w:val="20"/>
            <w:lang w:eastAsia="en-US"/>
          </w:rPr>
          <w:t xml:space="preserve">ciences </w:t>
        </w:r>
      </w:ins>
      <w:r w:rsidRPr="00236B8F">
        <w:rPr>
          <w:rFonts w:ascii="Times" w:hAnsi="Times"/>
          <w:sz w:val="20"/>
          <w:szCs w:val="20"/>
          <w:lang w:eastAsia="en-US"/>
        </w:rPr>
        <w:t>within a classroom culture and atmosphere of mutual respect.</w:t>
      </w:r>
    </w:p>
    <w:p w:rsidR="004C4AF2" w:rsidRPr="00DC0964" w:rsidRDefault="004C4AF2" w:rsidP="00AD319B">
      <w:pPr>
        <w:numPr>
          <w:ilvl w:val="0"/>
          <w:numId w:val="2"/>
        </w:numPr>
        <w:spacing w:beforeLines="1" w:after="120"/>
        <w:rPr>
          <w:rFonts w:ascii="Garamond" w:hAnsi="Garamond"/>
          <w:sz w:val="20"/>
          <w:szCs w:val="20"/>
          <w:lang w:eastAsia="en-US"/>
        </w:rPr>
      </w:pPr>
      <w:r w:rsidRPr="00236B8F">
        <w:rPr>
          <w:rFonts w:ascii="Times" w:hAnsi="Times"/>
          <w:sz w:val="20"/>
          <w:szCs w:val="20"/>
          <w:lang w:eastAsia="en-US"/>
        </w:rPr>
        <w:t>Fosters cultural understanding</w:t>
      </w:r>
      <w:ins w:id="175" w:author="SAS" w:date="2010-10-05T21:41:00Z">
        <w:r>
          <w:rPr>
            <w:rFonts w:ascii="Garamond" w:hAnsi="Garamond"/>
            <w:sz w:val="20"/>
            <w:szCs w:val="20"/>
            <w:lang w:eastAsia="en-US"/>
          </w:rPr>
          <w:t xml:space="preserve"> and </w:t>
        </w:r>
      </w:ins>
      <w:r w:rsidRPr="00DC0964">
        <w:rPr>
          <w:rFonts w:ascii="Garamond" w:hAnsi="Garamond"/>
          <w:sz w:val="20"/>
          <w:szCs w:val="20"/>
          <w:lang w:eastAsia="en-US"/>
        </w:rPr>
        <w:t xml:space="preserve">connections </w:t>
      </w:r>
      <w:del w:id="176" w:author="SAS" w:date="2010-10-05T21:41:00Z">
        <w:r w:rsidRPr="00DC0964" w:rsidDel="00236B8F">
          <w:rPr>
            <w:rFonts w:ascii="Garamond" w:hAnsi="Garamond"/>
            <w:sz w:val="20"/>
            <w:szCs w:val="20"/>
            <w:lang w:eastAsia="en-US"/>
          </w:rPr>
          <w:delText xml:space="preserve">and </w:delText>
        </w:r>
      </w:del>
      <w:proofErr w:type="gramStart"/>
      <w:ins w:id="177" w:author="SAS" w:date="2010-10-05T21:41:00Z">
        <w:r>
          <w:rPr>
            <w:rFonts w:ascii="Garamond" w:hAnsi="Garamond"/>
            <w:sz w:val="20"/>
            <w:szCs w:val="20"/>
            <w:lang w:eastAsia="en-US"/>
          </w:rPr>
          <w:t>which</w:t>
        </w:r>
        <w:proofErr w:type="gramEnd"/>
        <w:r>
          <w:rPr>
            <w:rFonts w:ascii="Garamond" w:hAnsi="Garamond"/>
            <w:sz w:val="20"/>
            <w:szCs w:val="20"/>
            <w:lang w:eastAsia="en-US"/>
          </w:rPr>
          <w:t xml:space="preserve"> fosters respectful</w:t>
        </w:r>
        <w:r w:rsidRPr="00DC0964">
          <w:rPr>
            <w:rFonts w:ascii="Garamond" w:hAnsi="Garamond"/>
            <w:sz w:val="20"/>
            <w:szCs w:val="20"/>
            <w:lang w:eastAsia="en-US"/>
          </w:rPr>
          <w:t xml:space="preserve"> </w:t>
        </w:r>
        <w:r>
          <w:rPr>
            <w:rFonts w:ascii="Garamond" w:hAnsi="Garamond"/>
            <w:sz w:val="20"/>
            <w:szCs w:val="20"/>
            <w:lang w:eastAsia="en-US"/>
          </w:rPr>
          <w:t xml:space="preserve">curiosity and </w:t>
        </w:r>
      </w:ins>
      <w:r w:rsidRPr="00DC0964">
        <w:rPr>
          <w:rFonts w:ascii="Garamond" w:hAnsi="Garamond"/>
          <w:sz w:val="20"/>
          <w:szCs w:val="20"/>
          <w:lang w:eastAsia="en-US"/>
        </w:rPr>
        <w:t>appreciation of the contributions of diverse civilizations and cultures.</w:t>
      </w:r>
    </w:p>
    <w:p w:rsidR="004C4AF2" w:rsidRPr="00DC0964" w:rsidRDefault="004C4AF2" w:rsidP="00AD319B">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Affords students an opportunity to "construct" their own unique meaning of the social sciences within a defined framework, with focus given to uncovering patterns, trends, and various points of view.</w:t>
      </w:r>
    </w:p>
    <w:p w:rsidR="004C4AF2" w:rsidRPr="00DC0964" w:rsidRDefault="004C4AF2" w:rsidP="00AD319B">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Reflects a codified curriculum that is also, fluid, flexible, and meaningfully integrated with technological resources.</w:t>
      </w:r>
    </w:p>
    <w:p w:rsidR="004C4AF2" w:rsidRPr="00DC0964" w:rsidRDefault="004C4AF2" w:rsidP="00AD319B">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Uncovers new thinking about the social sciences.</w:t>
      </w:r>
    </w:p>
    <w:p w:rsidR="004C4AF2" w:rsidRPr="00DC0964" w:rsidRDefault="004C4AF2" w:rsidP="00AD319B">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Embraces social inquiry and fosters the importance of being a civic-minded, contributing member of a global society.</w:t>
      </w:r>
    </w:p>
    <w:p w:rsidR="004C4AF2" w:rsidRPr="00DC0964" w:rsidRDefault="004C4AF2" w:rsidP="00AD319B">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Prepares students to discern, interpret, analyze and utilize the vast information available in an increasingly wired, technological world.</w:t>
      </w:r>
    </w:p>
    <w:p w:rsidR="004C4AF2" w:rsidRPr="00DC0964" w:rsidRDefault="004C4AF2" w:rsidP="00AD319B">
      <w:pPr>
        <w:numPr>
          <w:ilvl w:val="0"/>
          <w:numId w:val="2"/>
        </w:numPr>
        <w:spacing w:beforeLines="1" w:after="120"/>
        <w:rPr>
          <w:rFonts w:ascii="Garamond" w:hAnsi="Garamond"/>
          <w:sz w:val="20"/>
          <w:szCs w:val="20"/>
          <w:lang w:eastAsia="en-US"/>
        </w:rPr>
      </w:pPr>
      <w:r w:rsidRPr="00DC0964">
        <w:rPr>
          <w:rFonts w:ascii="Garamond" w:hAnsi="Garamond"/>
          <w:sz w:val="20"/>
          <w:szCs w:val="20"/>
          <w:lang w:eastAsia="en-US"/>
        </w:rPr>
        <w:t>Empowers students with the intellectual inquiry and life-long learning skills (Research, critical thinking and current affairs focus) needed to guide participation and action in a diverse human ecosystem.</w:t>
      </w:r>
    </w:p>
    <w:p w:rsidR="004C4AF2" w:rsidRDefault="004C4AF2" w:rsidP="004C4AF2">
      <w:pPr>
        <w:rPr>
          <w:rFonts w:ascii="Garamond" w:hAnsi="Garamond"/>
          <w:b/>
        </w:rPr>
      </w:pPr>
    </w:p>
    <w:p w:rsidR="004C4AF2" w:rsidRPr="00340454" w:rsidRDefault="004C4AF2" w:rsidP="004C4AF2">
      <w:pPr>
        <w:pStyle w:val="TOCHeading"/>
      </w:pPr>
      <w:r w:rsidRPr="00340454">
        <w:t>Essential Teaching Agreements</w:t>
      </w:r>
    </w:p>
    <w:p w:rsidR="004C4AF2" w:rsidRDefault="004C4AF2" w:rsidP="004C4AF2">
      <w:pPr>
        <w:rPr>
          <w:rFonts w:ascii="Garamond" w:hAnsi="Garamond"/>
          <w:szCs w:val="28"/>
        </w:rPr>
      </w:pPr>
    </w:p>
    <w:p w:rsidR="004C4AF2" w:rsidRPr="005E3BA1" w:rsidRDefault="004C4AF2" w:rsidP="004C4AF2">
      <w:pPr>
        <w:rPr>
          <w:rFonts w:ascii="Garamond" w:hAnsi="Garamond"/>
          <w:szCs w:val="28"/>
        </w:rPr>
      </w:pPr>
      <w:r w:rsidRPr="005E3BA1">
        <w:rPr>
          <w:rFonts w:ascii="Garamond" w:hAnsi="Garamond"/>
          <w:szCs w:val="28"/>
        </w:rPr>
        <w:t xml:space="preserve">SAS Educators of the Social Studies and </w:t>
      </w:r>
      <w:r>
        <w:rPr>
          <w:rFonts w:ascii="Garamond" w:hAnsi="Garamond"/>
          <w:szCs w:val="28"/>
        </w:rPr>
        <w:t xml:space="preserve">Social </w:t>
      </w:r>
      <w:r w:rsidRPr="005E3BA1">
        <w:rPr>
          <w:rFonts w:ascii="Garamond" w:hAnsi="Garamond"/>
          <w:szCs w:val="28"/>
        </w:rPr>
        <w:t xml:space="preserve">Sciences will… </w:t>
      </w:r>
    </w:p>
    <w:p w:rsidR="004C4AF2" w:rsidRDefault="004C4AF2" w:rsidP="004C4AF2">
      <w:pPr>
        <w:rPr>
          <w:rFonts w:ascii="Garamond" w:hAnsi="Garamond"/>
        </w:rPr>
      </w:pP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Create student assessments and activities that demonstrate critical, creative, and ethical thinking.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Provide frequent opportunities for students to communicate ideas and understandings in writing.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Assess student skills and understandings using at least one </w:t>
      </w:r>
      <w:del w:id="178" w:author="SAS" w:date="2010-10-07T23:31:00Z">
        <w:r w:rsidRPr="005E3BA1" w:rsidDel="00000C0E">
          <w:rPr>
            <w:rFonts w:ascii="Garamond" w:hAnsi="Garamond"/>
            <w:sz w:val="20"/>
            <w:szCs w:val="20"/>
            <w:lang w:eastAsia="en-US"/>
          </w:rPr>
          <w:delText xml:space="preserve">common </w:delText>
        </w:r>
      </w:del>
      <w:ins w:id="179" w:author="SAS" w:date="2010-10-07T23:31:00Z">
        <w:r w:rsidRPr="005E3BA1">
          <w:rPr>
            <w:rFonts w:ascii="Garamond" w:hAnsi="Garamond"/>
            <w:sz w:val="20"/>
            <w:szCs w:val="20"/>
            <w:lang w:eastAsia="en-US"/>
          </w:rPr>
          <w:t>co</w:t>
        </w:r>
        <w:r>
          <w:rPr>
            <w:rFonts w:ascii="Garamond" w:hAnsi="Garamond"/>
            <w:sz w:val="20"/>
            <w:szCs w:val="20"/>
            <w:lang w:eastAsia="en-US"/>
          </w:rPr>
          <w:t>rnerstone</w:t>
        </w:r>
        <w:r w:rsidRPr="005E3BA1">
          <w:rPr>
            <w:rFonts w:ascii="Garamond" w:hAnsi="Garamond"/>
            <w:sz w:val="20"/>
            <w:szCs w:val="20"/>
            <w:lang w:eastAsia="en-US"/>
          </w:rPr>
          <w:t xml:space="preserve"> </w:t>
        </w:r>
      </w:ins>
      <w:r w:rsidRPr="005E3BA1">
        <w:rPr>
          <w:rFonts w:ascii="Garamond" w:hAnsi="Garamond"/>
          <w:sz w:val="20"/>
          <w:szCs w:val="20"/>
          <w:lang w:eastAsia="en-US"/>
        </w:rPr>
        <w:t xml:space="preserve">assessment per semester or trimester within each grade level or course.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Plan collaboratively across and transcending grade levels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Align instruction with SAS adopted Standard and Benchmarks at the appropriate grade level.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Provide students with plentiful opportunities to make authentic connections to the world around them.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Integrate media and informational literacy targeted toward proficiency in methods of inquiry, analyzing, organizing, and using data into planning and instruction </w:t>
      </w:r>
    </w:p>
    <w:p w:rsidR="004C4AF2" w:rsidRPr="005E3BA1" w:rsidRDefault="004C4AF2" w:rsidP="004C4AF2">
      <w:pPr>
        <w:numPr>
          <w:ilvl w:val="0"/>
          <w:numId w:val="1"/>
        </w:numPr>
        <w:spacing w:after="120"/>
        <w:rPr>
          <w:rFonts w:ascii="Garamond" w:hAnsi="Garamond"/>
          <w:sz w:val="20"/>
          <w:szCs w:val="20"/>
          <w:lang w:eastAsia="en-US"/>
        </w:rPr>
      </w:pPr>
      <w:r w:rsidRPr="005E3BA1">
        <w:rPr>
          <w:rFonts w:ascii="Garamond" w:hAnsi="Garamond"/>
          <w:sz w:val="20"/>
          <w:szCs w:val="20"/>
          <w:lang w:eastAsia="en-US"/>
        </w:rPr>
        <w:t xml:space="preserve">Incorporate a variety of primary and secondary resources, which accommodate a wide range of interests and reading abilities. </w:t>
      </w:r>
    </w:p>
    <w:p w:rsidR="004C4AF2" w:rsidRPr="005E3BA1" w:rsidRDefault="004C4AF2" w:rsidP="004C4AF2">
      <w:pPr>
        <w:numPr>
          <w:ilvl w:val="0"/>
          <w:numId w:val="1"/>
        </w:numPr>
        <w:spacing w:after="120"/>
        <w:rPr>
          <w:rFonts w:ascii="Garamond" w:hAnsi="Garamond"/>
          <w:sz w:val="20"/>
        </w:rPr>
      </w:pPr>
      <w:r w:rsidRPr="005E3BA1">
        <w:rPr>
          <w:rFonts w:ascii="Garamond" w:hAnsi="Garamond"/>
          <w:sz w:val="20"/>
          <w:szCs w:val="20"/>
          <w:lang w:eastAsia="en-US"/>
        </w:rPr>
        <w:t>Integrate current and valid social science concepts, principles, and theories with the broader curriculum (art, music, P.E., global languages, etc)</w:t>
      </w:r>
    </w:p>
    <w:p w:rsidR="00CC5F43" w:rsidRDefault="004C4AF2">
      <w:pPr>
        <w:pStyle w:val="TOCHeading"/>
        <w:rPr>
          <w:b w:val="0"/>
          <w:sz w:val="28"/>
          <w:rPrChange w:id="180" w:author="SAS" w:date="2010-11-30T20:16:00Z">
            <w:rPr>
              <w:rFonts w:ascii="Garamond" w:hAnsi="Garamond"/>
              <w:b/>
              <w:u w:val="single"/>
            </w:rPr>
          </w:rPrChange>
        </w:rPr>
        <w:pPrChange w:id="181" w:author="SAS" w:date="2010-11-30T20:16:00Z">
          <w:pPr>
            <w:jc w:val="center"/>
          </w:pPr>
        </w:pPrChange>
      </w:pPr>
      <w:ins w:id="182" w:author="SAS" w:date="2010-10-05T15:49:00Z">
        <w:r>
          <w:rPr>
            <w:u w:val="single"/>
          </w:rPr>
          <w:br w:type="column"/>
        </w:r>
      </w:ins>
      <w:r w:rsidRPr="00146DC4">
        <w:rPr>
          <w:sz w:val="28"/>
        </w:rPr>
        <w:t>DEPARTMENT LEVEL ENDURING UNDERSTANDIN</w:t>
      </w:r>
      <w:ins w:id="183" w:author="SAS" w:date="2010-10-05T15:49:00Z">
        <w:r w:rsidRPr="00146DC4">
          <w:rPr>
            <w:sz w:val="28"/>
          </w:rPr>
          <w:t>G</w:t>
        </w:r>
      </w:ins>
      <w:ins w:id="184" w:author="SAS" w:date="2010-11-30T20:16:00Z">
        <w:r w:rsidR="005C19D5">
          <w:rPr>
            <w:sz w:val="28"/>
          </w:rPr>
          <w:br/>
        </w:r>
      </w:ins>
      <w:ins w:id="185" w:author="SAS" w:date="2010-10-25T08:54:00Z">
        <w:r w:rsidR="00AD319B" w:rsidRPr="00AD319B">
          <w:rPr>
            <w:sz w:val="20"/>
            <w:u w:val="single"/>
            <w:rPrChange w:id="186" w:author="SAS" w:date="2010-11-30T20:16:00Z">
              <w:rPr>
                <w:sz w:val="20"/>
              </w:rPr>
            </w:rPrChange>
          </w:rPr>
          <w:t>Reflective of SAS Standards</w:t>
        </w:r>
      </w:ins>
    </w:p>
    <w:p w:rsidR="004C4AF2" w:rsidRDefault="004C4AF2" w:rsidP="004C4AF2">
      <w:pPr>
        <w:rPr>
          <w:rFonts w:ascii="Garamond" w:hAnsi="Garamond"/>
          <w:b/>
          <w:u w:val="single"/>
        </w:rPr>
      </w:pPr>
    </w:p>
    <w:p w:rsidR="004C4AF2" w:rsidRDefault="004C4AF2" w:rsidP="004C4AF2">
      <w:pPr>
        <w:numPr>
          <w:ins w:id="187" w:author="Unknown"/>
        </w:numPr>
        <w:rPr>
          <w:ins w:id="188" w:author="SAS" w:date="2010-10-05T15:34:00Z"/>
          <w:rFonts w:ascii="Garamond" w:hAnsi="Garamond" w:cs="Helvetica"/>
          <w:b/>
          <w:sz w:val="18"/>
          <w:szCs w:val="32"/>
          <w:lang w:eastAsia="en-US"/>
        </w:rPr>
        <w:sectPr w:rsidR="004C4AF2">
          <w:headerReference w:type="even" r:id="rId14"/>
          <w:headerReference w:type="default" r:id="rId15"/>
          <w:footerReference w:type="default" r:id="rId16"/>
          <w:headerReference w:type="first" r:id="rId17"/>
          <w:footerReference w:type="first" r:id="rId18"/>
          <w:type w:val="continuous"/>
          <w:pgSz w:w="11909" w:h="16834" w:code="9"/>
          <w:pgMar w:top="1440" w:right="1440" w:bottom="1440" w:left="1440" w:gutter="0"/>
          <w:titlePg/>
          <w:docGrid w:linePitch="360"/>
          <w:printerSettings r:id="rId19"/>
        </w:sectPr>
      </w:pPr>
    </w:p>
    <w:p w:rsidR="004C4AF2" w:rsidRDefault="004C4AF2" w:rsidP="004C4AF2">
      <w:pPr>
        <w:numPr>
          <w:ins w:id="190" w:author="Unknown"/>
        </w:numPr>
        <w:rPr>
          <w:rFonts w:ascii="Garamond" w:hAnsi="Garamond"/>
          <w:b/>
          <w:u w:val="single"/>
        </w:rPr>
      </w:pPr>
      <w:ins w:id="191" w:author="SAS" w:date="2010-10-05T11:41:00Z">
        <w:r w:rsidRPr="00EA2F4F">
          <w:rPr>
            <w:rFonts w:ascii="Garamond" w:hAnsi="Garamond" w:cs="Helvetica"/>
            <w:b/>
            <w:sz w:val="18"/>
            <w:szCs w:val="32"/>
            <w:lang w:eastAsia="en-US"/>
          </w:rPr>
          <w:t>Standard I:  Analyze how individuals,</w:t>
        </w:r>
        <w:r>
          <w:rPr>
            <w:rFonts w:ascii="Garamond" w:hAnsi="Garamond" w:cs="Helvetica"/>
            <w:b/>
            <w:sz w:val="18"/>
            <w:szCs w:val="32"/>
            <w:lang w:eastAsia="en-US"/>
          </w:rPr>
          <w:t xml:space="preserve"> </w:t>
        </w:r>
        <w:r w:rsidRPr="00EA2F4F">
          <w:rPr>
            <w:rFonts w:ascii="Garamond" w:hAnsi="Garamond" w:cs="Helvetica"/>
            <w:b/>
            <w:sz w:val="18"/>
            <w:szCs w:val="32"/>
            <w:lang w:eastAsia="en-US"/>
          </w:rPr>
          <w:t>groups, and institutions create and change</w:t>
        </w:r>
        <w:r>
          <w:rPr>
            <w:rFonts w:ascii="Garamond" w:hAnsi="Garamond" w:cs="Helvetica"/>
            <w:b/>
            <w:sz w:val="18"/>
            <w:szCs w:val="32"/>
            <w:lang w:eastAsia="en-US"/>
          </w:rPr>
          <w:t xml:space="preserve"> </w:t>
        </w:r>
        <w:r w:rsidRPr="00EA2F4F">
          <w:rPr>
            <w:rFonts w:ascii="Garamond" w:hAnsi="Garamond" w:cs="Helvetica"/>
            <w:b/>
            <w:sz w:val="18"/>
            <w:szCs w:val="32"/>
            <w:lang w:eastAsia="en-US"/>
          </w:rPr>
          <w:t>structures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p w:rsidR="004C4AF2" w:rsidRDefault="004C4AF2" w:rsidP="004C4AF2">
      <w:pPr>
        <w:numPr>
          <w:ins w:id="192" w:author="SAS" w:date="2010-10-05T11:41:00Z"/>
        </w:numPr>
        <w:rPr>
          <w:ins w:id="193" w:author="SAS" w:date="2010-10-05T11:41:00Z"/>
          <w:rFonts w:ascii="Garamond" w:hAnsi="Garamond"/>
          <w:b/>
          <w:u w:val="single"/>
        </w:rPr>
      </w:pPr>
    </w:p>
    <w:p w:rsidR="00CC5F43" w:rsidRDefault="004C4AF2">
      <w:pPr>
        <w:numPr>
          <w:ilvl w:val="0"/>
          <w:numId w:val="7"/>
        </w:numPr>
        <w:ind w:left="360"/>
        <w:rPr>
          <w:ins w:id="194" w:author="SAS" w:date="2010-10-05T11:51:00Z"/>
          <w:rFonts w:ascii="Garamond" w:hAnsi="Garamond"/>
          <w:sz w:val="20"/>
        </w:rPr>
        <w:pPrChange w:id="195" w:author="SAS" w:date="2010-11-30T21:47:00Z">
          <w:pPr>
            <w:numPr>
              <w:numId w:val="14"/>
            </w:numPr>
            <w:tabs>
              <w:tab w:val="num" w:pos="1080"/>
            </w:tabs>
            <w:ind w:left="360" w:hanging="360"/>
          </w:pPr>
        </w:pPrChange>
      </w:pPr>
      <w:ins w:id="196" w:author="SAS" w:date="2010-10-05T11:50:00Z">
        <w:r w:rsidRPr="00F40D88">
          <w:rPr>
            <w:rFonts w:ascii="Garamond" w:hAnsi="Garamond"/>
            <w:sz w:val="20"/>
          </w:rPr>
          <w:t>People organize around common needs and interests</w:t>
        </w:r>
      </w:ins>
    </w:p>
    <w:p w:rsidR="00CC5F43" w:rsidRDefault="004C4AF2">
      <w:pPr>
        <w:numPr>
          <w:ilvl w:val="0"/>
          <w:numId w:val="7"/>
        </w:numPr>
        <w:ind w:left="360"/>
        <w:rPr>
          <w:ins w:id="197" w:author="SAS" w:date="2010-10-05T11:42:00Z"/>
          <w:rFonts w:ascii="Garamond" w:hAnsi="Garamond"/>
          <w:sz w:val="20"/>
        </w:rPr>
        <w:pPrChange w:id="198" w:author="SAS" w:date="2010-11-30T21:47:00Z">
          <w:pPr>
            <w:numPr>
              <w:numId w:val="14"/>
            </w:numPr>
            <w:tabs>
              <w:tab w:val="num" w:pos="1080"/>
            </w:tabs>
            <w:ind w:left="360" w:hanging="360"/>
          </w:pPr>
        </w:pPrChange>
      </w:pPr>
      <w:ins w:id="199" w:author="SAS" w:date="2010-10-05T11:52:00Z">
        <w:r w:rsidRPr="00340454">
          <w:rPr>
            <w:rFonts w:ascii="Garamond" w:hAnsi="Garamond"/>
            <w:sz w:val="20"/>
          </w:rPr>
          <w:t>The human need for order leads to the evolution of authority and government</w:t>
        </w:r>
        <w:proofErr w:type="gramStart"/>
        <w:r w:rsidRPr="00340454">
          <w:rPr>
            <w:rFonts w:ascii="Garamond" w:hAnsi="Garamond"/>
            <w:sz w:val="20"/>
          </w:rPr>
          <w:t>. </w:t>
        </w:r>
        <w:proofErr w:type="gramEnd"/>
        <w:r w:rsidRPr="00340454">
          <w:rPr>
            <w:rFonts w:ascii="Garamond" w:hAnsi="Garamond"/>
            <w:sz w:val="20"/>
          </w:rPr>
          <w:t>        </w:t>
        </w:r>
      </w:ins>
    </w:p>
    <w:p w:rsidR="00CC5F43" w:rsidRDefault="004C4AF2">
      <w:pPr>
        <w:numPr>
          <w:ilvl w:val="0"/>
          <w:numId w:val="7"/>
        </w:numPr>
        <w:ind w:left="360"/>
        <w:rPr>
          <w:ins w:id="200" w:author="SAS" w:date="2010-10-05T11:42:00Z"/>
          <w:rFonts w:ascii="Garamond" w:hAnsi="Garamond"/>
          <w:sz w:val="20"/>
        </w:rPr>
        <w:pPrChange w:id="201" w:author="SAS" w:date="2010-11-30T21:47:00Z">
          <w:pPr>
            <w:numPr>
              <w:numId w:val="14"/>
            </w:numPr>
            <w:tabs>
              <w:tab w:val="num" w:pos="1080"/>
            </w:tabs>
            <w:ind w:left="360" w:hanging="360"/>
          </w:pPr>
        </w:pPrChange>
      </w:pPr>
      <w:ins w:id="202" w:author="SAS" w:date="2010-10-05T11:42:00Z">
        <w:r w:rsidRPr="00340454">
          <w:rPr>
            <w:rFonts w:ascii="Garamond" w:hAnsi="Garamond"/>
            <w:sz w:val="20"/>
          </w:rPr>
          <w:t>There is a relationship between rights and responsibilities </w:t>
        </w:r>
      </w:ins>
    </w:p>
    <w:p w:rsidR="004C4AF2" w:rsidRDefault="004C4AF2" w:rsidP="004C4AF2">
      <w:pPr>
        <w:numPr>
          <w:ins w:id="203" w:author="SAS" w:date="2010-10-05T11:42:00Z"/>
        </w:numPr>
        <w:ind w:left="360"/>
        <w:rPr>
          <w:ins w:id="204" w:author="SAS" w:date="2010-10-05T11:42:00Z"/>
          <w:rFonts w:ascii="Garamond" w:hAnsi="Garamond"/>
          <w:sz w:val="20"/>
        </w:rPr>
      </w:pPr>
    </w:p>
    <w:p w:rsidR="004C4AF2" w:rsidRDefault="004C4AF2" w:rsidP="004C4AF2">
      <w:pPr>
        <w:numPr>
          <w:ins w:id="205" w:author="SAS" w:date="2010-10-05T11:42:00Z"/>
        </w:numPr>
        <w:rPr>
          <w:ins w:id="206" w:author="SAS" w:date="2010-10-05T11:42:00Z"/>
          <w:rFonts w:ascii="Garamond" w:hAnsi="Garamond" w:cs="Helvetica"/>
          <w:b/>
          <w:sz w:val="18"/>
          <w:szCs w:val="32"/>
          <w:lang w:eastAsia="en-US"/>
        </w:rPr>
      </w:pPr>
      <w:ins w:id="207" w:author="SAS" w:date="2010-10-05T11:42: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p w:rsidR="004C4AF2" w:rsidRDefault="004C4AF2" w:rsidP="004C4AF2">
      <w:pPr>
        <w:numPr>
          <w:ins w:id="208" w:author="SAS" w:date="2010-10-05T11:42:00Z"/>
        </w:numPr>
        <w:rPr>
          <w:ins w:id="209" w:author="SAS" w:date="2010-10-05T11:42:00Z"/>
          <w:rFonts w:ascii="Garamond" w:hAnsi="Garamond" w:cs="Helvetica"/>
          <w:b/>
          <w:sz w:val="18"/>
          <w:szCs w:val="32"/>
          <w:lang w:eastAsia="en-US"/>
        </w:rPr>
      </w:pPr>
    </w:p>
    <w:p w:rsidR="00CC5F43" w:rsidRDefault="004C4AF2">
      <w:pPr>
        <w:numPr>
          <w:ilvl w:val="0"/>
          <w:numId w:val="4"/>
        </w:numPr>
        <w:ind w:left="360"/>
        <w:rPr>
          <w:ins w:id="210" w:author="SAS" w:date="2010-10-05T11:52:00Z"/>
          <w:rFonts w:ascii="Garamond" w:hAnsi="Garamond"/>
          <w:sz w:val="20"/>
        </w:rPr>
        <w:pPrChange w:id="211" w:author="SAS" w:date="2010-11-30T21:47:00Z">
          <w:pPr>
            <w:numPr>
              <w:numId w:val="11"/>
            </w:numPr>
            <w:ind w:left="720" w:hanging="360"/>
          </w:pPr>
        </w:pPrChange>
      </w:pPr>
      <w:ins w:id="212" w:author="SAS" w:date="2010-10-05T11:43:00Z">
        <w:r w:rsidRPr="00000C0E">
          <w:rPr>
            <w:rFonts w:ascii="Garamond" w:hAnsi="Garamond"/>
            <w:sz w:val="20"/>
          </w:rPr>
          <w:t>Places have both human and physical characteristics</w:t>
        </w:r>
      </w:ins>
    </w:p>
    <w:p w:rsidR="00CC5F43" w:rsidRDefault="004C4AF2">
      <w:pPr>
        <w:numPr>
          <w:ilvl w:val="0"/>
          <w:numId w:val="4"/>
        </w:numPr>
        <w:ind w:left="360"/>
        <w:rPr>
          <w:ins w:id="213" w:author="SAS" w:date="2010-10-05T11:43:00Z"/>
          <w:rFonts w:ascii="Garamond" w:hAnsi="Garamond"/>
          <w:b/>
          <w:i/>
          <w:sz w:val="20"/>
        </w:rPr>
        <w:pPrChange w:id="214" w:author="SAS" w:date="2010-11-30T21:47:00Z">
          <w:pPr>
            <w:numPr>
              <w:numId w:val="11"/>
            </w:numPr>
            <w:ind w:left="720" w:hanging="360"/>
          </w:pPr>
        </w:pPrChange>
      </w:pPr>
      <w:ins w:id="215" w:author="SAS" w:date="2010-10-05T11:43:00Z">
        <w:r w:rsidRPr="00853767">
          <w:rPr>
            <w:rFonts w:ascii="Garamond" w:hAnsi="Garamond"/>
            <w:sz w:val="20"/>
          </w:rPr>
          <w:t>Resources have limitations.</w:t>
        </w:r>
      </w:ins>
    </w:p>
    <w:p w:rsidR="00CC5F43" w:rsidRDefault="004C4AF2">
      <w:pPr>
        <w:numPr>
          <w:ilvl w:val="0"/>
          <w:numId w:val="4"/>
        </w:numPr>
        <w:ind w:left="360"/>
        <w:rPr>
          <w:ins w:id="216" w:author="SAS" w:date="2010-10-05T11:43:00Z"/>
          <w:rFonts w:ascii="Garamond" w:hAnsi="Garamond"/>
          <w:sz w:val="20"/>
        </w:rPr>
        <w:pPrChange w:id="217" w:author="SAS" w:date="2010-11-30T21:47:00Z">
          <w:pPr>
            <w:numPr>
              <w:numId w:val="11"/>
            </w:numPr>
            <w:ind w:left="720" w:hanging="360"/>
          </w:pPr>
        </w:pPrChange>
      </w:pPr>
      <w:ins w:id="218" w:author="SAS" w:date="2010-10-05T11:43:00Z">
        <w:r w:rsidRPr="00340454">
          <w:rPr>
            <w:rFonts w:ascii="Garamond" w:hAnsi="Garamond"/>
            <w:sz w:val="20"/>
          </w:rPr>
          <w:t>There is a direct relationship between people and their environments</w:t>
        </w:r>
      </w:ins>
    </w:p>
    <w:p w:rsidR="004C4AF2" w:rsidRDefault="004C4AF2" w:rsidP="004C4AF2">
      <w:pPr>
        <w:numPr>
          <w:ins w:id="219" w:author="SAS" w:date="2010-10-05T11:43:00Z"/>
        </w:numPr>
        <w:rPr>
          <w:ins w:id="220" w:author="SAS" w:date="2010-10-05T11:43:00Z"/>
          <w:rFonts w:ascii="Garamond" w:hAnsi="Garamond"/>
          <w:sz w:val="20"/>
        </w:rPr>
      </w:pPr>
    </w:p>
    <w:p w:rsidR="004C4AF2" w:rsidRPr="00EA2F4F" w:rsidRDefault="004C4AF2" w:rsidP="004C4AF2">
      <w:pPr>
        <w:numPr>
          <w:ins w:id="221" w:author="SAS" w:date="2010-10-05T11:44:00Z"/>
        </w:numPr>
        <w:rPr>
          <w:ins w:id="222" w:author="SAS" w:date="2010-10-05T11:44:00Z"/>
          <w:rFonts w:ascii="Garamond" w:hAnsi="Garamond" w:cs="Helvetica"/>
          <w:b/>
          <w:sz w:val="18"/>
          <w:szCs w:val="32"/>
          <w:lang w:eastAsia="en-US"/>
        </w:rPr>
      </w:pPr>
      <w:ins w:id="223" w:author="SAS" w:date="2010-10-05T11:44: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p w:rsidR="00CC5F43" w:rsidRDefault="004C4AF2">
      <w:pPr>
        <w:numPr>
          <w:ilvl w:val="0"/>
          <w:numId w:val="5"/>
        </w:numPr>
        <w:ind w:left="360"/>
        <w:rPr>
          <w:ins w:id="224" w:author="SAS" w:date="2010-10-05T11:44:00Z"/>
          <w:rFonts w:ascii="Garamond" w:hAnsi="Garamond"/>
          <w:sz w:val="20"/>
        </w:rPr>
        <w:pPrChange w:id="225" w:author="SAS" w:date="2010-11-30T21:47:00Z">
          <w:pPr>
            <w:numPr>
              <w:numId w:val="12"/>
            </w:numPr>
            <w:ind w:left="360" w:hanging="360"/>
          </w:pPr>
        </w:pPrChange>
      </w:pPr>
      <w:ins w:id="226" w:author="SAS" w:date="2010-10-05T11:44:00Z">
        <w:r w:rsidRPr="00340454">
          <w:rPr>
            <w:rFonts w:ascii="Garamond" w:hAnsi="Garamond"/>
            <w:sz w:val="20"/>
          </w:rPr>
          <w:t>Change is inevitable.</w:t>
        </w:r>
      </w:ins>
    </w:p>
    <w:p w:rsidR="00CC5F43" w:rsidRDefault="004C4AF2">
      <w:pPr>
        <w:numPr>
          <w:ilvl w:val="0"/>
          <w:numId w:val="5"/>
        </w:numPr>
        <w:ind w:left="360"/>
        <w:rPr>
          <w:ins w:id="227" w:author="SAS" w:date="2010-10-05T11:44:00Z"/>
          <w:rFonts w:ascii="Garamond" w:hAnsi="Garamond"/>
          <w:sz w:val="20"/>
        </w:rPr>
        <w:pPrChange w:id="228" w:author="SAS" w:date="2010-11-30T21:47:00Z">
          <w:pPr>
            <w:numPr>
              <w:numId w:val="12"/>
            </w:numPr>
            <w:ind w:left="360" w:hanging="360"/>
          </w:pPr>
        </w:pPrChange>
      </w:pPr>
      <w:ins w:id="229" w:author="SAS" w:date="2010-10-05T11:44:00Z">
        <w:r w:rsidRPr="00F40D88">
          <w:rPr>
            <w:rFonts w:ascii="Garamond" w:hAnsi="Garamond"/>
            <w:sz w:val="20"/>
          </w:rPr>
          <w:t>Decisions have consequences</w:t>
        </w:r>
      </w:ins>
      <w:ins w:id="230" w:author="SAS" w:date="2010-10-05T11:53:00Z">
        <w:r>
          <w:rPr>
            <w:rFonts w:ascii="Garamond" w:hAnsi="Garamond"/>
            <w:sz w:val="20"/>
          </w:rPr>
          <w:t xml:space="preserve"> in </w:t>
        </w:r>
        <w:r w:rsidRPr="00340454">
          <w:rPr>
            <w:rFonts w:ascii="Garamond" w:hAnsi="Garamond"/>
            <w:sz w:val="20"/>
          </w:rPr>
          <w:t xml:space="preserve">the present and </w:t>
        </w:r>
        <w:r>
          <w:rPr>
            <w:rFonts w:ascii="Garamond" w:hAnsi="Garamond"/>
            <w:sz w:val="20"/>
          </w:rPr>
          <w:t xml:space="preserve">to </w:t>
        </w:r>
        <w:r w:rsidRPr="00340454">
          <w:rPr>
            <w:rFonts w:ascii="Garamond" w:hAnsi="Garamond"/>
            <w:sz w:val="20"/>
          </w:rPr>
          <w:t>the future</w:t>
        </w:r>
      </w:ins>
    </w:p>
    <w:p w:rsidR="00CC5F43" w:rsidRDefault="004C4AF2">
      <w:pPr>
        <w:numPr>
          <w:ilvl w:val="0"/>
          <w:numId w:val="5"/>
        </w:numPr>
        <w:ind w:left="360"/>
        <w:rPr>
          <w:ins w:id="231" w:author="SAS" w:date="2010-10-05T11:43:00Z"/>
          <w:rFonts w:ascii="Garamond" w:hAnsi="Garamond"/>
          <w:sz w:val="20"/>
        </w:rPr>
        <w:pPrChange w:id="232" w:author="SAS" w:date="2010-11-30T21:47:00Z">
          <w:pPr>
            <w:numPr>
              <w:numId w:val="12"/>
            </w:numPr>
            <w:ind w:left="360" w:hanging="360"/>
          </w:pPr>
        </w:pPrChange>
      </w:pPr>
      <w:ins w:id="233" w:author="SAS" w:date="2010-10-05T11:44:00Z">
        <w:r w:rsidRPr="00340454">
          <w:rPr>
            <w:rFonts w:ascii="Garamond" w:hAnsi="Garamond"/>
            <w:sz w:val="20"/>
          </w:rPr>
          <w:t>Our world is connected in a delicate balance</w:t>
        </w:r>
      </w:ins>
      <w:ins w:id="234" w:author="SAS" w:date="2010-10-05T11:53:00Z">
        <w:r>
          <w:rPr>
            <w:rFonts w:ascii="Garamond" w:hAnsi="Garamond"/>
            <w:sz w:val="20"/>
          </w:rPr>
          <w:t xml:space="preserve"> (</w:t>
        </w:r>
      </w:ins>
      <w:ins w:id="235" w:author="SAS" w:date="2010-10-05T11:54:00Z">
        <w:r>
          <w:rPr>
            <w:rFonts w:ascii="Garamond" w:hAnsi="Garamond"/>
            <w:sz w:val="20"/>
          </w:rPr>
          <w:t>equilibrium</w:t>
        </w:r>
      </w:ins>
      <w:ins w:id="236" w:author="SAS" w:date="2010-10-05T11:53:00Z">
        <w:r>
          <w:rPr>
            <w:rFonts w:ascii="Garamond" w:hAnsi="Garamond"/>
            <w:sz w:val="20"/>
          </w:rPr>
          <w:t xml:space="preserve"> and entropy)</w:t>
        </w:r>
      </w:ins>
      <w:ins w:id="237" w:author="SAS" w:date="2010-10-05T11:44:00Z">
        <w:r w:rsidRPr="00340454">
          <w:rPr>
            <w:rFonts w:ascii="Garamond" w:hAnsi="Garamond"/>
            <w:sz w:val="20"/>
          </w:rPr>
          <w:t>.</w:t>
        </w:r>
      </w:ins>
    </w:p>
    <w:p w:rsidR="004C4AF2" w:rsidRPr="00F40D88" w:rsidRDefault="004C4AF2" w:rsidP="004C4AF2">
      <w:pPr>
        <w:numPr>
          <w:ins w:id="238" w:author="SAS" w:date="2010-10-05T11:42:00Z"/>
        </w:numPr>
        <w:rPr>
          <w:rFonts w:ascii="Garamond" w:hAnsi="Garamond"/>
          <w:sz w:val="20"/>
        </w:rPr>
      </w:pPr>
    </w:p>
    <w:p w:rsidR="004C4AF2" w:rsidRDefault="004C4AF2" w:rsidP="004C4AF2">
      <w:pPr>
        <w:rPr>
          <w:ins w:id="239" w:author="SAS" w:date="2010-10-05T11:45:00Z"/>
          <w:rFonts w:ascii="Garamond" w:hAnsi="Garamond" w:cs="Helvetica"/>
          <w:b/>
          <w:sz w:val="18"/>
          <w:szCs w:val="32"/>
          <w:lang w:eastAsia="en-US"/>
        </w:rPr>
      </w:pPr>
      <w:ins w:id="240" w:author="SAS" w:date="2010-10-05T11:45:00Z">
        <w:r w:rsidRPr="00EA2F4F">
          <w:rPr>
            <w:rFonts w:ascii="Garamond" w:hAnsi="Garamond" w:cs="Helvetica"/>
            <w:b/>
            <w:sz w:val="18"/>
            <w:szCs w:val="32"/>
            <w:lang w:eastAsia="en-US"/>
          </w:rPr>
          <w:t xml:space="preserve">Standard IV </w:t>
        </w:r>
        <w:proofErr w:type="gramStart"/>
        <w:r w:rsidRPr="00EA2F4F">
          <w:rPr>
            <w:rFonts w:ascii="Garamond" w:hAnsi="Garamond" w:cs="Helvetica"/>
            <w:b/>
            <w:sz w:val="18"/>
            <w:szCs w:val="32"/>
            <w:lang w:eastAsia="en-US"/>
          </w:rPr>
          <w:t>Applies</w:t>
        </w:r>
        <w:proofErr w:type="gramEnd"/>
        <w:r w:rsidRPr="00EA2F4F">
          <w:rPr>
            <w:rFonts w:ascii="Garamond" w:hAnsi="Garamond" w:cs="Helvetica"/>
            <w:b/>
            <w:sz w:val="18"/>
            <w:szCs w:val="32"/>
            <w:lang w:eastAsia="en-US"/>
          </w:rPr>
          <w:t xml:space="preserve"> economic concepts</w:t>
        </w:r>
      </w:ins>
    </w:p>
    <w:p w:rsidR="00CC5F43" w:rsidRDefault="004C4AF2">
      <w:pPr>
        <w:numPr>
          <w:ilvl w:val="0"/>
          <w:numId w:val="8"/>
        </w:numPr>
        <w:ind w:left="360"/>
        <w:rPr>
          <w:ins w:id="241" w:author="SAS" w:date="2010-10-05T11:45:00Z"/>
          <w:rFonts w:ascii="Garamond" w:hAnsi="Garamond"/>
          <w:sz w:val="20"/>
        </w:rPr>
        <w:pPrChange w:id="242" w:author="SAS" w:date="2010-11-30T21:47:00Z">
          <w:pPr>
            <w:numPr>
              <w:numId w:val="15"/>
            </w:numPr>
            <w:tabs>
              <w:tab w:val="num" w:pos="1080"/>
            </w:tabs>
            <w:ind w:left="360" w:hanging="360"/>
          </w:pPr>
        </w:pPrChange>
      </w:pPr>
      <w:ins w:id="243" w:author="SAS" w:date="2010-10-05T11:45:00Z">
        <w:r w:rsidRPr="0074758F">
          <w:rPr>
            <w:rFonts w:ascii="Garamond" w:hAnsi="Garamond"/>
            <w:sz w:val="20"/>
          </w:rPr>
          <w:t>People have infinite wants but finite resources</w:t>
        </w:r>
        <w:proofErr w:type="gramStart"/>
        <w:r w:rsidRPr="0074758F">
          <w:rPr>
            <w:rFonts w:ascii="Garamond" w:hAnsi="Garamond"/>
            <w:sz w:val="20"/>
          </w:rPr>
          <w:t>. </w:t>
        </w:r>
        <w:proofErr w:type="gramEnd"/>
      </w:ins>
    </w:p>
    <w:p w:rsidR="00CC5F43" w:rsidRDefault="004C4AF2">
      <w:pPr>
        <w:numPr>
          <w:ilvl w:val="0"/>
          <w:numId w:val="8"/>
        </w:numPr>
        <w:ind w:left="360"/>
        <w:rPr>
          <w:ins w:id="244" w:author="SAS" w:date="2010-10-05T11:45:00Z"/>
          <w:rFonts w:ascii="Garamond" w:hAnsi="Garamond"/>
          <w:sz w:val="20"/>
        </w:rPr>
        <w:pPrChange w:id="245" w:author="SAS" w:date="2010-11-30T21:47:00Z">
          <w:pPr>
            <w:numPr>
              <w:numId w:val="15"/>
            </w:numPr>
            <w:tabs>
              <w:tab w:val="num" w:pos="1080"/>
            </w:tabs>
            <w:ind w:left="360" w:hanging="360"/>
          </w:pPr>
        </w:pPrChange>
      </w:pPr>
      <w:ins w:id="246" w:author="SAS" w:date="2010-10-05T11:45:00Z">
        <w:r w:rsidRPr="0074758F">
          <w:rPr>
            <w:rFonts w:ascii="Garamond" w:hAnsi="Garamond"/>
            <w:sz w:val="20"/>
          </w:rPr>
          <w:t>Unequally available resources lead to exchange</w:t>
        </w:r>
        <w:proofErr w:type="gramStart"/>
        <w:r w:rsidRPr="0074758F">
          <w:rPr>
            <w:rFonts w:ascii="Garamond" w:hAnsi="Garamond"/>
            <w:sz w:val="20"/>
          </w:rPr>
          <w:t>. </w:t>
        </w:r>
        <w:proofErr w:type="gramEnd"/>
        <w:r w:rsidRPr="0074758F">
          <w:rPr>
            <w:rFonts w:ascii="Garamond" w:hAnsi="Garamond"/>
            <w:sz w:val="20"/>
          </w:rPr>
          <w:t>            </w:t>
        </w:r>
      </w:ins>
    </w:p>
    <w:p w:rsidR="004C4AF2" w:rsidRDefault="004C4AF2" w:rsidP="004C4AF2">
      <w:pPr>
        <w:numPr>
          <w:ins w:id="247" w:author="SAS" w:date="2010-10-05T11:45:00Z"/>
        </w:numPr>
        <w:rPr>
          <w:ins w:id="248" w:author="SAS" w:date="2010-10-05T11:45:00Z"/>
          <w:rFonts w:ascii="Garamond" w:hAnsi="Garamond"/>
          <w:sz w:val="20"/>
        </w:rPr>
      </w:pPr>
    </w:p>
    <w:p w:rsidR="004C4AF2" w:rsidRDefault="004C4AF2" w:rsidP="004C4AF2">
      <w:pPr>
        <w:numPr>
          <w:ins w:id="249" w:author="SAS" w:date="2010-10-05T11:45:00Z"/>
        </w:numPr>
        <w:rPr>
          <w:rFonts w:ascii="Garamond" w:hAnsi="Garamond"/>
          <w:b/>
          <w:u w:val="single"/>
        </w:rPr>
      </w:pPr>
      <w:ins w:id="250" w:author="SAS" w:date="2010-10-05T11:46:00Z">
        <w:r w:rsidRPr="00EA2F4F">
          <w:rPr>
            <w:rFonts w:ascii="Garamond" w:hAnsi="Garamond" w:cs="Helvetica"/>
            <w:b/>
            <w:sz w:val="18"/>
            <w:szCs w:val="32"/>
            <w:lang w:eastAsia="en-US"/>
          </w:rPr>
          <w:t xml:space="preserve">Standard V </w:t>
        </w:r>
        <w:proofErr w:type="gramStart"/>
        <w:r w:rsidRPr="00EA2F4F">
          <w:rPr>
            <w:rFonts w:ascii="Garamond" w:hAnsi="Garamond" w:cs="Helvetica"/>
            <w:b/>
            <w:sz w:val="18"/>
            <w:szCs w:val="32"/>
            <w:lang w:eastAsia="en-US"/>
          </w:rPr>
          <w:t>Examines</w:t>
        </w:r>
        <w:proofErr w:type="gramEnd"/>
        <w:r w:rsidRPr="00EA2F4F">
          <w:rPr>
            <w:rFonts w:ascii="Garamond" w:hAnsi="Garamond" w:cs="Helvetica"/>
            <w:b/>
            <w:sz w:val="18"/>
            <w:szCs w:val="32"/>
            <w:lang w:eastAsia="en-US"/>
          </w:rPr>
          <w:t xml:space="preserve">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p w:rsidR="004C4AF2" w:rsidRDefault="004C4AF2" w:rsidP="004C4AF2">
      <w:pPr>
        <w:numPr>
          <w:ins w:id="251" w:author="SAS" w:date="2010-10-05T11:46:00Z"/>
        </w:numPr>
        <w:rPr>
          <w:ins w:id="252" w:author="SAS" w:date="2010-10-05T11:46:00Z"/>
          <w:rFonts w:ascii="Garamond" w:hAnsi="Garamond"/>
          <w:b/>
          <w:u w:val="single"/>
        </w:rPr>
      </w:pPr>
    </w:p>
    <w:p w:rsidR="00CC5F43" w:rsidRDefault="004C4AF2">
      <w:pPr>
        <w:numPr>
          <w:ilvl w:val="0"/>
          <w:numId w:val="6"/>
        </w:numPr>
        <w:ind w:left="360"/>
        <w:rPr>
          <w:ins w:id="253" w:author="SAS" w:date="2010-10-05T11:55:00Z"/>
          <w:rFonts w:ascii="Garamond" w:hAnsi="Garamond"/>
          <w:sz w:val="20"/>
        </w:rPr>
        <w:pPrChange w:id="254" w:author="SAS" w:date="2010-11-30T21:47:00Z">
          <w:pPr>
            <w:numPr>
              <w:numId w:val="13"/>
            </w:numPr>
            <w:ind w:left="360" w:hanging="360"/>
          </w:pPr>
        </w:pPrChange>
      </w:pPr>
      <w:ins w:id="255" w:author="SAS" w:date="2010-10-05T11:55:00Z">
        <w:r w:rsidRPr="00340454">
          <w:rPr>
            <w:rFonts w:ascii="Garamond" w:hAnsi="Garamond"/>
            <w:sz w:val="20"/>
          </w:rPr>
          <w:t>People exist simultaneously as an individual and as a member of a group</w:t>
        </w:r>
      </w:ins>
    </w:p>
    <w:p w:rsidR="00CC5F43" w:rsidRDefault="004C4AF2">
      <w:pPr>
        <w:numPr>
          <w:ilvl w:val="0"/>
          <w:numId w:val="6"/>
        </w:numPr>
        <w:ind w:left="360"/>
        <w:rPr>
          <w:ins w:id="256" w:author="SAS" w:date="2010-10-05T11:47:00Z"/>
          <w:rFonts w:ascii="Garamond" w:hAnsi="Garamond"/>
          <w:sz w:val="20"/>
        </w:rPr>
        <w:pPrChange w:id="257" w:author="SAS" w:date="2010-11-30T21:47:00Z">
          <w:pPr>
            <w:numPr>
              <w:numId w:val="13"/>
            </w:numPr>
            <w:ind w:left="360" w:hanging="360"/>
          </w:pPr>
        </w:pPrChange>
      </w:pPr>
      <w:ins w:id="258" w:author="SAS" w:date="2010-10-05T11:47:00Z">
        <w:r w:rsidRPr="00340454">
          <w:rPr>
            <w:rFonts w:ascii="Garamond" w:hAnsi="Garamond"/>
            <w:sz w:val="20"/>
          </w:rPr>
          <w:t>People are different.</w:t>
        </w:r>
      </w:ins>
    </w:p>
    <w:p w:rsidR="00CC5F43" w:rsidRDefault="004C4AF2">
      <w:pPr>
        <w:numPr>
          <w:ilvl w:val="0"/>
          <w:numId w:val="6"/>
        </w:numPr>
        <w:ind w:left="360"/>
        <w:rPr>
          <w:ins w:id="259" w:author="SAS" w:date="2010-10-05T11:47:00Z"/>
          <w:rFonts w:ascii="Garamond" w:hAnsi="Garamond"/>
          <w:sz w:val="20"/>
        </w:rPr>
        <w:pPrChange w:id="260" w:author="SAS" w:date="2010-11-30T21:47:00Z">
          <w:pPr>
            <w:numPr>
              <w:numId w:val="13"/>
            </w:numPr>
            <w:ind w:left="360" w:hanging="360"/>
          </w:pPr>
        </w:pPrChange>
      </w:pPr>
      <w:ins w:id="261" w:author="SAS" w:date="2010-10-05T11:47:00Z">
        <w:r w:rsidRPr="00F40D88">
          <w:rPr>
            <w:rFonts w:ascii="Garamond" w:hAnsi="Garamond"/>
            <w:sz w:val="20"/>
          </w:rPr>
          <w:t>All people have valu</w:t>
        </w:r>
        <w:r>
          <w:rPr>
            <w:rFonts w:ascii="Garamond" w:hAnsi="Garamond"/>
            <w:sz w:val="20"/>
          </w:rPr>
          <w:t>e</w:t>
        </w:r>
      </w:ins>
    </w:p>
    <w:p w:rsidR="004C4AF2" w:rsidRDefault="004C4AF2" w:rsidP="00F34A90">
      <w:pPr>
        <w:numPr>
          <w:ilvl w:val="0"/>
          <w:numId w:val="6"/>
        </w:numPr>
        <w:ind w:left="360"/>
        <w:rPr>
          <w:ins w:id="262" w:author="SAS" w:date="2010-10-05T15:34:00Z"/>
          <w:rFonts w:ascii="Garamond" w:hAnsi="Garamond"/>
          <w:sz w:val="20"/>
        </w:rPr>
        <w:sectPr w:rsidR="004C4AF2">
          <w:type w:val="continuous"/>
          <w:pgSz w:w="11909" w:h="16834" w:code="9"/>
          <w:pgMar w:top="1440" w:right="1440" w:bottom="1440" w:left="1440" w:gutter="0"/>
          <w:cols w:num="1"/>
          <w:titlePg/>
          <w:docGrid w:linePitch="360"/>
          <w:sectPrChange w:id="263" w:author="SAS" w:date="2010-11-30T20:23:00Z">
            <w:sectPr w:rsidR="004C4AF2">
              <w:cols w:num="2"/>
              <w:printerSettings r:id="rId20"/>
            </w:sectPr>
          </w:sectPrChange>
        </w:sectPr>
      </w:pPr>
      <w:ins w:id="264" w:author="SAS" w:date="2010-10-05T11:47:00Z">
        <w:r w:rsidRPr="00340454">
          <w:rPr>
            <w:rFonts w:ascii="Garamond" w:hAnsi="Garamond"/>
            <w:sz w:val="20"/>
          </w:rPr>
          <w:t>Our identity is shaped by external and internal factors</w:t>
        </w:r>
      </w:ins>
    </w:p>
    <w:p w:rsidR="004C4AF2" w:rsidRPr="00F40D88" w:rsidRDefault="004C4AF2" w:rsidP="004C4AF2">
      <w:pPr>
        <w:pStyle w:val="TOCHeading"/>
        <w:numPr>
          <w:ins w:id="265" w:author="SAS" w:date="2010-10-05T11:47:00Z"/>
        </w:numPr>
        <w:rPr>
          <w:sz w:val="20"/>
        </w:rPr>
      </w:pPr>
      <w:r w:rsidRPr="00F40D88">
        <w:br w:type="page"/>
        <w:t>EAGLES</w:t>
      </w:r>
    </w:p>
    <w:p w:rsidR="004C4AF2" w:rsidRDefault="004C4AF2" w:rsidP="004C4AF2">
      <w:pPr>
        <w:jc w:val="center"/>
        <w:rPr>
          <w:rFonts w:ascii="Garamond" w:hAnsi="Garamond"/>
          <w:b/>
          <w:u w:val="single"/>
        </w:rPr>
      </w:pPr>
    </w:p>
    <w:p w:rsidR="004C4AF2" w:rsidRPr="00072F7B" w:rsidRDefault="004C4AF2" w:rsidP="004C4AF2">
      <w:pPr>
        <w:widowControl w:val="0"/>
        <w:autoSpaceDE w:val="0"/>
        <w:autoSpaceDN w:val="0"/>
        <w:adjustRightInd w:val="0"/>
        <w:rPr>
          <w:rFonts w:ascii="Garamond" w:hAnsi="Garamond" w:cs="Verdana"/>
          <w:sz w:val="26"/>
          <w:szCs w:val="26"/>
          <w:lang w:eastAsia="en-US"/>
        </w:rPr>
      </w:pPr>
      <w:r w:rsidRPr="00072F7B">
        <w:rPr>
          <w:rFonts w:ascii="Garamond" w:hAnsi="Garamond" w:cs="Verdana"/>
          <w:b/>
          <w:bCs/>
          <w:sz w:val="26"/>
          <w:szCs w:val="26"/>
          <w:u w:val="single"/>
          <w:lang w:eastAsia="en-US"/>
        </w:rPr>
        <w:t>Empowered</w:t>
      </w: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Primary students will be engaged with the world around them and discover self-awareness through choice in activities and assessments.</w:t>
      </w:r>
    </w:p>
    <w:p w:rsidR="004C4AF2" w:rsidRPr="00072F7B" w:rsidRDefault="004C4AF2" w:rsidP="004C4AF2">
      <w:pPr>
        <w:widowControl w:val="0"/>
        <w:autoSpaceDE w:val="0"/>
        <w:autoSpaceDN w:val="0"/>
        <w:adjustRightInd w:val="0"/>
        <w:rPr>
          <w:rFonts w:ascii="Garamond" w:hAnsi="Garamond" w:cs="Verdana"/>
          <w:sz w:val="20"/>
          <w:szCs w:val="26"/>
          <w:lang w:eastAsia="en-US"/>
        </w:rPr>
      </w:pP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 xml:space="preserve">Intermediate students will be engaged with the world around </w:t>
      </w:r>
      <w:proofErr w:type="gramStart"/>
      <w:r w:rsidRPr="00072F7B">
        <w:rPr>
          <w:rFonts w:ascii="Garamond" w:hAnsi="Garamond" w:cs="Verdana"/>
          <w:sz w:val="20"/>
          <w:szCs w:val="26"/>
          <w:lang w:eastAsia="en-US"/>
        </w:rPr>
        <w:t xml:space="preserve">them  </w:t>
      </w:r>
      <w:proofErr w:type="gramEnd"/>
      <w:del w:id="266" w:author="SAS" w:date="2010-10-30T13:39:00Z">
        <w:r w:rsidRPr="00072F7B" w:rsidDel="00773180">
          <w:rPr>
            <w:rFonts w:ascii="Garamond" w:hAnsi="Garamond" w:cs="Verdana"/>
            <w:sz w:val="20"/>
            <w:szCs w:val="26"/>
            <w:lang w:eastAsia="en-US"/>
          </w:rPr>
          <w:delText>. . .</w:delText>
        </w:r>
      </w:del>
      <w:ins w:id="267" w:author="SAS" w:date="2010-10-30T13:39:00Z">
        <w:r>
          <w:rPr>
            <w:rFonts w:ascii="Garamond" w:hAnsi="Garamond" w:cs="Verdana"/>
            <w:sz w:val="20"/>
            <w:szCs w:val="26"/>
            <w:lang w:eastAsia="en-US"/>
          </w:rPr>
          <w:t>by justifying their choices in activities and assessments.</w:t>
        </w:r>
      </w:ins>
    </w:p>
    <w:p w:rsidR="004C4AF2" w:rsidRPr="00072F7B" w:rsidRDefault="004C4AF2" w:rsidP="004C4AF2">
      <w:pPr>
        <w:widowControl w:val="0"/>
        <w:autoSpaceDE w:val="0"/>
        <w:autoSpaceDN w:val="0"/>
        <w:adjustRightInd w:val="0"/>
        <w:rPr>
          <w:rFonts w:ascii="Garamond" w:hAnsi="Garamond" w:cs="Verdana"/>
          <w:sz w:val="20"/>
          <w:szCs w:val="26"/>
          <w:u w:val="single"/>
          <w:lang w:eastAsia="en-US"/>
        </w:rPr>
      </w:pP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Grade Six s</w:t>
      </w:r>
      <w:r w:rsidRPr="00072F7B">
        <w:rPr>
          <w:rFonts w:ascii="Garamond" w:hAnsi="Garamond"/>
          <w:sz w:val="20"/>
          <w:szCs w:val="26"/>
          <w:lang w:eastAsia="en-US"/>
        </w:rPr>
        <w:t xml:space="preserve">tudents will </w:t>
      </w:r>
      <w:r w:rsidRPr="00072F7B">
        <w:rPr>
          <w:rFonts w:ascii="Garamond" w:hAnsi="Garamond"/>
          <w:sz w:val="20"/>
          <w:szCs w:val="26"/>
        </w:rPr>
        <w:t xml:space="preserve">be confident through knowledge and development of personal esteem, skills, and strengths as they </w:t>
      </w:r>
      <w:r w:rsidRPr="00072F7B">
        <w:rPr>
          <w:rFonts w:ascii="Garamond" w:hAnsi="Garamond"/>
          <w:sz w:val="20"/>
          <w:szCs w:val="26"/>
          <w:lang w:eastAsia="en-US"/>
        </w:rPr>
        <w:t>identify personal strengths and weaknesses through first-person storytelling anchored in personal experiences.</w:t>
      </w:r>
    </w:p>
    <w:p w:rsidR="004C4AF2" w:rsidRPr="00072F7B" w:rsidRDefault="004C4AF2" w:rsidP="004C4AF2">
      <w:pPr>
        <w:pStyle w:val="Default"/>
        <w:rPr>
          <w:rFonts w:ascii="Garamond" w:hAnsi="Garamond"/>
          <w:color w:val="auto"/>
          <w:sz w:val="20"/>
          <w:szCs w:val="26"/>
        </w:rPr>
      </w:pPr>
    </w:p>
    <w:p w:rsidR="004C4AF2" w:rsidRPr="00072F7B" w:rsidRDefault="004C4AF2" w:rsidP="004C4AF2">
      <w:pPr>
        <w:widowControl w:val="0"/>
        <w:autoSpaceDE w:val="0"/>
        <w:autoSpaceDN w:val="0"/>
        <w:adjustRightInd w:val="0"/>
        <w:rPr>
          <w:rFonts w:ascii="Garamond" w:hAnsi="Garamond"/>
          <w:sz w:val="20"/>
          <w:szCs w:val="26"/>
          <w:lang w:eastAsia="en-US"/>
        </w:rPr>
      </w:pPr>
      <w:r w:rsidRPr="00072F7B">
        <w:rPr>
          <w:rFonts w:ascii="Garamond" w:hAnsi="Garamond"/>
          <w:bCs/>
          <w:sz w:val="20"/>
          <w:szCs w:val="26"/>
          <w:lang w:eastAsia="en-US"/>
        </w:rPr>
        <w:t xml:space="preserve">Grade Eight students will </w:t>
      </w:r>
      <w:r w:rsidRPr="00072F7B">
        <w:rPr>
          <w:rFonts w:ascii="Garamond" w:hAnsi="Garamond"/>
          <w:sz w:val="20"/>
          <w:szCs w:val="26"/>
        </w:rPr>
        <w:t xml:space="preserve">be confident through knowledge and development of personal esteem, skills, and strengths as they </w:t>
      </w:r>
      <w:r w:rsidRPr="00072F7B">
        <w:rPr>
          <w:rFonts w:ascii="Garamond" w:hAnsi="Garamond"/>
          <w:bCs/>
          <w:sz w:val="20"/>
          <w:szCs w:val="26"/>
          <w:lang w:eastAsia="en-US"/>
        </w:rPr>
        <w:t>appraise self</w:t>
      </w:r>
      <w:r w:rsidRPr="00072F7B">
        <w:rPr>
          <w:rFonts w:ascii="Garamond" w:hAnsi="Garamond"/>
          <w:sz w:val="20"/>
          <w:szCs w:val="26"/>
          <w:lang w:eastAsia="en-US"/>
        </w:rPr>
        <w:t>-knowledge and ignorance in a given situation</w:t>
      </w:r>
    </w:p>
    <w:p w:rsidR="004C4AF2" w:rsidRPr="00072F7B" w:rsidRDefault="004C4AF2" w:rsidP="004C4AF2">
      <w:pPr>
        <w:widowControl w:val="0"/>
        <w:autoSpaceDE w:val="0"/>
        <w:autoSpaceDN w:val="0"/>
        <w:adjustRightInd w:val="0"/>
        <w:rPr>
          <w:rFonts w:ascii="Garamond" w:hAnsi="Garamond" w:cs="Verdana"/>
          <w:sz w:val="20"/>
          <w:szCs w:val="26"/>
          <w:lang w:eastAsia="en-US"/>
        </w:rPr>
      </w:pPr>
    </w:p>
    <w:p w:rsidR="004C4AF2" w:rsidRPr="00072F7B" w:rsidRDefault="004C4AF2" w:rsidP="004C4AF2">
      <w:pPr>
        <w:widowControl w:val="0"/>
        <w:autoSpaceDE w:val="0"/>
        <w:autoSpaceDN w:val="0"/>
        <w:adjustRightInd w:val="0"/>
        <w:rPr>
          <w:rFonts w:ascii="Garamond" w:hAnsi="Garamond" w:cs="Verdana"/>
          <w:sz w:val="20"/>
          <w:szCs w:val="26"/>
          <w:lang w:eastAsia="en-US"/>
        </w:rPr>
      </w:pPr>
      <w:r w:rsidRPr="00072F7B">
        <w:rPr>
          <w:rFonts w:ascii="Garamond" w:hAnsi="Garamond" w:cs="Verdana"/>
          <w:sz w:val="20"/>
          <w:szCs w:val="26"/>
          <w:lang w:eastAsia="en-US"/>
        </w:rPr>
        <w:t>Grade 10 student will be engaged with the world around them as they appraise, prioritize, judge, formulate and critique how individuals, groups and institutions create and change structures of power, authority and governance </w:t>
      </w:r>
    </w:p>
    <w:p w:rsidR="004C4AF2" w:rsidRPr="00072F7B" w:rsidRDefault="004C4AF2" w:rsidP="004C4AF2">
      <w:pPr>
        <w:widowControl w:val="0"/>
        <w:autoSpaceDE w:val="0"/>
        <w:autoSpaceDN w:val="0"/>
        <w:adjustRightInd w:val="0"/>
        <w:rPr>
          <w:rFonts w:ascii="Garamond" w:hAnsi="Garamond" w:cs="Verdana"/>
          <w:sz w:val="26"/>
          <w:szCs w:val="26"/>
          <w:lang w:eastAsia="en-US"/>
        </w:rPr>
      </w:pPr>
    </w:p>
    <w:p w:rsidR="004C4AF2" w:rsidRPr="00072F7B" w:rsidRDefault="004C4AF2" w:rsidP="004C4AF2">
      <w:pPr>
        <w:widowControl w:val="0"/>
        <w:autoSpaceDE w:val="0"/>
        <w:autoSpaceDN w:val="0"/>
        <w:adjustRightInd w:val="0"/>
        <w:rPr>
          <w:rFonts w:ascii="Garamond" w:hAnsi="Garamond" w:cs="Verdana"/>
          <w:sz w:val="26"/>
          <w:szCs w:val="26"/>
          <w:lang w:eastAsia="en-US"/>
        </w:rPr>
      </w:pPr>
      <w:r w:rsidRPr="00072F7B">
        <w:rPr>
          <w:rFonts w:ascii="Garamond" w:hAnsi="Garamond" w:cs="Verdana"/>
          <w:b/>
          <w:bCs/>
          <w:sz w:val="26"/>
          <w:szCs w:val="26"/>
          <w:u w:val="single"/>
          <w:lang w:eastAsia="en-US"/>
        </w:rPr>
        <w:t>Adaptable:</w:t>
      </w:r>
    </w:p>
    <w:p w:rsidR="00CC5F43" w:rsidRDefault="00AD319B">
      <w:pPr>
        <w:widowControl w:val="0"/>
        <w:autoSpaceDE w:val="0"/>
        <w:autoSpaceDN w:val="0"/>
        <w:adjustRightInd w:val="0"/>
        <w:rPr>
          <w:rFonts w:ascii="Garamond" w:hAnsi="Garamond" w:cs="Verdana"/>
          <w:sz w:val="20"/>
          <w:szCs w:val="26"/>
          <w:rPrChange w:id="268" w:author="SAS" w:date="2010-10-30T13:40:00Z">
            <w:rPr>
              <w:rFonts w:ascii="Garamond" w:hAnsi="Garamond"/>
              <w:sz w:val="22"/>
            </w:rPr>
          </w:rPrChange>
        </w:rPr>
        <w:pPrChange w:id="269" w:author="SAS" w:date="2010-10-30T13:40:00Z">
          <w:pPr>
            <w:pStyle w:val="Default"/>
          </w:pPr>
        </w:pPrChange>
      </w:pPr>
      <w:r w:rsidRPr="00AD319B">
        <w:rPr>
          <w:rFonts w:ascii="Garamond" w:hAnsi="Garamond" w:cs="Verdana"/>
          <w:sz w:val="20"/>
          <w:szCs w:val="26"/>
          <w:lang w:eastAsia="en-US"/>
          <w:rPrChange w:id="270" w:author="SAS" w:date="2010-10-30T13:40:00Z">
            <w:rPr>
              <w:rFonts w:ascii="Garamond" w:hAnsi="Garamond"/>
              <w:sz w:val="22"/>
            </w:rPr>
          </w:rPrChange>
        </w:rPr>
        <w:t>Grade six students will be problem solvers, negotiators, and collaborators as they examine the many facets of a problem.</w:t>
      </w:r>
    </w:p>
    <w:p w:rsidR="00CC5F43" w:rsidRDefault="00CC5F43">
      <w:pPr>
        <w:widowControl w:val="0"/>
        <w:autoSpaceDE w:val="0"/>
        <w:autoSpaceDN w:val="0"/>
        <w:adjustRightInd w:val="0"/>
        <w:rPr>
          <w:rFonts w:ascii="Garamond" w:hAnsi="Garamond" w:cs="Verdana"/>
          <w:sz w:val="20"/>
          <w:szCs w:val="26"/>
          <w:rPrChange w:id="271" w:author="SAS" w:date="2010-10-30T13:40:00Z">
            <w:rPr>
              <w:rFonts w:ascii="Garamond" w:hAnsi="Garamond"/>
              <w:sz w:val="22"/>
            </w:rPr>
          </w:rPrChange>
        </w:rPr>
        <w:pPrChange w:id="272" w:author="SAS" w:date="2010-10-30T13:40:00Z">
          <w:pPr>
            <w:pStyle w:val="Default"/>
          </w:pPr>
        </w:pPrChange>
      </w:pPr>
    </w:p>
    <w:p w:rsidR="00CC5F43" w:rsidRDefault="00AD319B">
      <w:pPr>
        <w:widowControl w:val="0"/>
        <w:autoSpaceDE w:val="0"/>
        <w:autoSpaceDN w:val="0"/>
        <w:adjustRightInd w:val="0"/>
        <w:rPr>
          <w:rFonts w:ascii="Garamond" w:hAnsi="Garamond" w:cs="Verdana"/>
          <w:sz w:val="20"/>
          <w:szCs w:val="26"/>
          <w:rPrChange w:id="273" w:author="SAS" w:date="2010-10-30T13:40:00Z">
            <w:rPr>
              <w:rFonts w:ascii="Garamond" w:hAnsi="Garamond"/>
              <w:sz w:val="22"/>
            </w:rPr>
          </w:rPrChange>
        </w:rPr>
        <w:pPrChange w:id="274" w:author="SAS" w:date="2010-10-30T13:40:00Z">
          <w:pPr>
            <w:pStyle w:val="Default"/>
          </w:pPr>
        </w:pPrChange>
      </w:pPr>
      <w:r w:rsidRPr="00AD319B">
        <w:rPr>
          <w:rFonts w:ascii="Garamond" w:hAnsi="Garamond" w:cs="Verdana"/>
          <w:sz w:val="20"/>
          <w:szCs w:val="26"/>
          <w:lang w:eastAsia="en-US"/>
          <w:rPrChange w:id="275" w:author="SAS" w:date="2010-10-30T13:40:00Z">
            <w:rPr>
              <w:rFonts w:ascii="Garamond" w:hAnsi="Garamond"/>
              <w:sz w:val="22"/>
            </w:rPr>
          </w:rPrChange>
        </w:rPr>
        <w:t>Grade eight students will be problem solvers, negotiators, and collaborators as they generate multiple approaches to solving a given problem</w:t>
      </w:r>
    </w:p>
    <w:p w:rsidR="00CC5F43" w:rsidRDefault="00CC5F43">
      <w:pPr>
        <w:widowControl w:val="0"/>
        <w:autoSpaceDE w:val="0"/>
        <w:autoSpaceDN w:val="0"/>
        <w:adjustRightInd w:val="0"/>
        <w:rPr>
          <w:rFonts w:ascii="Garamond" w:hAnsi="Garamond" w:cs="Verdana"/>
          <w:sz w:val="20"/>
          <w:szCs w:val="26"/>
          <w:rPrChange w:id="276" w:author="SAS" w:date="2010-10-30T13:40:00Z">
            <w:rPr>
              <w:rFonts w:ascii="Garamond" w:hAnsi="Garamond"/>
              <w:sz w:val="22"/>
            </w:rPr>
          </w:rPrChange>
        </w:rPr>
        <w:pPrChange w:id="277" w:author="SAS" w:date="2010-10-30T13:40:00Z">
          <w:pPr>
            <w:pStyle w:val="Default"/>
          </w:pPr>
        </w:pPrChange>
      </w:pPr>
    </w:p>
    <w:p w:rsidR="00CC5F43" w:rsidRDefault="00AD319B">
      <w:pPr>
        <w:widowControl w:val="0"/>
        <w:autoSpaceDE w:val="0"/>
        <w:autoSpaceDN w:val="0"/>
        <w:adjustRightInd w:val="0"/>
        <w:rPr>
          <w:rFonts w:ascii="Garamond" w:hAnsi="Garamond" w:cs="Verdana"/>
          <w:sz w:val="20"/>
          <w:szCs w:val="26"/>
          <w:rPrChange w:id="278" w:author="SAS" w:date="2010-10-30T13:40:00Z">
            <w:rPr>
              <w:rFonts w:ascii="Garamond" w:hAnsi="Garamond"/>
              <w:sz w:val="22"/>
            </w:rPr>
          </w:rPrChange>
        </w:rPr>
        <w:pPrChange w:id="279" w:author="SAS" w:date="2010-10-30T13:40:00Z">
          <w:pPr>
            <w:pStyle w:val="Default"/>
          </w:pPr>
        </w:pPrChange>
      </w:pPr>
      <w:r w:rsidRPr="00AD319B">
        <w:rPr>
          <w:rFonts w:ascii="Garamond" w:hAnsi="Garamond" w:cs="Verdana"/>
          <w:sz w:val="20"/>
          <w:szCs w:val="26"/>
          <w:lang w:eastAsia="en-US"/>
          <w:rPrChange w:id="280" w:author="SAS" w:date="2010-10-30T13:40:00Z">
            <w:rPr>
              <w:rFonts w:ascii="Garamond" w:hAnsi="Garamond"/>
              <w:sz w:val="22"/>
            </w:rPr>
          </w:rPrChange>
        </w:rPr>
        <w:t>Grade 10 students will be problem solvers, negotiators and collaborators as they describe, explain, assess, categorize, and recognize how time, continuity, and change affect perspectives and relationships</w:t>
      </w:r>
    </w:p>
    <w:p w:rsidR="004C4AF2" w:rsidRPr="00072F7B" w:rsidRDefault="004C4AF2" w:rsidP="004C4AF2">
      <w:pPr>
        <w:widowControl w:val="0"/>
        <w:autoSpaceDE w:val="0"/>
        <w:autoSpaceDN w:val="0"/>
        <w:adjustRightInd w:val="0"/>
        <w:rPr>
          <w:rFonts w:ascii="Garamond" w:hAnsi="Garamond" w:cs="Verdana"/>
          <w:sz w:val="26"/>
          <w:szCs w:val="26"/>
          <w:lang w:eastAsia="en-US"/>
        </w:rPr>
      </w:pPr>
    </w:p>
    <w:p w:rsidR="004C4AF2" w:rsidRPr="00072F7B" w:rsidRDefault="004C4AF2" w:rsidP="004C4AF2">
      <w:pPr>
        <w:widowControl w:val="0"/>
        <w:autoSpaceDE w:val="0"/>
        <w:autoSpaceDN w:val="0"/>
        <w:adjustRightInd w:val="0"/>
        <w:rPr>
          <w:rFonts w:ascii="Garamond" w:hAnsi="Garamond" w:cs="Verdana"/>
          <w:sz w:val="26"/>
          <w:szCs w:val="26"/>
          <w:lang w:eastAsia="en-US"/>
        </w:rPr>
      </w:pPr>
      <w:r w:rsidRPr="00072F7B">
        <w:rPr>
          <w:rFonts w:ascii="Garamond" w:hAnsi="Garamond" w:cs="Verdana"/>
          <w:sz w:val="26"/>
          <w:szCs w:val="26"/>
          <w:lang w:eastAsia="en-US"/>
        </w:rPr>
        <w:t> </w:t>
      </w:r>
      <w:r w:rsidRPr="00072F7B">
        <w:rPr>
          <w:rFonts w:ascii="Garamond" w:hAnsi="Garamond" w:cs="Verdana"/>
          <w:b/>
          <w:bCs/>
          <w:sz w:val="26"/>
          <w:szCs w:val="26"/>
          <w:u w:val="single"/>
          <w:lang w:eastAsia="en-US"/>
        </w:rPr>
        <w:t>Global Minded:</w:t>
      </w:r>
    </w:p>
    <w:p w:rsidR="00CC5F43" w:rsidRDefault="00AD319B">
      <w:pPr>
        <w:widowControl w:val="0"/>
        <w:autoSpaceDE w:val="0"/>
        <w:autoSpaceDN w:val="0"/>
        <w:adjustRightInd w:val="0"/>
        <w:rPr>
          <w:rFonts w:ascii="Garamond" w:hAnsi="Garamond" w:cs="Verdana"/>
          <w:sz w:val="20"/>
          <w:szCs w:val="26"/>
          <w:rPrChange w:id="281" w:author="SAS" w:date="2010-10-30T13:40:00Z">
            <w:rPr>
              <w:rFonts w:ascii="Garamond" w:hAnsi="Garamond"/>
              <w:sz w:val="22"/>
            </w:rPr>
          </w:rPrChange>
        </w:rPr>
        <w:pPrChange w:id="282" w:author="SAS" w:date="2010-10-30T13:40:00Z">
          <w:pPr>
            <w:pStyle w:val="Default"/>
          </w:pPr>
        </w:pPrChange>
      </w:pPr>
      <w:r w:rsidRPr="00AD319B">
        <w:rPr>
          <w:rFonts w:ascii="Garamond" w:hAnsi="Garamond" w:cs="Verdana"/>
          <w:sz w:val="20"/>
          <w:szCs w:val="26"/>
          <w:lang w:eastAsia="en-US"/>
          <w:rPrChange w:id="283" w:author="SAS" w:date="2010-10-30T13:40:00Z">
            <w:rPr>
              <w:rFonts w:ascii="Garamond" w:hAnsi="Garamond"/>
              <w:sz w:val="22"/>
            </w:rPr>
          </w:rPrChange>
        </w:rPr>
        <w:t>Grade six students will embrace diversity and engage responsibly in the world’s problems with compassion, empathy, and tolerance as they relate, in an international setting, to other cultures and peoples including but not limited to socio-economic groups and races</w:t>
      </w:r>
    </w:p>
    <w:p w:rsidR="00CC5F43" w:rsidRDefault="00CC5F43">
      <w:pPr>
        <w:widowControl w:val="0"/>
        <w:autoSpaceDE w:val="0"/>
        <w:autoSpaceDN w:val="0"/>
        <w:adjustRightInd w:val="0"/>
        <w:rPr>
          <w:rFonts w:ascii="Garamond" w:hAnsi="Garamond" w:cs="Verdana"/>
          <w:sz w:val="20"/>
          <w:szCs w:val="26"/>
          <w:rPrChange w:id="284" w:author="SAS" w:date="2010-10-30T13:40:00Z">
            <w:rPr>
              <w:rFonts w:ascii="Garamond" w:hAnsi="Garamond"/>
              <w:sz w:val="22"/>
            </w:rPr>
          </w:rPrChange>
        </w:rPr>
        <w:pPrChange w:id="285" w:author="SAS" w:date="2010-10-30T13:40:00Z">
          <w:pPr>
            <w:pStyle w:val="Default"/>
          </w:pPr>
        </w:pPrChange>
      </w:pPr>
    </w:p>
    <w:p w:rsidR="00CC5F43" w:rsidRDefault="00AD319B">
      <w:pPr>
        <w:widowControl w:val="0"/>
        <w:autoSpaceDE w:val="0"/>
        <w:autoSpaceDN w:val="0"/>
        <w:adjustRightInd w:val="0"/>
        <w:rPr>
          <w:rFonts w:ascii="Garamond" w:hAnsi="Garamond" w:cs="Verdana"/>
          <w:sz w:val="20"/>
          <w:szCs w:val="26"/>
          <w:rPrChange w:id="286" w:author="SAS" w:date="2010-10-30T13:40:00Z">
            <w:rPr>
              <w:sz w:val="20"/>
            </w:rPr>
          </w:rPrChange>
        </w:rPr>
        <w:pPrChange w:id="287" w:author="SAS" w:date="2010-10-30T13:40:00Z">
          <w:pPr>
            <w:pStyle w:val="Default"/>
          </w:pPr>
        </w:pPrChange>
      </w:pPr>
      <w:r w:rsidRPr="00AD319B">
        <w:rPr>
          <w:rFonts w:ascii="Garamond" w:hAnsi="Garamond" w:cs="Verdana"/>
          <w:sz w:val="20"/>
          <w:szCs w:val="26"/>
          <w:lang w:eastAsia="en-US"/>
          <w:rPrChange w:id="288" w:author="SAS" w:date="2010-10-30T13:40:00Z">
            <w:rPr>
              <w:rFonts w:ascii="Garamond" w:hAnsi="Garamond"/>
              <w:sz w:val="22"/>
            </w:rPr>
          </w:rPrChange>
        </w:rPr>
        <w:t>Grade eight students will embrace diversity and engage responsibly in the world’s problems with compassion, empathy, and tolerance as they engage in activities that address a local or global concern/issue.</w:t>
      </w:r>
    </w:p>
    <w:p w:rsidR="00CC5F43" w:rsidRDefault="00CC5F43">
      <w:pPr>
        <w:widowControl w:val="0"/>
        <w:autoSpaceDE w:val="0"/>
        <w:autoSpaceDN w:val="0"/>
        <w:adjustRightInd w:val="0"/>
        <w:rPr>
          <w:rFonts w:ascii="Garamond" w:hAnsi="Garamond" w:cs="Verdana"/>
          <w:sz w:val="20"/>
          <w:szCs w:val="26"/>
          <w:rPrChange w:id="289" w:author="SAS" w:date="2010-10-30T13:40:00Z">
            <w:rPr>
              <w:rFonts w:ascii="Garamond" w:hAnsi="Garamond"/>
              <w:sz w:val="22"/>
            </w:rPr>
          </w:rPrChange>
        </w:rPr>
        <w:pPrChange w:id="290" w:author="SAS" w:date="2010-10-30T13:40:00Z">
          <w:pPr>
            <w:pStyle w:val="Default"/>
          </w:pPr>
        </w:pPrChange>
      </w:pPr>
    </w:p>
    <w:p w:rsidR="00CC5F43" w:rsidRDefault="00AD319B">
      <w:pPr>
        <w:widowControl w:val="0"/>
        <w:autoSpaceDE w:val="0"/>
        <w:autoSpaceDN w:val="0"/>
        <w:adjustRightInd w:val="0"/>
        <w:rPr>
          <w:rFonts w:ascii="Garamond" w:hAnsi="Garamond" w:cs="Verdana"/>
          <w:sz w:val="20"/>
          <w:szCs w:val="26"/>
          <w:rPrChange w:id="291" w:author="SAS" w:date="2010-10-30T13:40:00Z">
            <w:rPr>
              <w:sz w:val="20"/>
            </w:rPr>
          </w:rPrChange>
        </w:rPr>
        <w:pPrChange w:id="292" w:author="SAS" w:date="2010-10-30T13:40:00Z">
          <w:pPr>
            <w:pStyle w:val="Default"/>
          </w:pPr>
        </w:pPrChange>
      </w:pPr>
      <w:r w:rsidRPr="00AD319B">
        <w:rPr>
          <w:rFonts w:ascii="Garamond" w:hAnsi="Garamond" w:cs="Verdana"/>
          <w:sz w:val="20"/>
          <w:szCs w:val="26"/>
          <w:lang w:eastAsia="en-US"/>
          <w:rPrChange w:id="293" w:author="SAS" w:date="2010-10-30T13:40:00Z">
            <w:rPr>
              <w:rFonts w:ascii="Garamond" w:hAnsi="Garamond"/>
              <w:sz w:val="22"/>
            </w:rPr>
          </w:rPrChange>
        </w:rPr>
        <w:t xml:space="preserve">Grade 10 students will embrace diversity and engage responsibly in the world’s problems with compassion, empathy, and tolerance </w:t>
      </w:r>
      <w:r w:rsidR="004C4AF2" w:rsidRPr="00072F7B">
        <w:rPr>
          <w:rFonts w:ascii="Garamond" w:hAnsi="Garamond" w:cs="Verdana"/>
          <w:sz w:val="20"/>
          <w:szCs w:val="26"/>
          <w:lang w:eastAsia="en-US"/>
        </w:rPr>
        <w:t>as they identify, investigate, explore and apply geographic knowledge and skills.</w:t>
      </w:r>
    </w:p>
    <w:p w:rsidR="004C4AF2" w:rsidRPr="00072F7B" w:rsidRDefault="004C4AF2" w:rsidP="004C4AF2">
      <w:pPr>
        <w:widowControl w:val="0"/>
        <w:autoSpaceDE w:val="0"/>
        <w:autoSpaceDN w:val="0"/>
        <w:adjustRightInd w:val="0"/>
        <w:rPr>
          <w:rFonts w:ascii="Garamond" w:hAnsi="Garamond" w:cs="Verdana"/>
          <w:sz w:val="26"/>
          <w:szCs w:val="26"/>
          <w:lang w:eastAsia="en-US"/>
        </w:rPr>
      </w:pPr>
    </w:p>
    <w:p w:rsidR="004C4AF2" w:rsidRPr="00072F7B" w:rsidRDefault="004C4AF2" w:rsidP="004C4AF2">
      <w:pPr>
        <w:widowControl w:val="0"/>
        <w:autoSpaceDE w:val="0"/>
        <w:autoSpaceDN w:val="0"/>
        <w:adjustRightInd w:val="0"/>
        <w:rPr>
          <w:rFonts w:ascii="Garamond" w:hAnsi="Garamond" w:cs="Verdana"/>
          <w:sz w:val="26"/>
          <w:szCs w:val="26"/>
          <w:u w:val="single"/>
          <w:lang w:eastAsia="en-US"/>
        </w:rPr>
      </w:pPr>
      <w:r w:rsidRPr="00072F7B">
        <w:rPr>
          <w:rFonts w:ascii="Garamond" w:hAnsi="Garamond" w:cs="Verdana"/>
          <w:b/>
          <w:bCs/>
          <w:sz w:val="26"/>
          <w:szCs w:val="26"/>
          <w:u w:val="single"/>
          <w:lang w:eastAsia="en-US"/>
        </w:rPr>
        <w:t>Literate</w:t>
      </w:r>
    </w:p>
    <w:p w:rsidR="00CC5F43" w:rsidRDefault="004C4AF2">
      <w:pPr>
        <w:widowControl w:val="0"/>
        <w:autoSpaceDE w:val="0"/>
        <w:autoSpaceDN w:val="0"/>
        <w:adjustRightInd w:val="0"/>
        <w:rPr>
          <w:rFonts w:ascii="Garamond" w:hAnsi="Garamond" w:cs="Verdana"/>
          <w:sz w:val="20"/>
          <w:szCs w:val="26"/>
        </w:rPr>
        <w:pPrChange w:id="294" w:author="SAS" w:date="2010-10-30T13:41:00Z">
          <w:pPr>
            <w:pStyle w:val="Default"/>
          </w:pPr>
        </w:pPrChange>
      </w:pPr>
      <w:r w:rsidRPr="00072F7B">
        <w:rPr>
          <w:rFonts w:ascii="Garamond" w:hAnsi="Garamond" w:cs="Verdana"/>
          <w:sz w:val="20"/>
          <w:szCs w:val="26"/>
          <w:lang w:eastAsia="en-US"/>
        </w:rPr>
        <w:t xml:space="preserve">Grade 6 students will </w:t>
      </w:r>
      <w:del w:id="295" w:author="SAS" w:date="2010-10-30T13:41:00Z">
        <w:r w:rsidRPr="00072F7B" w:rsidDel="00773180">
          <w:rPr>
            <w:rFonts w:ascii="Garamond" w:hAnsi="Garamond" w:cs="Verdana"/>
            <w:sz w:val="20"/>
            <w:szCs w:val="26"/>
            <w:lang w:eastAsia="en-US"/>
          </w:rPr>
          <w:delText xml:space="preserve">be </w:delText>
        </w:r>
      </w:del>
      <w:r w:rsidRPr="00072F7B">
        <w:rPr>
          <w:rFonts w:ascii="Garamond" w:hAnsi="Garamond" w:cs="Verdana"/>
          <w:sz w:val="20"/>
          <w:szCs w:val="26"/>
          <w:lang w:eastAsia="en-US"/>
        </w:rPr>
        <w:t xml:space="preserve">analyze information to create new knowledge and develop understanding using a constructivist approach to learning as they </w:t>
      </w:r>
      <w:r w:rsidR="00AD319B" w:rsidRPr="00AD319B">
        <w:rPr>
          <w:rFonts w:ascii="Garamond" w:hAnsi="Garamond" w:cs="Verdana"/>
          <w:sz w:val="20"/>
          <w:szCs w:val="26"/>
          <w:lang w:eastAsia="en-US"/>
          <w:rPrChange w:id="296" w:author="SAS" w:date="2010-10-30T13:41:00Z">
            <w:rPr>
              <w:rFonts w:ascii="Garamond" w:hAnsi="Garamond"/>
              <w:sz w:val="20"/>
            </w:rPr>
          </w:rPrChange>
        </w:rPr>
        <w:t>breakdown new information into its parts.</w:t>
      </w:r>
    </w:p>
    <w:p w:rsidR="00CC5F43" w:rsidRDefault="00CC5F43">
      <w:pPr>
        <w:widowControl w:val="0"/>
        <w:autoSpaceDE w:val="0"/>
        <w:autoSpaceDN w:val="0"/>
        <w:adjustRightInd w:val="0"/>
        <w:rPr>
          <w:rFonts w:ascii="Garamond" w:hAnsi="Garamond" w:cs="Verdana"/>
          <w:sz w:val="20"/>
          <w:szCs w:val="26"/>
        </w:rPr>
        <w:pPrChange w:id="297" w:author="SAS" w:date="2010-10-30T13:41:00Z">
          <w:pPr>
            <w:pStyle w:val="Default"/>
          </w:pPr>
        </w:pPrChange>
      </w:pPr>
    </w:p>
    <w:p w:rsidR="00CC5F43" w:rsidRDefault="004C4AF2">
      <w:pPr>
        <w:widowControl w:val="0"/>
        <w:autoSpaceDE w:val="0"/>
        <w:autoSpaceDN w:val="0"/>
        <w:adjustRightInd w:val="0"/>
        <w:rPr>
          <w:rFonts w:ascii="Garamond" w:hAnsi="Garamond" w:cs="Verdana"/>
          <w:sz w:val="20"/>
          <w:szCs w:val="26"/>
          <w:rPrChange w:id="298" w:author="SAS" w:date="2010-10-30T13:41:00Z">
            <w:rPr>
              <w:rFonts w:ascii="Garamond" w:hAnsi="Garamond"/>
              <w:b/>
              <w:sz w:val="20"/>
              <w:u w:val="single"/>
            </w:rPr>
          </w:rPrChange>
        </w:rPr>
        <w:pPrChange w:id="299" w:author="SAS" w:date="2010-10-30T13:41:00Z">
          <w:pPr>
            <w:pStyle w:val="NoteLevel1"/>
          </w:pPr>
        </w:pPrChange>
      </w:pPr>
      <w:r w:rsidRPr="00072F7B">
        <w:rPr>
          <w:rFonts w:ascii="Garamond" w:hAnsi="Garamond" w:cs="Verdana"/>
          <w:sz w:val="20"/>
          <w:szCs w:val="26"/>
          <w:lang w:eastAsia="en-US"/>
        </w:rPr>
        <w:t xml:space="preserve">Grade 8 students will be analyze information to create new knowledge and develop understanding using a constructivist approach to learning as they </w:t>
      </w:r>
      <w:r w:rsidR="00AD319B" w:rsidRPr="00AD319B">
        <w:rPr>
          <w:rFonts w:ascii="Garamond" w:hAnsi="Garamond" w:cs="Verdana"/>
          <w:sz w:val="20"/>
          <w:szCs w:val="26"/>
          <w:lang w:eastAsia="en-US"/>
          <w:rPrChange w:id="300" w:author="SAS" w:date="2010-10-30T13:41:00Z">
            <w:rPr>
              <w:rFonts w:ascii="Garamond" w:hAnsi="Garamond"/>
              <w:sz w:val="20"/>
            </w:rPr>
          </w:rPrChange>
        </w:rPr>
        <w:t xml:space="preserve">access and utilize a variety of sources of information to formulate inferences to develop understanding </w:t>
      </w:r>
    </w:p>
    <w:p w:rsidR="00CC5F43" w:rsidRDefault="00CC5F43">
      <w:pPr>
        <w:widowControl w:val="0"/>
        <w:autoSpaceDE w:val="0"/>
        <w:autoSpaceDN w:val="0"/>
        <w:adjustRightInd w:val="0"/>
        <w:rPr>
          <w:rFonts w:ascii="Garamond" w:hAnsi="Garamond" w:cs="Verdana"/>
          <w:sz w:val="20"/>
          <w:szCs w:val="26"/>
        </w:rPr>
        <w:pPrChange w:id="301" w:author="SAS" w:date="2010-10-30T13:41:00Z">
          <w:pPr>
            <w:pStyle w:val="Default"/>
          </w:pPr>
        </w:pPrChange>
      </w:pPr>
    </w:p>
    <w:p w:rsidR="00CC5F43" w:rsidRDefault="00CC5F43">
      <w:pPr>
        <w:widowControl w:val="0"/>
        <w:autoSpaceDE w:val="0"/>
        <w:autoSpaceDN w:val="0"/>
        <w:adjustRightInd w:val="0"/>
        <w:rPr>
          <w:rFonts w:ascii="Garamond" w:hAnsi="Garamond" w:cs="Verdana"/>
          <w:sz w:val="20"/>
          <w:szCs w:val="26"/>
        </w:rPr>
        <w:pPrChange w:id="302" w:author="SAS" w:date="2010-10-30T13:41:00Z">
          <w:pPr>
            <w:pStyle w:val="Default"/>
          </w:pPr>
        </w:pPrChange>
      </w:pPr>
    </w:p>
    <w:p w:rsidR="00CC5F43" w:rsidRDefault="004C4AF2">
      <w:pPr>
        <w:widowControl w:val="0"/>
        <w:autoSpaceDE w:val="0"/>
        <w:autoSpaceDN w:val="0"/>
        <w:adjustRightInd w:val="0"/>
        <w:rPr>
          <w:rFonts w:ascii="Garamond" w:hAnsi="Garamond" w:cs="Verdana"/>
          <w:sz w:val="20"/>
          <w:szCs w:val="26"/>
        </w:rPr>
        <w:pPrChange w:id="303" w:author="SAS" w:date="2010-10-30T13:41:00Z">
          <w:pPr>
            <w:pStyle w:val="Default"/>
          </w:pPr>
        </w:pPrChange>
      </w:pPr>
      <w:r w:rsidRPr="00072F7B">
        <w:rPr>
          <w:rFonts w:ascii="Garamond" w:hAnsi="Garamond" w:cs="Verdana"/>
          <w:sz w:val="20"/>
          <w:szCs w:val="26"/>
          <w:lang w:eastAsia="en-US"/>
        </w:rPr>
        <w:t xml:space="preserve">Grade 10 students will be </w:t>
      </w:r>
      <w:ins w:id="304" w:author="SAS" w:date="2010-10-30T13:41:00Z">
        <w:r>
          <w:rPr>
            <w:rFonts w:ascii="Garamond" w:hAnsi="Garamond" w:cs="Verdana"/>
            <w:sz w:val="20"/>
            <w:szCs w:val="26"/>
            <w:lang w:eastAsia="en-US"/>
          </w:rPr>
          <w:t xml:space="preserve">analyze information to create new knowledge and develop understanding using a constructivist approach as </w:t>
        </w:r>
        <w:proofErr w:type="spellStart"/>
        <w:r>
          <w:rPr>
            <w:rFonts w:ascii="Garamond" w:hAnsi="Garamond" w:cs="Verdana"/>
            <w:sz w:val="20"/>
            <w:szCs w:val="26"/>
            <w:lang w:eastAsia="en-US"/>
          </w:rPr>
          <w:t>they</w:t>
        </w:r>
      </w:ins>
      <w:r w:rsidR="00AD319B" w:rsidRPr="00AD319B">
        <w:rPr>
          <w:rFonts w:ascii="Garamond" w:hAnsi="Garamond" w:cs="Verdana"/>
          <w:sz w:val="20"/>
          <w:szCs w:val="26"/>
          <w:lang w:eastAsia="en-US"/>
          <w:rPrChange w:id="305" w:author="SAS" w:date="2010-10-30T13:41:00Z">
            <w:rPr>
              <w:rFonts w:ascii="Garamond" w:hAnsi="Garamond"/>
              <w:sz w:val="20"/>
              <w:szCs w:val="23"/>
            </w:rPr>
          </w:rPrChange>
        </w:rPr>
        <w:t>literate</w:t>
      </w:r>
      <w:proofErr w:type="spellEnd"/>
      <w:r w:rsidR="00AD319B" w:rsidRPr="00AD319B">
        <w:rPr>
          <w:rFonts w:ascii="Garamond" w:hAnsi="Garamond" w:cs="Verdana"/>
          <w:sz w:val="20"/>
          <w:szCs w:val="26"/>
          <w:lang w:eastAsia="en-US"/>
          <w:rPrChange w:id="306" w:author="SAS" w:date="2010-10-30T13:41:00Z">
            <w:rPr>
              <w:rFonts w:ascii="Garamond" w:hAnsi="Garamond"/>
              <w:sz w:val="20"/>
              <w:szCs w:val="23"/>
            </w:rPr>
          </w:rPrChange>
        </w:rPr>
        <w:t xml:space="preserve"> in information and communication technologies as they . . .  </w:t>
      </w:r>
    </w:p>
    <w:p w:rsidR="004C4AF2" w:rsidRPr="003F1A8F" w:rsidRDefault="004C4AF2" w:rsidP="004C4AF2">
      <w:pPr>
        <w:widowControl w:val="0"/>
        <w:autoSpaceDE w:val="0"/>
        <w:autoSpaceDN w:val="0"/>
        <w:adjustRightInd w:val="0"/>
        <w:rPr>
          <w:rFonts w:ascii="Garamond" w:hAnsi="Garamond" w:cs="Verdana"/>
          <w:sz w:val="26"/>
          <w:szCs w:val="26"/>
          <w:lang w:eastAsia="en-US"/>
        </w:rPr>
      </w:pPr>
      <w:r>
        <w:rPr>
          <w:rFonts w:ascii="Garamond" w:hAnsi="Garamond" w:cs="Verdana"/>
          <w:sz w:val="26"/>
          <w:szCs w:val="26"/>
          <w:lang w:eastAsia="en-US"/>
        </w:rPr>
        <w:br w:type="page"/>
      </w:r>
    </w:p>
    <w:p w:rsidR="004C4AF2" w:rsidRPr="00C5497D" w:rsidRDefault="00AD319B" w:rsidP="004C4AF2">
      <w:pPr>
        <w:widowControl w:val="0"/>
        <w:autoSpaceDE w:val="0"/>
        <w:autoSpaceDN w:val="0"/>
        <w:adjustRightInd w:val="0"/>
        <w:rPr>
          <w:rFonts w:ascii="Garamond" w:hAnsi="Garamond" w:cs="Verdana"/>
          <w:sz w:val="26"/>
          <w:szCs w:val="26"/>
          <w:lang w:eastAsia="en-US"/>
        </w:rPr>
      </w:pPr>
      <w:r w:rsidRPr="00AD319B">
        <w:rPr>
          <w:rFonts w:ascii="Garamond" w:hAnsi="Garamond" w:cs="Verdana"/>
          <w:b/>
          <w:bCs/>
          <w:sz w:val="26"/>
          <w:szCs w:val="26"/>
          <w:u w:val="single"/>
          <w:lang w:eastAsia="en-US"/>
          <w:rPrChange w:id="307" w:author="SAS" w:date="2010-12-01T07:14:00Z">
            <w:rPr>
              <w:rFonts w:ascii="Garamond" w:hAnsi="Garamond" w:cs="Verdana"/>
              <w:b/>
              <w:bCs/>
              <w:color w:val="000000"/>
              <w:sz w:val="26"/>
              <w:szCs w:val="26"/>
              <w:u w:val="single"/>
              <w:lang w:eastAsia="en-US"/>
            </w:rPr>
          </w:rPrChange>
        </w:rPr>
        <w:t>Ethical Human Beings:</w:t>
      </w:r>
    </w:p>
    <w:p w:rsidR="004C4AF2" w:rsidRPr="00C5497D" w:rsidRDefault="00AD319B" w:rsidP="004C4AF2">
      <w:pPr>
        <w:pStyle w:val="Default"/>
        <w:rPr>
          <w:rFonts w:ascii="Garamond" w:hAnsi="Garamond"/>
          <w:sz w:val="20"/>
        </w:rPr>
      </w:pPr>
      <w:r w:rsidRPr="00AD319B">
        <w:rPr>
          <w:rFonts w:ascii="Garamond" w:hAnsi="Garamond"/>
          <w:sz w:val="20"/>
          <w:rPrChange w:id="308" w:author="SAS" w:date="2010-12-01T07:14:00Z">
            <w:rPr>
              <w:rFonts w:ascii="Garamond" w:hAnsi="Garamond"/>
              <w:i/>
              <w:sz w:val="20"/>
            </w:rPr>
          </w:rPrChange>
        </w:rPr>
        <w:t xml:space="preserve">Grade six students will </w:t>
      </w:r>
      <w:r w:rsidRPr="00AD319B">
        <w:rPr>
          <w:rFonts w:ascii="Garamond" w:hAnsi="Garamond" w:cs="Verdana"/>
          <w:sz w:val="20"/>
          <w:szCs w:val="26"/>
          <w:rPrChange w:id="309" w:author="SAS" w:date="2010-12-01T07:14:00Z">
            <w:rPr>
              <w:rFonts w:ascii="Garamond" w:hAnsi="Garamond" w:cs="Verdana"/>
              <w:i/>
              <w:sz w:val="20"/>
              <w:szCs w:val="26"/>
            </w:rPr>
          </w:rPrChange>
        </w:rPr>
        <w:t xml:space="preserve">demonstrate citizenship and generosity through authentic community service activities as they </w:t>
      </w:r>
      <w:r w:rsidR="00B015A1">
        <w:rPr>
          <w:rFonts w:ascii="Garamond" w:hAnsi="Garamond"/>
          <w:sz w:val="20"/>
        </w:rPr>
        <w:t>put into action a group plan to help the world community.</w:t>
      </w:r>
    </w:p>
    <w:p w:rsidR="004C4AF2" w:rsidRPr="00C5497D" w:rsidRDefault="004C4AF2" w:rsidP="004C4AF2">
      <w:pPr>
        <w:pStyle w:val="Default"/>
        <w:rPr>
          <w:rFonts w:ascii="Garamond" w:hAnsi="Garamond"/>
          <w:sz w:val="20"/>
          <w:rPrChange w:id="310" w:author="SAS" w:date="2010-12-01T07:14:00Z">
            <w:rPr>
              <w:rFonts w:ascii="Garamond" w:hAnsi="Garamond"/>
              <w:i/>
              <w:sz w:val="20"/>
            </w:rPr>
          </w:rPrChange>
        </w:rPr>
      </w:pPr>
    </w:p>
    <w:p w:rsidR="004C4AF2" w:rsidRPr="00C5497D" w:rsidRDefault="00AD319B" w:rsidP="004C4AF2">
      <w:pPr>
        <w:pStyle w:val="Default"/>
        <w:rPr>
          <w:rFonts w:ascii="Garamond" w:hAnsi="Garamond"/>
          <w:sz w:val="20"/>
        </w:rPr>
      </w:pPr>
      <w:r w:rsidRPr="00AD319B">
        <w:rPr>
          <w:rFonts w:ascii="Garamond" w:hAnsi="Garamond"/>
          <w:sz w:val="20"/>
          <w:rPrChange w:id="311" w:author="SAS" w:date="2010-12-01T07:14:00Z">
            <w:rPr>
              <w:rFonts w:ascii="Garamond" w:hAnsi="Garamond"/>
              <w:i/>
              <w:sz w:val="20"/>
            </w:rPr>
          </w:rPrChange>
        </w:rPr>
        <w:t xml:space="preserve">Grade eight students will </w:t>
      </w:r>
      <w:r w:rsidRPr="00AD319B">
        <w:rPr>
          <w:rFonts w:ascii="Garamond" w:hAnsi="Garamond" w:cs="Verdana"/>
          <w:sz w:val="20"/>
          <w:szCs w:val="26"/>
          <w:rPrChange w:id="312" w:author="SAS" w:date="2010-12-01T07:14:00Z">
            <w:rPr>
              <w:rFonts w:ascii="Garamond" w:hAnsi="Garamond" w:cs="Verdana"/>
              <w:i/>
              <w:sz w:val="20"/>
              <w:szCs w:val="26"/>
            </w:rPr>
          </w:rPrChange>
        </w:rPr>
        <w:t xml:space="preserve">demonstrate citizenship and generosity through authentic community service activities as they </w:t>
      </w:r>
      <w:r w:rsidR="00B015A1">
        <w:rPr>
          <w:rFonts w:ascii="Garamond" w:hAnsi="Garamond"/>
          <w:sz w:val="20"/>
        </w:rPr>
        <w:t>engage in service-related activity</w:t>
      </w:r>
    </w:p>
    <w:p w:rsidR="004C4AF2" w:rsidRPr="00C5497D" w:rsidRDefault="004C4AF2" w:rsidP="004C4AF2">
      <w:pPr>
        <w:pStyle w:val="Default"/>
        <w:rPr>
          <w:rFonts w:ascii="Garamond" w:hAnsi="Garamond"/>
          <w:sz w:val="20"/>
          <w:rPrChange w:id="313" w:author="SAS" w:date="2010-12-01T07:14:00Z">
            <w:rPr>
              <w:rFonts w:ascii="Garamond" w:hAnsi="Garamond"/>
              <w:i/>
              <w:sz w:val="20"/>
            </w:rPr>
          </w:rPrChange>
        </w:rPr>
      </w:pPr>
    </w:p>
    <w:p w:rsidR="004C4AF2" w:rsidRPr="00C5497D" w:rsidRDefault="00AD319B" w:rsidP="004C4AF2">
      <w:pPr>
        <w:pStyle w:val="Default"/>
        <w:rPr>
          <w:rPrChange w:id="314" w:author="SAS" w:date="2010-12-01T07:14:00Z">
            <w:rPr>
              <w:i/>
            </w:rPr>
          </w:rPrChange>
        </w:rPr>
      </w:pPr>
      <w:r w:rsidRPr="00AD319B">
        <w:rPr>
          <w:rFonts w:ascii="Garamond" w:hAnsi="Garamond"/>
          <w:sz w:val="20"/>
          <w:rPrChange w:id="315" w:author="SAS" w:date="2010-12-01T07:14:00Z">
            <w:rPr>
              <w:rFonts w:ascii="Garamond" w:hAnsi="Garamond"/>
              <w:i/>
              <w:sz w:val="20"/>
            </w:rPr>
          </w:rPrChange>
        </w:rPr>
        <w:t xml:space="preserve">Grade 10 students will </w:t>
      </w:r>
      <w:r w:rsidRPr="00AD319B">
        <w:rPr>
          <w:rFonts w:ascii="Garamond" w:hAnsi="Garamond"/>
          <w:sz w:val="20"/>
          <w:szCs w:val="23"/>
          <w:rPrChange w:id="316" w:author="SAS" w:date="2010-12-01T07:14:00Z">
            <w:rPr>
              <w:rFonts w:ascii="Garamond" w:hAnsi="Garamond"/>
              <w:i/>
              <w:sz w:val="20"/>
              <w:szCs w:val="23"/>
            </w:rPr>
          </w:rPrChange>
        </w:rPr>
        <w:t xml:space="preserve">come to view life as a contribution to the advancement of humanity as they </w:t>
      </w:r>
      <w:r w:rsidR="00B015A1">
        <w:rPr>
          <w:rFonts w:ascii="Garamond" w:hAnsi="Garamond" w:cs="Verdana"/>
          <w:sz w:val="20"/>
          <w:szCs w:val="26"/>
        </w:rPr>
        <w:t>investigate, differentiate, compare and examine cultural practices and human interactions</w:t>
      </w:r>
    </w:p>
    <w:p w:rsidR="004C4AF2" w:rsidRPr="00C5497D" w:rsidRDefault="004C4AF2" w:rsidP="004C4AF2">
      <w:pPr>
        <w:widowControl w:val="0"/>
        <w:autoSpaceDE w:val="0"/>
        <w:autoSpaceDN w:val="0"/>
        <w:adjustRightInd w:val="0"/>
        <w:rPr>
          <w:rFonts w:ascii="Garamond" w:hAnsi="Garamond" w:cs="Verdana"/>
          <w:sz w:val="26"/>
          <w:szCs w:val="26"/>
          <w:lang w:eastAsia="en-US"/>
        </w:rPr>
      </w:pPr>
    </w:p>
    <w:p w:rsidR="004C4AF2" w:rsidRPr="00C5497D" w:rsidRDefault="004C4AF2" w:rsidP="004C4AF2">
      <w:pPr>
        <w:widowControl w:val="0"/>
        <w:autoSpaceDE w:val="0"/>
        <w:autoSpaceDN w:val="0"/>
        <w:adjustRightInd w:val="0"/>
        <w:rPr>
          <w:rFonts w:ascii="Garamond" w:hAnsi="Garamond" w:cs="Verdana"/>
          <w:sz w:val="26"/>
          <w:szCs w:val="26"/>
          <w:lang w:eastAsia="en-US"/>
        </w:rPr>
      </w:pPr>
    </w:p>
    <w:p w:rsidR="004C4AF2" w:rsidRPr="00C5497D" w:rsidRDefault="00AD319B" w:rsidP="004C4AF2">
      <w:pPr>
        <w:widowControl w:val="0"/>
        <w:autoSpaceDE w:val="0"/>
        <w:autoSpaceDN w:val="0"/>
        <w:adjustRightInd w:val="0"/>
        <w:rPr>
          <w:rFonts w:ascii="Garamond" w:hAnsi="Garamond" w:cs="Verdana"/>
          <w:sz w:val="26"/>
          <w:szCs w:val="26"/>
          <w:lang w:eastAsia="en-US"/>
        </w:rPr>
      </w:pPr>
      <w:r w:rsidRPr="00AD319B">
        <w:rPr>
          <w:rFonts w:ascii="Garamond" w:hAnsi="Garamond" w:cs="Verdana"/>
          <w:b/>
          <w:bCs/>
          <w:sz w:val="26"/>
          <w:szCs w:val="26"/>
          <w:u w:val="single"/>
          <w:lang w:eastAsia="en-US"/>
          <w:rPrChange w:id="317" w:author="SAS" w:date="2010-12-01T07:14:00Z">
            <w:rPr>
              <w:rFonts w:ascii="Garamond" w:hAnsi="Garamond" w:cs="Verdana"/>
              <w:b/>
              <w:bCs/>
              <w:color w:val="000000"/>
              <w:sz w:val="26"/>
              <w:szCs w:val="26"/>
              <w:u w:val="single"/>
              <w:lang w:eastAsia="en-US"/>
            </w:rPr>
          </w:rPrChange>
        </w:rPr>
        <w:t>Skilled Inquirers:</w:t>
      </w:r>
    </w:p>
    <w:p w:rsidR="004C4AF2" w:rsidRPr="00C5497D" w:rsidRDefault="00AD319B" w:rsidP="004C4AF2">
      <w:pPr>
        <w:pStyle w:val="Default"/>
        <w:rPr>
          <w:rFonts w:ascii="Garamond" w:hAnsi="Garamond"/>
          <w:sz w:val="20"/>
        </w:rPr>
      </w:pPr>
      <w:r w:rsidRPr="00AD319B">
        <w:rPr>
          <w:rFonts w:ascii="Garamond" w:hAnsi="Garamond"/>
          <w:sz w:val="20"/>
          <w:rPrChange w:id="318" w:author="SAS" w:date="2010-12-01T07:14:00Z">
            <w:rPr>
              <w:rFonts w:ascii="Garamond" w:hAnsi="Garamond"/>
              <w:i/>
              <w:sz w:val="20"/>
            </w:rPr>
          </w:rPrChange>
        </w:rPr>
        <w:t>Grade six students will reason soundly and critically as they judge information or data and make an informed decision</w:t>
      </w:r>
    </w:p>
    <w:p w:rsidR="004C4AF2" w:rsidRPr="00C5497D" w:rsidRDefault="004C4AF2" w:rsidP="004C4AF2">
      <w:pPr>
        <w:pStyle w:val="Default"/>
        <w:rPr>
          <w:rFonts w:ascii="Garamond" w:hAnsi="Garamond"/>
          <w:sz w:val="20"/>
        </w:rPr>
      </w:pPr>
    </w:p>
    <w:p w:rsidR="004C4AF2" w:rsidRPr="00C5497D" w:rsidRDefault="00AD319B" w:rsidP="004C4AF2">
      <w:pPr>
        <w:pStyle w:val="Default"/>
        <w:rPr>
          <w:rFonts w:ascii="Garamond" w:hAnsi="Garamond"/>
          <w:sz w:val="20"/>
        </w:rPr>
      </w:pPr>
      <w:r w:rsidRPr="00AD319B">
        <w:rPr>
          <w:rFonts w:ascii="Garamond" w:hAnsi="Garamond"/>
          <w:sz w:val="20"/>
          <w:rPrChange w:id="319" w:author="SAS" w:date="2010-12-01T07:14:00Z">
            <w:rPr>
              <w:rFonts w:ascii="Garamond" w:hAnsi="Garamond"/>
              <w:i/>
              <w:sz w:val="20"/>
            </w:rPr>
          </w:rPrChange>
        </w:rPr>
        <w:t>Grade six students will reason soundly and critically as they assess the validity of sources of information</w:t>
      </w:r>
    </w:p>
    <w:p w:rsidR="004C4AF2" w:rsidRPr="00C5497D" w:rsidRDefault="004C4AF2" w:rsidP="004C4AF2">
      <w:pPr>
        <w:pStyle w:val="Default"/>
        <w:rPr>
          <w:rFonts w:ascii="Garamond" w:hAnsi="Garamond"/>
          <w:sz w:val="20"/>
        </w:rPr>
      </w:pPr>
    </w:p>
    <w:p w:rsidR="004C4AF2" w:rsidRPr="00C5497D" w:rsidRDefault="00AD319B" w:rsidP="004C4AF2">
      <w:pPr>
        <w:pStyle w:val="Default"/>
      </w:pPr>
      <w:r w:rsidRPr="00AD319B">
        <w:rPr>
          <w:rFonts w:ascii="Garamond" w:hAnsi="Garamond"/>
          <w:sz w:val="20"/>
          <w:rPrChange w:id="320" w:author="SAS" w:date="2010-12-01T07:14:00Z">
            <w:rPr>
              <w:rFonts w:ascii="Garamond" w:hAnsi="Garamond"/>
              <w:i/>
              <w:sz w:val="20"/>
            </w:rPr>
          </w:rPrChange>
        </w:rPr>
        <w:t>Grade 10 students will a</w:t>
      </w:r>
      <w:r w:rsidRPr="00AD319B">
        <w:rPr>
          <w:rFonts w:ascii="Garamond" w:hAnsi="Garamond"/>
          <w:color w:val="auto"/>
          <w:sz w:val="20"/>
          <w:lang w:eastAsia="zh-CN"/>
          <w:rPrChange w:id="321" w:author="SAS" w:date="2010-12-01T07:14:00Z">
            <w:rPr>
              <w:rFonts w:ascii="Garamond" w:hAnsi="Garamond"/>
              <w:i/>
              <w:color w:val="auto"/>
              <w:sz w:val="20"/>
              <w:lang w:eastAsia="zh-CN"/>
            </w:rPr>
          </w:rPrChange>
        </w:rPr>
        <w:t xml:space="preserve">pply content knowledge and skills in authentic situations </w:t>
      </w:r>
      <w:r w:rsidR="00B015A1">
        <w:rPr>
          <w:rFonts w:ascii="Garamond" w:hAnsi="Garamond"/>
          <w:sz w:val="20"/>
        </w:rPr>
        <w:t xml:space="preserve">as they </w:t>
      </w:r>
      <w:r w:rsidR="00B015A1">
        <w:rPr>
          <w:rFonts w:ascii="Garamond" w:hAnsi="Garamond"/>
          <w:sz w:val="20"/>
          <w:lang w:eastAsia="zh-CN"/>
        </w:rPr>
        <w:t xml:space="preserve">examine, formulate, </w:t>
      </w:r>
      <w:r w:rsidR="00B015A1">
        <w:rPr>
          <w:rFonts w:ascii="Garamond" w:hAnsi="Garamond"/>
          <w:sz w:val="20"/>
        </w:rPr>
        <w:t xml:space="preserve">hypothesize, critique and apply </w:t>
      </w:r>
      <w:r w:rsidR="00B015A1">
        <w:rPr>
          <w:rFonts w:ascii="Garamond" w:hAnsi="Garamond"/>
          <w:sz w:val="20"/>
          <w:lang w:eastAsia="zh-CN"/>
        </w:rPr>
        <w:t>economic concepts.</w:t>
      </w:r>
    </w:p>
    <w:p w:rsidR="004C4AF2" w:rsidRPr="003F1A8F" w:rsidRDefault="004C4AF2" w:rsidP="004C4AF2">
      <w:pPr>
        <w:widowControl w:val="0"/>
        <w:autoSpaceDE w:val="0"/>
        <w:autoSpaceDN w:val="0"/>
        <w:adjustRightInd w:val="0"/>
        <w:rPr>
          <w:rFonts w:ascii="Garamond" w:hAnsi="Garamond" w:cs="Verdana"/>
          <w:sz w:val="26"/>
          <w:szCs w:val="26"/>
          <w:lang w:eastAsia="en-US"/>
        </w:rPr>
      </w:pPr>
    </w:p>
    <w:p w:rsidR="00CC5F43" w:rsidRDefault="004C4AF2">
      <w:pPr>
        <w:pStyle w:val="TOCHeading"/>
        <w:rPr>
          <w:ins w:id="322" w:author="SAS" w:date="2010-10-05T15:13:00Z"/>
          <w:b w:val="0"/>
          <w:rPrChange w:id="323" w:author="SAS" w:date="2010-11-30T21:24:00Z">
            <w:rPr>
              <w:ins w:id="324" w:author="SAS" w:date="2010-10-05T15:13:00Z"/>
              <w:rFonts w:ascii="Garamond" w:hAnsi="Garamond"/>
              <w:b/>
              <w:u w:val="single"/>
            </w:rPr>
          </w:rPrChange>
        </w:rPr>
        <w:pPrChange w:id="325" w:author="SAS" w:date="2010-11-30T21:24:00Z">
          <w:pPr>
            <w:jc w:val="center"/>
          </w:pPr>
        </w:pPrChange>
      </w:pPr>
      <w:r>
        <w:br w:type="page"/>
      </w:r>
      <w:r w:rsidRPr="00DC0964">
        <w:rPr>
          <w:sz w:val="28"/>
        </w:rPr>
        <w:t>GRADE LEVEL AND COURSE SUMMARY STATEMENTS</w:t>
      </w:r>
    </w:p>
    <w:p w:rsidR="004C4AF2" w:rsidRDefault="004C4AF2" w:rsidP="004C4AF2">
      <w:pPr>
        <w:numPr>
          <w:ins w:id="326" w:author="SAS" w:date="2010-10-05T15:13:00Z"/>
        </w:numPr>
        <w:rPr>
          <w:ins w:id="327" w:author="SAS" w:date="2010-10-05T15:13:00Z"/>
          <w:i/>
          <w:sz w:val="20"/>
        </w:rPr>
      </w:pPr>
      <w:ins w:id="328" w:author="SAS" w:date="2010-10-05T15:13:00Z">
        <w:r>
          <w:rPr>
            <w:rFonts w:ascii="Garamond" w:hAnsi="Garamond"/>
            <w:b/>
          </w:rPr>
          <w:t xml:space="preserve">Global Education:  </w:t>
        </w:r>
        <w:proofErr w:type="gramStart"/>
        <w:r w:rsidRPr="00BF14DB">
          <w:rPr>
            <w:i/>
            <w:sz w:val="20"/>
          </w:rPr>
          <w:t>Global studies does</w:t>
        </w:r>
        <w:proofErr w:type="gramEnd"/>
        <w:r w:rsidRPr="00BF14DB">
          <w:rPr>
            <w:i/>
            <w:sz w:val="20"/>
          </w:rPr>
          <w:t xml:space="preserve"> not deal in isolation with a problem, an area of the world, or an aspect of a specific culture. Instead, the dynamic expressions and influences of that culture must be examined. An important characteristic of global studies is the analysis of problems, issues or ideas from a perspective that deals with the nature of change and interdependence. This perspective refers to the interlocking components of both human and natural systems. Change in one part of a system is likely to affect other elements of that system and related systems. Accordingly, a global perspective</w:t>
        </w:r>
        <w:r>
          <w:rPr>
            <w:i/>
            <w:sz w:val="20"/>
          </w:rPr>
          <w:t xml:space="preserve"> </w:t>
        </w:r>
        <w:r w:rsidRPr="00BF14DB">
          <w:rPr>
            <w:i/>
            <w:sz w:val="20"/>
          </w:rPr>
          <w:t>is attentive to the interconnectedness of the human and natural environment and the interrelated nature of events, problems, or ideas.</w:t>
        </w:r>
      </w:ins>
    </w:p>
    <w:p w:rsidR="004C4AF2" w:rsidRDefault="004C4AF2" w:rsidP="004C4AF2">
      <w:pPr>
        <w:numPr>
          <w:ins w:id="329" w:author="SAS" w:date="2010-10-05T15:13:00Z"/>
        </w:numPr>
        <w:rPr>
          <w:ins w:id="330" w:author="SAS" w:date="2010-10-05T15:13:00Z"/>
          <w:i/>
          <w:sz w:val="20"/>
        </w:rPr>
      </w:pPr>
    </w:p>
    <w:p w:rsidR="004C4AF2" w:rsidRPr="00BF14DB" w:rsidRDefault="004C4AF2" w:rsidP="004C4AF2">
      <w:pPr>
        <w:numPr>
          <w:ins w:id="331" w:author="SAS" w:date="2010-10-05T15:13:00Z"/>
        </w:numPr>
        <w:jc w:val="right"/>
        <w:rPr>
          <w:rFonts w:ascii="Garamond" w:hAnsi="Garamond"/>
        </w:rPr>
      </w:pPr>
      <w:ins w:id="332" w:author="SAS" w:date="2010-10-05T15:13:00Z">
        <w:r>
          <w:rPr>
            <w:sz w:val="20"/>
          </w:rPr>
          <w:t xml:space="preserve">-NCSS Position Paper, </w:t>
        </w:r>
      </w:ins>
    </w:p>
    <w:p w:rsidR="004C4AF2" w:rsidRPr="005E3BA1" w:rsidDel="00C21BF1" w:rsidRDefault="004C4AF2" w:rsidP="004C4AF2">
      <w:pPr>
        <w:jc w:val="center"/>
        <w:rPr>
          <w:del w:id="333" w:author="SAS" w:date="2010-11-24T12:14:00Z"/>
          <w:rFonts w:ascii="Garamond" w:hAnsi="Garamond"/>
          <w:b/>
        </w:rPr>
      </w:pPr>
      <w:del w:id="334" w:author="SAS" w:date="2010-11-24T12:14:00Z">
        <w:r w:rsidRPr="005E3BA1" w:rsidDel="00C21BF1">
          <w:rPr>
            <w:rFonts w:ascii="Garamond" w:hAnsi="Garamond"/>
            <w:b/>
          </w:rPr>
          <w:delText>High School Social Studies Summary Statements</w:delText>
        </w:r>
      </w:del>
    </w:p>
    <w:p w:rsidR="004C4AF2" w:rsidRPr="00D41C04" w:rsidDel="00C21BF1" w:rsidRDefault="004C4AF2" w:rsidP="004C4AF2">
      <w:pPr>
        <w:rPr>
          <w:del w:id="335" w:author="SAS" w:date="2010-11-24T12:14:00Z"/>
          <w:rFonts w:ascii="Garamond" w:hAnsi="Garamond"/>
          <w:sz w:val="22"/>
        </w:rPr>
      </w:pPr>
    </w:p>
    <w:p w:rsidR="004C4AF2" w:rsidDel="00C21BF1" w:rsidRDefault="004C4AF2" w:rsidP="004C4AF2">
      <w:pPr>
        <w:rPr>
          <w:del w:id="336" w:author="SAS" w:date="2010-11-24T12:14:00Z"/>
          <w:rFonts w:ascii="Garamond" w:hAnsi="Garamond"/>
          <w:b/>
          <w:sz w:val="22"/>
        </w:rPr>
      </w:pPr>
      <w:del w:id="337" w:author="SAS" w:date="2010-11-24T12:14:00Z">
        <w:r w:rsidDel="00C21BF1">
          <w:rPr>
            <w:rFonts w:ascii="Garamond" w:hAnsi="Garamond"/>
            <w:b/>
            <w:sz w:val="22"/>
          </w:rPr>
          <w:delText>Modern World History</w:delText>
        </w:r>
      </w:del>
    </w:p>
    <w:p w:rsidR="004C4AF2" w:rsidDel="00C21BF1" w:rsidRDefault="004C4AF2" w:rsidP="004C4AF2">
      <w:pPr>
        <w:widowControl w:val="0"/>
        <w:autoSpaceDE w:val="0"/>
        <w:autoSpaceDN w:val="0"/>
        <w:adjustRightInd w:val="0"/>
        <w:rPr>
          <w:del w:id="338" w:author="SAS" w:date="2010-11-24T12:14:00Z"/>
          <w:rFonts w:ascii="FrutigerLTStd-Light" w:hAnsi="FrutigerLTStd-Light" w:cs="FrutigerLTStd-Light"/>
          <w:sz w:val="16"/>
          <w:szCs w:val="16"/>
          <w:lang w:eastAsia="en-US"/>
        </w:rPr>
      </w:pPr>
      <w:del w:id="339" w:author="SAS" w:date="2010-11-24T12:14:00Z">
        <w:r w:rsidDel="00C21BF1">
          <w:rPr>
            <w:rFonts w:ascii="FrutigerLTStd-Light" w:hAnsi="FrutigerLTStd-Light" w:cs="FrutigerLTStd-Light"/>
            <w:sz w:val="16"/>
            <w:szCs w:val="16"/>
            <w:lang w:eastAsia="en-US"/>
          </w:rPr>
          <w:delText>This is a Modern World History course that follows a thematic approach. Semester one’s theme is the development of nationalism and imperialism with emphasis on at least two of these countries: France, Germany, Russia, and Great Britain AND at least two of the  followingregions: Africa, Latin America, and Asia (excluding 9th grade Asian History course content). Semester two’s theme is conflict and change in the Post World War I era with emphasis on events in Europe AND at least two of the following regions: Africa, Latin America, and Asia (excluding 9th grade Asian History course content). Focus will be given to ideas which inspired change and lead to new ways of thinking. Students will be encouraged to develop their skills as a historian such as research, analysis and forming arguments. It is hoped that students will develop a continuing love for the study of history, as this course will prepare them for further study in this subject.</w:delText>
        </w:r>
      </w:del>
    </w:p>
    <w:p w:rsidR="004C4AF2" w:rsidDel="00C21BF1" w:rsidRDefault="004C4AF2" w:rsidP="004C4AF2">
      <w:pPr>
        <w:rPr>
          <w:del w:id="340" w:author="SAS" w:date="2010-11-24T12:14:00Z"/>
          <w:rFonts w:ascii="FrutigerLTStd-Light" w:hAnsi="FrutigerLTStd-Light" w:cs="FrutigerLTStd-Light"/>
          <w:sz w:val="16"/>
          <w:szCs w:val="16"/>
          <w:lang w:eastAsia="en-US"/>
        </w:rPr>
      </w:pPr>
    </w:p>
    <w:p w:rsidR="004C4AF2" w:rsidRDefault="004C4AF2" w:rsidP="004C4AF2">
      <w:pPr>
        <w:numPr>
          <w:ins w:id="341" w:author="SAS" w:date="2010-10-05T15:58:00Z"/>
        </w:numPr>
        <w:rPr>
          <w:ins w:id="342" w:author="SAS" w:date="2010-10-05T15:58:00Z"/>
          <w:rFonts w:ascii="Garamond" w:hAnsi="Garamond"/>
          <w:b/>
          <w:sz w:val="22"/>
        </w:rPr>
      </w:pPr>
    </w:p>
    <w:p w:rsidR="004C4AF2" w:rsidRDefault="004C4AF2" w:rsidP="004C4AF2">
      <w:pPr>
        <w:numPr>
          <w:ins w:id="343" w:author="SAS" w:date="2010-10-05T14:46:00Z"/>
        </w:numPr>
        <w:jc w:val="right"/>
        <w:rPr>
          <w:ins w:id="344" w:author="SAS" w:date="2010-10-05T14:41:00Z"/>
          <w:rFonts w:ascii="Garamond" w:hAnsi="Garamond"/>
          <w:sz w:val="22"/>
        </w:rPr>
      </w:pPr>
    </w:p>
    <w:p w:rsidR="004C4AF2" w:rsidRPr="005E3BA1" w:rsidRDefault="004C4AF2" w:rsidP="004C4AF2">
      <w:pPr>
        <w:jc w:val="center"/>
        <w:rPr>
          <w:rFonts w:ascii="Garamond" w:hAnsi="Garamond"/>
          <w:b/>
        </w:rPr>
      </w:pPr>
      <w:r>
        <w:rPr>
          <w:rFonts w:ascii="Garamond" w:hAnsi="Garamond"/>
          <w:b/>
        </w:rPr>
        <w:t>Middle</w:t>
      </w:r>
      <w:r w:rsidRPr="005E3BA1">
        <w:rPr>
          <w:rFonts w:ascii="Garamond" w:hAnsi="Garamond"/>
          <w:b/>
        </w:rPr>
        <w:t xml:space="preserve"> School Social Studies Summary Statements</w:t>
      </w:r>
    </w:p>
    <w:p w:rsidR="004C4AF2" w:rsidRPr="00D41C04" w:rsidRDefault="004C4AF2" w:rsidP="004C4AF2">
      <w:pPr>
        <w:rPr>
          <w:rFonts w:ascii="Garamond" w:hAnsi="Garamond"/>
          <w:b/>
          <w:sz w:val="22"/>
        </w:rPr>
      </w:pPr>
      <w:r w:rsidRPr="00D41C04">
        <w:rPr>
          <w:rFonts w:ascii="Garamond" w:hAnsi="Garamond"/>
          <w:b/>
          <w:sz w:val="22"/>
        </w:rPr>
        <w:t xml:space="preserve">Grade </w:t>
      </w:r>
      <w:r>
        <w:rPr>
          <w:rFonts w:ascii="Garamond" w:hAnsi="Garamond"/>
          <w:b/>
          <w:sz w:val="22"/>
        </w:rPr>
        <w:t>8</w:t>
      </w:r>
    </w:p>
    <w:p w:rsidR="004C4AF2" w:rsidRPr="00AB0553" w:rsidRDefault="004C4AF2" w:rsidP="004C4AF2">
      <w:pPr>
        <w:rPr>
          <w:rFonts w:ascii="FrutigerLTStd-Light" w:hAnsi="FrutigerLTStd-Light" w:cs="FrutigerLTStd-Light"/>
          <w:sz w:val="16"/>
          <w:szCs w:val="16"/>
          <w:lang w:eastAsia="en-US"/>
        </w:rPr>
      </w:pPr>
      <w:r w:rsidRPr="00AB0553">
        <w:rPr>
          <w:rFonts w:ascii="FrutigerLTStd-Light" w:hAnsi="FrutigerLTStd-Light" w:cs="FrutigerLTStd-Light"/>
          <w:sz w:val="16"/>
          <w:szCs w:val="16"/>
          <w:lang w:eastAsia="en-US"/>
        </w:rPr>
        <w:t>The Grade 8 Social Studies course provides classroom experiences that develop an approach to viewing and understanding the past and present events in the world using the social sciences. Our primary purpose is to develop students’ ability to think critically about the human condition in order to make informed decisions that guide social action/interaction in real life. The course aims to develop skills and concepts necessary for life-long social inquiry and thinking.</w:t>
      </w:r>
    </w:p>
    <w:p w:rsidR="004C4AF2" w:rsidRPr="00AB0553" w:rsidRDefault="004C4AF2" w:rsidP="004C4AF2">
      <w:pPr>
        <w:rPr>
          <w:rFonts w:ascii="FrutigerLTStd-Light" w:hAnsi="FrutigerLTStd-Light" w:cs="FrutigerLTStd-Light"/>
          <w:sz w:val="16"/>
          <w:szCs w:val="16"/>
          <w:lang w:eastAsia="en-US"/>
        </w:rPr>
      </w:pPr>
      <w:r w:rsidRPr="00AB0553">
        <w:rPr>
          <w:rFonts w:ascii="FrutigerLTStd-Light" w:hAnsi="FrutigerLTStd-Light" w:cs="FrutigerLTStd-Light"/>
          <w:sz w:val="16"/>
          <w:szCs w:val="16"/>
          <w:lang w:eastAsia="en-US"/>
        </w:rPr>
        <w:t xml:space="preserve">The course primarily uses the cultures and historic processes of the region of “the Americas.” This includes: the Age of Exploration; U.S. Colonization &amp; Revolution; the formation of Democratic government (U.S. Constitution); and selected events, periods, processes, and issues that have tested the strengths and weaknesses of the Constitution and democratic government over time. Selected historically significant U.S. Supreme Court cases are a highlighted. Current affairs </w:t>
      </w:r>
      <w:proofErr w:type="gramStart"/>
      <w:r w:rsidRPr="00AB0553">
        <w:rPr>
          <w:rFonts w:ascii="FrutigerLTStd-Light" w:hAnsi="FrutigerLTStd-Light" w:cs="FrutigerLTStd-Light"/>
          <w:sz w:val="16"/>
          <w:szCs w:val="16"/>
          <w:lang w:eastAsia="en-US"/>
        </w:rPr>
        <w:t>research are</w:t>
      </w:r>
      <w:proofErr w:type="gramEnd"/>
      <w:r w:rsidRPr="00AB0553">
        <w:rPr>
          <w:rFonts w:ascii="FrutigerLTStd-Light" w:hAnsi="FrutigerLTStd-Light" w:cs="FrutigerLTStd-Light"/>
          <w:sz w:val="16"/>
          <w:szCs w:val="16"/>
          <w:lang w:eastAsia="en-US"/>
        </w:rPr>
        <w:t xml:space="preserve"> an important aspect of class discussion throughout the year.</w:t>
      </w:r>
    </w:p>
    <w:p w:rsidR="004C4AF2" w:rsidRPr="00AB0553" w:rsidRDefault="004C4AF2" w:rsidP="004C4AF2">
      <w:pPr>
        <w:rPr>
          <w:rFonts w:ascii="FrutigerLTStd-Light" w:hAnsi="FrutigerLTStd-Light" w:cs="FrutigerLTStd-Light"/>
          <w:sz w:val="16"/>
          <w:szCs w:val="16"/>
          <w:lang w:eastAsia="en-US"/>
        </w:rPr>
      </w:pPr>
      <w:r w:rsidRPr="00AB0553">
        <w:rPr>
          <w:rFonts w:ascii="FrutigerLTStd-Light" w:hAnsi="FrutigerLTStd-Light" w:cs="FrutigerLTStd-Light"/>
          <w:sz w:val="16"/>
          <w:szCs w:val="16"/>
          <w:lang w:eastAsia="en-US"/>
        </w:rPr>
        <w:t xml:space="preserve">Thematic instruction forms the bedrock of the class. Core themes and concepts are developed to provide both the historical context of the focus of our class, but also, to make historical events salient to adolescent learners. </w:t>
      </w:r>
      <w:proofErr w:type="gramStart"/>
      <w:r w:rsidRPr="00AB0553">
        <w:rPr>
          <w:rFonts w:ascii="FrutigerLTStd-Light" w:hAnsi="FrutigerLTStd-Light" w:cs="FrutigerLTStd-Light"/>
          <w:sz w:val="16"/>
          <w:szCs w:val="16"/>
          <w:lang w:eastAsia="en-US"/>
        </w:rPr>
        <w:t>Problem-solving</w:t>
      </w:r>
      <w:proofErr w:type="gramEnd"/>
      <w:r w:rsidRPr="00AB0553">
        <w:rPr>
          <w:rFonts w:ascii="FrutigerLTStd-Light" w:hAnsi="FrutigerLTStd-Light" w:cs="FrutigerLTStd-Light"/>
          <w:sz w:val="16"/>
          <w:szCs w:val="16"/>
          <w:lang w:eastAsia="en-US"/>
        </w:rPr>
        <w:t>, individual and group research, Socratic discussion and debate, simulations, and analytical, reflective writing are common grade 8 social studies experiences. A variety of assessments utilized to assess student progress toward grade level standards and benchmarks. Whenever possible, models and strategies for gifted learners and incorporated into learning and instructional practice for rigor.</w:t>
      </w:r>
    </w:p>
    <w:p w:rsidR="004C4AF2" w:rsidRPr="00AB0553" w:rsidRDefault="004C4AF2" w:rsidP="004C4AF2">
      <w:pPr>
        <w:widowControl w:val="0"/>
        <w:numPr>
          <w:ins w:id="345" w:author="SAS" w:date="2010-10-05T20:46:00Z"/>
        </w:numPr>
        <w:autoSpaceDE w:val="0"/>
        <w:autoSpaceDN w:val="0"/>
        <w:adjustRightInd w:val="0"/>
        <w:rPr>
          <w:ins w:id="346" w:author="SAS" w:date="2010-10-05T20:46:00Z"/>
          <w:rFonts w:ascii="FrutigerLTStd-Light" w:hAnsi="FrutigerLTStd-Light" w:cs="FrutigerLTStd-Light"/>
          <w:sz w:val="16"/>
          <w:szCs w:val="16"/>
          <w:lang w:eastAsia="en-US"/>
        </w:rPr>
      </w:pPr>
    </w:p>
    <w:p w:rsidR="004C4AF2" w:rsidRPr="00D41C04" w:rsidRDefault="004C4AF2" w:rsidP="004C4AF2">
      <w:pPr>
        <w:numPr>
          <w:ins w:id="347" w:author="SAS" w:date="2010-10-05T20:46:00Z"/>
        </w:numPr>
        <w:rPr>
          <w:ins w:id="348" w:author="SAS" w:date="2010-10-05T20:46:00Z"/>
          <w:rFonts w:ascii="Garamond" w:hAnsi="Garamond"/>
          <w:b/>
          <w:sz w:val="22"/>
        </w:rPr>
      </w:pPr>
      <w:ins w:id="349" w:author="SAS" w:date="2010-10-05T20:46:00Z">
        <w:r w:rsidRPr="00D41C04">
          <w:rPr>
            <w:rFonts w:ascii="Garamond" w:hAnsi="Garamond"/>
            <w:b/>
            <w:sz w:val="22"/>
          </w:rPr>
          <w:t xml:space="preserve">Grade </w:t>
        </w:r>
      </w:ins>
      <w:ins w:id="350" w:author="SAS" w:date="2010-10-05T20:47:00Z">
        <w:r>
          <w:rPr>
            <w:rFonts w:ascii="Garamond" w:hAnsi="Garamond"/>
            <w:b/>
            <w:sz w:val="22"/>
          </w:rPr>
          <w:t>7</w:t>
        </w:r>
      </w:ins>
    </w:p>
    <w:p w:rsidR="004C4AF2" w:rsidRDefault="004C4AF2" w:rsidP="004C4AF2">
      <w:pPr>
        <w:widowControl w:val="0"/>
        <w:numPr>
          <w:ins w:id="351" w:author="SAS" w:date="2010-10-05T20:55:00Z"/>
        </w:numPr>
        <w:autoSpaceDE w:val="0"/>
        <w:autoSpaceDN w:val="0"/>
        <w:adjustRightInd w:val="0"/>
        <w:rPr>
          <w:ins w:id="352" w:author="SAS" w:date="2010-10-05T20:55:00Z"/>
          <w:rFonts w:ascii="Garamond" w:hAnsi="Garamond" w:cs="Helvetica"/>
          <w:b/>
          <w:sz w:val="20"/>
          <w:szCs w:val="32"/>
          <w:lang w:eastAsia="en-US"/>
        </w:rPr>
      </w:pPr>
    </w:p>
    <w:p w:rsidR="004C4AF2" w:rsidRDefault="004C4AF2" w:rsidP="004C4AF2">
      <w:pPr>
        <w:widowControl w:val="0"/>
        <w:numPr>
          <w:ins w:id="353" w:author="SAS" w:date="2010-10-05T20:46:00Z"/>
        </w:numPr>
        <w:autoSpaceDE w:val="0"/>
        <w:autoSpaceDN w:val="0"/>
        <w:adjustRightInd w:val="0"/>
        <w:rPr>
          <w:ins w:id="354" w:author="SAS" w:date="2010-11-30T20:31:00Z"/>
          <w:rFonts w:ascii="FrutigerLTStd-Light" w:hAnsi="FrutigerLTStd-Light" w:cs="FrutigerLTStd-Light"/>
          <w:sz w:val="18"/>
          <w:szCs w:val="16"/>
          <w:lang w:eastAsia="en-US"/>
        </w:rPr>
      </w:pPr>
      <w:ins w:id="355" w:author="SAS" w:date="2010-10-05T20:55:00Z">
        <w:r w:rsidRPr="00B97D1B">
          <w:rPr>
            <w:rFonts w:ascii="FrutigerLTStd-Light" w:hAnsi="FrutigerLTStd-Light" w:cs="FrutigerLTStd-Light"/>
            <w:sz w:val="18"/>
            <w:szCs w:val="16"/>
            <w:lang w:eastAsia="en-US"/>
          </w:rPr>
          <w:t xml:space="preserve">Grade 7 Social Studies is a </w:t>
        </w:r>
      </w:ins>
      <w:ins w:id="356" w:author="SAS" w:date="2010-10-05T20:56:00Z">
        <w:r w:rsidRPr="00B97D1B">
          <w:rPr>
            <w:rFonts w:ascii="FrutigerLTStd-Light" w:hAnsi="FrutigerLTStd-Light" w:cs="FrutigerLTStd-Light"/>
            <w:sz w:val="18"/>
            <w:szCs w:val="16"/>
            <w:lang w:eastAsia="en-US"/>
          </w:rPr>
          <w:t xml:space="preserve">survey of </w:t>
        </w:r>
      </w:ins>
      <w:ins w:id="357" w:author="SAS" w:date="2010-10-05T20:59:00Z">
        <w:r w:rsidRPr="00B97D1B">
          <w:rPr>
            <w:rFonts w:ascii="FrutigerLTStd-Light" w:hAnsi="FrutigerLTStd-Light" w:cs="FrutigerLTStd-Light"/>
            <w:sz w:val="18"/>
            <w:szCs w:val="16"/>
            <w:lang w:eastAsia="en-US"/>
          </w:rPr>
          <w:t>European</w:t>
        </w:r>
      </w:ins>
      <w:ins w:id="358" w:author="SAS" w:date="2010-10-05T20:56:00Z">
        <w:r w:rsidRPr="00B97D1B">
          <w:rPr>
            <w:rFonts w:ascii="FrutigerLTStd-Light" w:hAnsi="FrutigerLTStd-Light" w:cs="FrutigerLTStd-Light"/>
            <w:sz w:val="18"/>
            <w:szCs w:val="16"/>
            <w:lang w:eastAsia="en-US"/>
          </w:rPr>
          <w:t xml:space="preserve"> history and culture, beginning with Ancient Greece and Rome, through the rise of </w:t>
        </w:r>
      </w:ins>
      <w:ins w:id="359" w:author="SAS" w:date="2010-10-05T21:27:00Z">
        <w:r w:rsidRPr="00B97D1B">
          <w:rPr>
            <w:rFonts w:ascii="FrutigerLTStd-Light" w:hAnsi="FrutigerLTStd-Light" w:cs="FrutigerLTStd-Light"/>
            <w:sz w:val="18"/>
            <w:szCs w:val="16"/>
            <w:lang w:eastAsia="en-US"/>
          </w:rPr>
          <w:t>Monotheism</w:t>
        </w:r>
      </w:ins>
      <w:ins w:id="360" w:author="SAS" w:date="2010-10-05T20:56:00Z">
        <w:r w:rsidRPr="00B97D1B">
          <w:rPr>
            <w:rFonts w:ascii="FrutigerLTStd-Light" w:hAnsi="FrutigerLTStd-Light" w:cs="FrutigerLTStd-Light"/>
            <w:sz w:val="18"/>
            <w:szCs w:val="16"/>
            <w:lang w:eastAsia="en-US"/>
          </w:rPr>
          <w:t xml:space="preserve">, the </w:t>
        </w:r>
        <w:proofErr w:type="gramStart"/>
        <w:r w:rsidRPr="00B97D1B">
          <w:rPr>
            <w:rFonts w:ascii="FrutigerLTStd-Light" w:hAnsi="FrutigerLTStd-Light" w:cs="FrutigerLTStd-Light"/>
            <w:sz w:val="18"/>
            <w:szCs w:val="16"/>
            <w:lang w:eastAsia="en-US"/>
          </w:rPr>
          <w:t>Middle</w:t>
        </w:r>
        <w:proofErr w:type="gramEnd"/>
        <w:r w:rsidRPr="00B97D1B">
          <w:rPr>
            <w:rFonts w:ascii="FrutigerLTStd-Light" w:hAnsi="FrutigerLTStd-Light" w:cs="FrutigerLTStd-Light"/>
            <w:sz w:val="18"/>
            <w:szCs w:val="16"/>
            <w:lang w:eastAsia="en-US"/>
          </w:rPr>
          <w:t xml:space="preserve"> Ages, and </w:t>
        </w:r>
      </w:ins>
      <w:ins w:id="361" w:author="SAS" w:date="2010-10-05T20:58:00Z">
        <w:r w:rsidRPr="00B97D1B">
          <w:rPr>
            <w:rFonts w:ascii="FrutigerLTStd-Light" w:hAnsi="FrutigerLTStd-Light" w:cs="FrutigerLTStd-Light"/>
            <w:sz w:val="18"/>
            <w:szCs w:val="16"/>
            <w:lang w:eastAsia="en-US"/>
          </w:rPr>
          <w:t xml:space="preserve">the Western Cultural Renaissance.  The course </w:t>
        </w:r>
      </w:ins>
      <w:ins w:id="362" w:author="SAS" w:date="2010-10-05T20:59:00Z">
        <w:r w:rsidRPr="00B97D1B">
          <w:rPr>
            <w:rFonts w:ascii="FrutigerLTStd-Light" w:hAnsi="FrutigerLTStd-Light" w:cs="FrutigerLTStd-Light"/>
            <w:sz w:val="18"/>
            <w:szCs w:val="16"/>
            <w:lang w:eastAsia="en-US"/>
          </w:rPr>
          <w:t xml:space="preserve">traces similar timelines through </w:t>
        </w:r>
      </w:ins>
      <w:ins w:id="363" w:author="SAS" w:date="2010-10-05T21:22:00Z">
        <w:r w:rsidRPr="00B97D1B">
          <w:rPr>
            <w:rFonts w:ascii="FrutigerLTStd-Light" w:hAnsi="FrutigerLTStd-Light" w:cs="FrutigerLTStd-Light"/>
            <w:sz w:val="18"/>
            <w:szCs w:val="16"/>
            <w:lang w:eastAsia="en-US"/>
          </w:rPr>
          <w:t xml:space="preserve">a </w:t>
        </w:r>
      </w:ins>
      <w:ins w:id="364" w:author="SAS" w:date="2010-10-05T21:24:00Z">
        <w:r w:rsidRPr="00B97D1B">
          <w:rPr>
            <w:rFonts w:ascii="FrutigerLTStd-Light" w:hAnsi="FrutigerLTStd-Light" w:cs="FrutigerLTStd-Light"/>
            <w:sz w:val="18"/>
            <w:szCs w:val="16"/>
            <w:lang w:eastAsia="en-US"/>
          </w:rPr>
          <w:t xml:space="preserve">geographical and cultural </w:t>
        </w:r>
      </w:ins>
      <w:ins w:id="365" w:author="SAS" w:date="2010-10-05T21:22:00Z">
        <w:r w:rsidRPr="00B97D1B">
          <w:rPr>
            <w:rFonts w:ascii="FrutigerLTStd-Light" w:hAnsi="FrutigerLTStd-Light" w:cs="FrutigerLTStd-Light"/>
            <w:sz w:val="18"/>
            <w:szCs w:val="16"/>
            <w:lang w:eastAsia="en-US"/>
          </w:rPr>
          <w:t xml:space="preserve">survey </w:t>
        </w:r>
      </w:ins>
      <w:ins w:id="366" w:author="SAS" w:date="2010-10-05T21:27:00Z">
        <w:r w:rsidRPr="00B97D1B">
          <w:rPr>
            <w:rFonts w:ascii="FrutigerLTStd-Light" w:hAnsi="FrutigerLTStd-Light" w:cs="FrutigerLTStd-Light"/>
            <w:sz w:val="18"/>
            <w:szCs w:val="16"/>
            <w:lang w:eastAsia="en-US"/>
          </w:rPr>
          <w:t>of African</w:t>
        </w:r>
      </w:ins>
      <w:ins w:id="367" w:author="SAS" w:date="2010-10-05T21:24:00Z">
        <w:r w:rsidRPr="00B97D1B">
          <w:rPr>
            <w:rFonts w:ascii="FrutigerLTStd-Light" w:hAnsi="FrutigerLTStd-Light" w:cs="FrutigerLTStd-Light"/>
            <w:sz w:val="18"/>
            <w:szCs w:val="16"/>
            <w:lang w:eastAsia="en-US"/>
          </w:rPr>
          <w:t xml:space="preserve"> nations and their relationship with their European neighbors. </w:t>
        </w:r>
      </w:ins>
      <w:ins w:id="368" w:author="SAS" w:date="2010-10-05T21:21:00Z">
        <w:r w:rsidRPr="00B97D1B">
          <w:rPr>
            <w:rFonts w:ascii="FrutigerLTStd-Light" w:hAnsi="FrutigerLTStd-Light" w:cs="FrutigerLTStd-Light"/>
            <w:sz w:val="18"/>
            <w:szCs w:val="16"/>
            <w:lang w:eastAsia="en-US"/>
          </w:rPr>
          <w:t xml:space="preserve"> </w:t>
        </w:r>
      </w:ins>
    </w:p>
    <w:p w:rsidR="008D7A62" w:rsidRDefault="008D7A62" w:rsidP="004C4AF2">
      <w:pPr>
        <w:widowControl w:val="0"/>
        <w:numPr>
          <w:ins w:id="369" w:author="SAS" w:date="2010-11-30T20:31:00Z"/>
        </w:numPr>
        <w:autoSpaceDE w:val="0"/>
        <w:autoSpaceDN w:val="0"/>
        <w:adjustRightInd w:val="0"/>
        <w:rPr>
          <w:ins w:id="370" w:author="SAS" w:date="2010-11-30T20:31:00Z"/>
          <w:rFonts w:ascii="FrutigerLTStd-Light" w:hAnsi="FrutigerLTStd-Light" w:cs="FrutigerLTStd-Light"/>
          <w:sz w:val="18"/>
          <w:szCs w:val="16"/>
          <w:lang w:eastAsia="en-US"/>
        </w:rPr>
      </w:pPr>
    </w:p>
    <w:p w:rsidR="008D7A62" w:rsidRPr="00223C8C" w:rsidRDefault="008D7A62" w:rsidP="008D7A62">
      <w:pPr>
        <w:numPr>
          <w:ins w:id="371" w:author="SAS" w:date="2010-11-30T20:31:00Z"/>
        </w:numPr>
        <w:shd w:val="clear" w:color="auto" w:fill="FFFFFF"/>
        <w:rPr>
          <w:ins w:id="372" w:author="SAS" w:date="2010-11-30T20:31:00Z"/>
          <w:rFonts w:eastAsia="Times New Roman" w:cs="Arial"/>
        </w:rPr>
      </w:pPr>
      <w:ins w:id="373" w:author="SAS" w:date="2010-11-30T20:31:00Z">
        <w:r w:rsidRPr="00223C8C">
          <w:t>The 7</w:t>
        </w:r>
        <w:r w:rsidRPr="00223C8C">
          <w:rPr>
            <w:vertAlign w:val="superscript"/>
          </w:rPr>
          <w:t>th</w:t>
        </w:r>
        <w:r w:rsidRPr="00223C8C">
          <w:t xml:space="preserve"> grade social studies course content includes the following units of work; Geography, Ancient Greece, Ancient Rome, Rise of Monotheistic Religions, Middle Ages, Renaissance and Africa. </w:t>
        </w:r>
        <w:r w:rsidRPr="00223C8C">
          <w:rPr>
            <w:rFonts w:cs="Tahoma"/>
          </w:rPr>
          <w:t>The foundations of these topics of study are based around our essential questions cultural universals (institutions, economy, beliefs, art, language, and recreation and material culture)</w:t>
        </w:r>
        <w:r w:rsidRPr="00223C8C">
          <w:rPr>
            <w:rFonts w:eastAsia="Times New Roman" w:cs="Arial"/>
            <w:color w:val="000000"/>
          </w:rPr>
          <w:t xml:space="preserve">. </w:t>
        </w:r>
        <w:r w:rsidRPr="00223C8C">
          <w:rPr>
            <w:rFonts w:cs="Arial"/>
            <w:bCs/>
            <w:color w:val="000000"/>
          </w:rPr>
          <w:t>Cultural universals</w:t>
        </w:r>
        <w:r w:rsidRPr="00223C8C">
          <w:rPr>
            <w:rFonts w:cs="Arial"/>
            <w:color w:val="000000"/>
          </w:rPr>
          <w:t xml:space="preserve"> are specific behavioral elements that are common to every </w:t>
        </w:r>
        <w:r w:rsidRPr="00223C8C">
          <w:rPr>
            <w:rFonts w:cs="Arial"/>
            <w:bCs/>
            <w:color w:val="000000"/>
          </w:rPr>
          <w:t>culture</w:t>
        </w:r>
        <w:r w:rsidRPr="00223C8C">
          <w:rPr>
            <w:rFonts w:cs="Arial"/>
            <w:color w:val="000000"/>
          </w:rPr>
          <w:t>.</w:t>
        </w:r>
      </w:ins>
    </w:p>
    <w:p w:rsidR="008D7A62" w:rsidRPr="00B97D1B" w:rsidRDefault="008D7A62" w:rsidP="004C4AF2">
      <w:pPr>
        <w:widowControl w:val="0"/>
        <w:numPr>
          <w:ins w:id="374" w:author="SAS" w:date="2010-11-30T20:31:00Z"/>
        </w:numPr>
        <w:autoSpaceDE w:val="0"/>
        <w:autoSpaceDN w:val="0"/>
        <w:adjustRightInd w:val="0"/>
        <w:rPr>
          <w:ins w:id="375" w:author="SAS" w:date="2010-10-05T21:27:00Z"/>
          <w:rFonts w:ascii="FrutigerLTStd-Light" w:hAnsi="FrutigerLTStd-Light" w:cs="FrutigerLTStd-Light"/>
          <w:sz w:val="18"/>
          <w:szCs w:val="16"/>
          <w:lang w:eastAsia="en-US"/>
        </w:rPr>
      </w:pPr>
    </w:p>
    <w:p w:rsidR="004C4AF2" w:rsidRDefault="004C4AF2" w:rsidP="004C4AF2">
      <w:pPr>
        <w:widowControl w:val="0"/>
        <w:numPr>
          <w:ins w:id="376" w:author="SAS" w:date="2010-10-05T21:27:00Z"/>
        </w:numPr>
        <w:autoSpaceDE w:val="0"/>
        <w:autoSpaceDN w:val="0"/>
        <w:adjustRightInd w:val="0"/>
        <w:rPr>
          <w:ins w:id="377" w:author="SAS" w:date="2010-10-05T21:27:00Z"/>
          <w:rFonts w:ascii="FrutigerLTStd-Light" w:hAnsi="FrutigerLTStd-Light" w:cs="FrutigerLTStd-Light"/>
          <w:sz w:val="16"/>
          <w:szCs w:val="16"/>
          <w:lang w:eastAsia="en-US"/>
        </w:rPr>
      </w:pPr>
    </w:p>
    <w:p w:rsidR="004C4AF2" w:rsidRPr="00D41C04" w:rsidRDefault="004C4AF2" w:rsidP="004C4AF2">
      <w:pPr>
        <w:widowControl w:val="0"/>
        <w:numPr>
          <w:ins w:id="378" w:author="SAS" w:date="2010-10-05T21:27:00Z"/>
        </w:numPr>
        <w:autoSpaceDE w:val="0"/>
        <w:autoSpaceDN w:val="0"/>
        <w:adjustRightInd w:val="0"/>
        <w:rPr>
          <w:ins w:id="379" w:author="SAS" w:date="2010-10-05T20:46:00Z"/>
          <w:rFonts w:ascii="Garamond" w:hAnsi="Garamond"/>
          <w:b/>
          <w:sz w:val="22"/>
        </w:rPr>
      </w:pPr>
      <w:ins w:id="380" w:author="SAS" w:date="2010-10-05T20:46:00Z">
        <w:r w:rsidRPr="00D41C04">
          <w:rPr>
            <w:rFonts w:ascii="Garamond" w:hAnsi="Garamond"/>
            <w:b/>
            <w:sz w:val="22"/>
          </w:rPr>
          <w:t xml:space="preserve">Grade </w:t>
        </w:r>
      </w:ins>
      <w:ins w:id="381" w:author="SAS" w:date="2010-10-05T20:47:00Z">
        <w:r>
          <w:rPr>
            <w:rFonts w:ascii="Garamond" w:hAnsi="Garamond"/>
            <w:b/>
            <w:sz w:val="22"/>
          </w:rPr>
          <w:t>6</w:t>
        </w:r>
      </w:ins>
    </w:p>
    <w:p w:rsidR="004C4AF2" w:rsidRDefault="004C4AF2" w:rsidP="004C4AF2">
      <w:pPr>
        <w:widowControl w:val="0"/>
        <w:autoSpaceDE w:val="0"/>
        <w:autoSpaceDN w:val="0"/>
        <w:adjustRightInd w:val="0"/>
        <w:rPr>
          <w:ins w:id="382" w:author="SAS" w:date="2010-11-30T20:31:00Z"/>
          <w:rFonts w:ascii="FrutigerLTStd-Light" w:hAnsi="FrutigerLTStd-Light" w:cs="FrutigerLTStd-Light"/>
          <w:sz w:val="18"/>
          <w:szCs w:val="16"/>
          <w:lang w:eastAsia="en-US"/>
        </w:rPr>
      </w:pPr>
      <w:ins w:id="383" w:author="SAS" w:date="2010-10-05T21:27:00Z">
        <w:r w:rsidRPr="00B97D1B">
          <w:rPr>
            <w:rFonts w:ascii="FrutigerLTStd-Light" w:hAnsi="FrutigerLTStd-Light" w:cs="FrutigerLTStd-Light"/>
            <w:sz w:val="18"/>
            <w:szCs w:val="16"/>
            <w:lang w:eastAsia="en-US"/>
          </w:rPr>
          <w:t>Grade 6 Social Studies</w:t>
        </w:r>
      </w:ins>
      <w:ins w:id="384" w:author="SAS" w:date="2010-10-05T21:28:00Z">
        <w:r>
          <w:rPr>
            <w:rFonts w:ascii="FrutigerLTStd-Light" w:hAnsi="FrutigerLTStd-Light" w:cs="FrutigerLTStd-Light"/>
            <w:sz w:val="18"/>
            <w:szCs w:val="16"/>
            <w:lang w:eastAsia="en-US"/>
          </w:rPr>
          <w:t xml:space="preserve"> </w:t>
        </w:r>
      </w:ins>
      <w:ins w:id="385" w:author="SAS" w:date="2010-10-05T21:30:00Z">
        <w:r>
          <w:rPr>
            <w:rFonts w:ascii="FrutigerLTStd-Light" w:hAnsi="FrutigerLTStd-Light" w:cs="FrutigerLTStd-Light"/>
            <w:sz w:val="18"/>
            <w:szCs w:val="16"/>
            <w:lang w:eastAsia="en-US"/>
          </w:rPr>
          <w:t xml:space="preserve">surveys </w:t>
        </w:r>
      </w:ins>
      <w:ins w:id="386" w:author="SAS" w:date="2010-10-05T21:28:00Z">
        <w:r>
          <w:rPr>
            <w:rFonts w:ascii="FrutigerLTStd-Light" w:hAnsi="FrutigerLTStd-Light" w:cs="FrutigerLTStd-Light"/>
            <w:sz w:val="18"/>
            <w:szCs w:val="16"/>
            <w:lang w:eastAsia="en-US"/>
          </w:rPr>
          <w:t>ancient civilizations of the Middle East</w:t>
        </w:r>
      </w:ins>
      <w:ins w:id="387" w:author="SAS" w:date="2010-10-05T21:29:00Z">
        <w:r>
          <w:rPr>
            <w:rFonts w:ascii="FrutigerLTStd-Light" w:hAnsi="FrutigerLTStd-Light" w:cs="FrutigerLTStd-Light"/>
            <w:sz w:val="18"/>
            <w:szCs w:val="16"/>
            <w:lang w:eastAsia="en-US"/>
          </w:rPr>
          <w:t xml:space="preserve"> (Mesopotamia)</w:t>
        </w:r>
      </w:ins>
      <w:ins w:id="388" w:author="SAS" w:date="2010-10-05T21:28:00Z">
        <w:r>
          <w:rPr>
            <w:rFonts w:ascii="FrutigerLTStd-Light" w:hAnsi="FrutigerLTStd-Light" w:cs="FrutigerLTStd-Light"/>
            <w:sz w:val="18"/>
            <w:szCs w:val="16"/>
            <w:lang w:eastAsia="en-US"/>
          </w:rPr>
          <w:t xml:space="preserve">, India, and </w:t>
        </w:r>
      </w:ins>
      <w:ins w:id="389" w:author="SAS" w:date="2010-10-05T21:29:00Z">
        <w:r>
          <w:rPr>
            <w:rFonts w:ascii="FrutigerLTStd-Light" w:hAnsi="FrutigerLTStd-Light" w:cs="FrutigerLTStd-Light"/>
            <w:sz w:val="18"/>
            <w:szCs w:val="16"/>
            <w:lang w:eastAsia="en-US"/>
          </w:rPr>
          <w:t xml:space="preserve">Chinese Dynasties.  This course takes a brief comparative foray </w:t>
        </w:r>
      </w:ins>
      <w:ins w:id="390" w:author="SAS" w:date="2010-10-07T23:46:00Z">
        <w:r>
          <w:rPr>
            <w:rFonts w:ascii="FrutigerLTStd-Light" w:hAnsi="FrutigerLTStd-Light" w:cs="FrutigerLTStd-Light"/>
            <w:sz w:val="18"/>
            <w:szCs w:val="16"/>
            <w:lang w:eastAsia="en-US"/>
          </w:rPr>
          <w:t xml:space="preserve">into </w:t>
        </w:r>
      </w:ins>
      <w:ins w:id="391" w:author="SAS" w:date="2010-10-05T21:31:00Z">
        <w:r>
          <w:rPr>
            <w:rFonts w:ascii="FrutigerLTStd-Light" w:hAnsi="FrutigerLTStd-Light" w:cs="FrutigerLTStd-Light"/>
            <w:sz w:val="18"/>
            <w:szCs w:val="16"/>
            <w:lang w:eastAsia="en-US"/>
          </w:rPr>
          <w:t xml:space="preserve">Mesoamerica while examining the </w:t>
        </w:r>
      </w:ins>
      <w:ins w:id="392" w:author="SAS" w:date="2010-10-05T21:35:00Z">
        <w:r>
          <w:rPr>
            <w:rFonts w:ascii="FrutigerLTStd-Light" w:hAnsi="FrutigerLTStd-Light" w:cs="FrutigerLTStd-Light"/>
            <w:sz w:val="18"/>
            <w:szCs w:val="16"/>
            <w:lang w:eastAsia="en-US"/>
          </w:rPr>
          <w:t xml:space="preserve">broader </w:t>
        </w:r>
      </w:ins>
      <w:ins w:id="393" w:author="SAS" w:date="2010-10-05T21:31:00Z">
        <w:r>
          <w:rPr>
            <w:rFonts w:ascii="FrutigerLTStd-Light" w:hAnsi="FrutigerLTStd-Light" w:cs="FrutigerLTStd-Light"/>
            <w:sz w:val="18"/>
            <w:szCs w:val="16"/>
            <w:lang w:eastAsia="en-US"/>
          </w:rPr>
          <w:t xml:space="preserve">questions of </w:t>
        </w:r>
      </w:ins>
      <w:ins w:id="394" w:author="SAS" w:date="2010-10-05T21:36:00Z">
        <w:r>
          <w:rPr>
            <w:rFonts w:ascii="FrutigerLTStd-Light" w:hAnsi="FrutigerLTStd-Light" w:cs="FrutigerLTStd-Light"/>
            <w:sz w:val="18"/>
            <w:szCs w:val="16"/>
            <w:lang w:eastAsia="en-US"/>
          </w:rPr>
          <w:t xml:space="preserve">survival, access to natural resources, </w:t>
        </w:r>
      </w:ins>
      <w:ins w:id="395" w:author="SAS" w:date="2010-10-05T21:45:00Z">
        <w:r>
          <w:rPr>
            <w:rFonts w:ascii="FrutigerLTStd-Light" w:hAnsi="FrutigerLTStd-Light" w:cs="FrutigerLTStd-Light"/>
            <w:sz w:val="18"/>
            <w:szCs w:val="16"/>
            <w:lang w:eastAsia="en-US"/>
          </w:rPr>
          <w:t xml:space="preserve">the evolution and demise of governments and societal structures, as well as the impact </w:t>
        </w:r>
      </w:ins>
      <w:ins w:id="396" w:author="SAS" w:date="2010-11-30T20:33:00Z">
        <w:r w:rsidR="008D7A62">
          <w:rPr>
            <w:rFonts w:ascii="FrutigerLTStd-Light" w:hAnsi="FrutigerLTStd-Light" w:cs="FrutigerLTStd-Light"/>
            <w:sz w:val="18"/>
            <w:szCs w:val="16"/>
            <w:lang w:eastAsia="en-US"/>
          </w:rPr>
          <w:t>of geography</w:t>
        </w:r>
      </w:ins>
      <w:ins w:id="397" w:author="SAS" w:date="2010-10-05T21:46:00Z">
        <w:r>
          <w:rPr>
            <w:rFonts w:ascii="FrutigerLTStd-Light" w:hAnsi="FrutigerLTStd-Light" w:cs="FrutigerLTStd-Light"/>
            <w:sz w:val="18"/>
            <w:szCs w:val="16"/>
            <w:lang w:eastAsia="en-US"/>
          </w:rPr>
          <w:t xml:space="preserve"> and other </w:t>
        </w:r>
      </w:ins>
      <w:ins w:id="398" w:author="SAS" w:date="2010-10-05T21:45:00Z">
        <w:r>
          <w:rPr>
            <w:rFonts w:ascii="FrutigerLTStd-Light" w:hAnsi="FrutigerLTStd-Light" w:cs="FrutigerLTStd-Light"/>
            <w:sz w:val="18"/>
            <w:szCs w:val="16"/>
            <w:lang w:eastAsia="en-US"/>
          </w:rPr>
          <w:t>environment</w:t>
        </w:r>
      </w:ins>
      <w:ins w:id="399" w:author="SAS" w:date="2010-10-05T21:46:00Z">
        <w:r>
          <w:rPr>
            <w:rFonts w:ascii="FrutigerLTStd-Light" w:hAnsi="FrutigerLTStd-Light" w:cs="FrutigerLTStd-Light"/>
            <w:sz w:val="18"/>
            <w:szCs w:val="16"/>
            <w:lang w:eastAsia="en-US"/>
          </w:rPr>
          <w:t>al characteristics</w:t>
        </w:r>
      </w:ins>
      <w:ins w:id="400" w:author="SAS" w:date="2010-10-05T21:45:00Z">
        <w:r>
          <w:rPr>
            <w:rFonts w:ascii="FrutigerLTStd-Light" w:hAnsi="FrutigerLTStd-Light" w:cs="FrutigerLTStd-Light"/>
            <w:sz w:val="18"/>
            <w:szCs w:val="16"/>
            <w:lang w:eastAsia="en-US"/>
          </w:rPr>
          <w:t xml:space="preserve"> on the needs and development of these societies.</w:t>
        </w:r>
      </w:ins>
    </w:p>
    <w:p w:rsidR="008D7A62" w:rsidRDefault="008D7A62" w:rsidP="004C4AF2">
      <w:pPr>
        <w:widowControl w:val="0"/>
        <w:numPr>
          <w:ins w:id="401" w:author="SAS" w:date="2010-11-30T20:31:00Z"/>
        </w:numPr>
        <w:autoSpaceDE w:val="0"/>
        <w:autoSpaceDN w:val="0"/>
        <w:adjustRightInd w:val="0"/>
        <w:rPr>
          <w:ins w:id="402" w:author="SAS" w:date="2010-11-30T20:31:00Z"/>
          <w:rFonts w:ascii="FrutigerLTStd-Light" w:hAnsi="FrutigerLTStd-Light" w:cs="FrutigerLTStd-Light"/>
          <w:sz w:val="18"/>
          <w:szCs w:val="16"/>
          <w:lang w:eastAsia="en-US"/>
        </w:rPr>
      </w:pPr>
    </w:p>
    <w:p w:rsidR="008D7A62" w:rsidRPr="00223C8C" w:rsidRDefault="008D7A62" w:rsidP="008D7A62">
      <w:pPr>
        <w:numPr>
          <w:ins w:id="403" w:author="SAS" w:date="2010-11-30T20:31:00Z"/>
        </w:numPr>
        <w:rPr>
          <w:ins w:id="404" w:author="SAS" w:date="2010-11-30T20:31:00Z"/>
          <w:b/>
          <w:u w:val="single"/>
        </w:rPr>
      </w:pPr>
      <w:ins w:id="405" w:author="SAS" w:date="2010-11-30T20:31:00Z">
        <w:r w:rsidRPr="00223C8C">
          <w:rPr>
            <w:b/>
            <w:u w:val="single"/>
          </w:rPr>
          <w:t xml:space="preserve">Grade 6 </w:t>
        </w:r>
      </w:ins>
    </w:p>
    <w:p w:rsidR="008D7A62" w:rsidRDefault="008D7A62" w:rsidP="008D7A62">
      <w:pPr>
        <w:numPr>
          <w:ins w:id="406" w:author="SAS" w:date="2010-11-30T20:31:00Z"/>
        </w:numPr>
        <w:rPr>
          <w:ins w:id="407" w:author="SAS" w:date="2010-11-30T20:31:00Z"/>
        </w:rPr>
      </w:pPr>
    </w:p>
    <w:p w:rsidR="008D7A62" w:rsidRPr="00223C8C" w:rsidRDefault="008D7A62" w:rsidP="008D7A62">
      <w:pPr>
        <w:numPr>
          <w:ins w:id="408" w:author="SAS" w:date="2010-11-30T20:31:00Z"/>
        </w:numPr>
        <w:rPr>
          <w:ins w:id="409" w:author="SAS" w:date="2010-11-30T20:31:00Z"/>
        </w:rPr>
      </w:pPr>
      <w:ins w:id="410" w:author="SAS" w:date="2010-11-30T20:31:00Z">
        <w:r w:rsidRPr="00223C8C">
          <w:t>In this course students explore the emergence of major civilizations in the Middle East, Asia, China and Oceania. Special emphasis is put on how and why cultures first developed, and making connections to the modern world and students’ own cultures. Students will be introduced to the history, geography, economics, cultures, ethics, belief systems, and social and political systems of these people. Skills needed for the study and understanding of history and geography are emphasized in this activity based course.</w:t>
        </w:r>
      </w:ins>
    </w:p>
    <w:p w:rsidR="004C4AF2" w:rsidRPr="00B97D1B" w:rsidDel="00C21BF1" w:rsidRDefault="004C4AF2" w:rsidP="004C4AF2">
      <w:pPr>
        <w:widowControl w:val="0"/>
        <w:numPr>
          <w:ins w:id="411" w:author="SAS" w:date="2010-10-05T21:45:00Z"/>
        </w:numPr>
        <w:autoSpaceDE w:val="0"/>
        <w:autoSpaceDN w:val="0"/>
        <w:adjustRightInd w:val="0"/>
        <w:rPr>
          <w:del w:id="412" w:author="SAS" w:date="2010-11-24T12:18:00Z"/>
          <w:rFonts w:ascii="Garamond" w:hAnsi="Garamond" w:cs="Helvetica"/>
          <w:b/>
          <w:szCs w:val="32"/>
          <w:lang w:eastAsia="en-US"/>
        </w:rPr>
      </w:pPr>
      <w:ins w:id="413" w:author="SAS" w:date="2010-10-05T21:29:00Z">
        <w:r>
          <w:rPr>
            <w:rFonts w:ascii="FrutigerLTStd-Light" w:hAnsi="FrutigerLTStd-Light" w:cs="FrutigerLTStd-Light"/>
            <w:sz w:val="18"/>
            <w:szCs w:val="16"/>
            <w:lang w:eastAsia="en-US"/>
          </w:rPr>
          <w:t xml:space="preserve"> </w:t>
        </w:r>
      </w:ins>
    </w:p>
    <w:p w:rsidR="004C4AF2" w:rsidRPr="005E3BA1" w:rsidDel="00C21BF1" w:rsidRDefault="004C4AF2" w:rsidP="004C4AF2">
      <w:pPr>
        <w:jc w:val="center"/>
        <w:rPr>
          <w:del w:id="414" w:author="SAS" w:date="2010-11-24T12:14:00Z"/>
          <w:rFonts w:ascii="Garamond" w:hAnsi="Garamond"/>
          <w:b/>
        </w:rPr>
      </w:pPr>
      <w:del w:id="415" w:author="SAS" w:date="2010-11-24T12:14:00Z">
        <w:r w:rsidDel="00C21BF1">
          <w:rPr>
            <w:rFonts w:ascii="Garamond" w:hAnsi="Garamond"/>
            <w:b/>
          </w:rPr>
          <w:delText>Elementary</w:delText>
        </w:r>
        <w:r w:rsidRPr="005E3BA1" w:rsidDel="00C21BF1">
          <w:rPr>
            <w:rFonts w:ascii="Garamond" w:hAnsi="Garamond"/>
            <w:b/>
          </w:rPr>
          <w:delText xml:space="preserve"> School Social Studies Summary Statements</w:delText>
        </w:r>
      </w:del>
    </w:p>
    <w:p w:rsidR="004C4AF2" w:rsidRPr="00887E14" w:rsidDel="00C21BF1" w:rsidRDefault="004C4AF2" w:rsidP="004C4AF2">
      <w:pPr>
        <w:widowControl w:val="0"/>
        <w:autoSpaceDE w:val="0"/>
        <w:autoSpaceDN w:val="0"/>
        <w:adjustRightInd w:val="0"/>
        <w:rPr>
          <w:del w:id="416" w:author="SAS" w:date="2010-11-24T12:14:00Z"/>
          <w:rFonts w:ascii="Garamond" w:hAnsi="Garamond" w:cs="Helvetica"/>
          <w:b/>
          <w:sz w:val="20"/>
          <w:szCs w:val="32"/>
          <w:lang w:eastAsia="en-US"/>
        </w:rPr>
      </w:pPr>
    </w:p>
    <w:p w:rsidR="004C4AF2" w:rsidRPr="00D41C04" w:rsidDel="00C21BF1" w:rsidRDefault="004C4AF2" w:rsidP="004C4AF2">
      <w:pPr>
        <w:rPr>
          <w:del w:id="417" w:author="SAS" w:date="2010-11-24T12:14:00Z"/>
          <w:rFonts w:ascii="Garamond" w:hAnsi="Garamond"/>
          <w:b/>
          <w:sz w:val="22"/>
        </w:rPr>
      </w:pPr>
      <w:del w:id="418" w:author="SAS" w:date="2010-11-24T12:14:00Z">
        <w:r w:rsidRPr="00D41C04" w:rsidDel="00C21BF1">
          <w:rPr>
            <w:rFonts w:ascii="Garamond" w:hAnsi="Garamond"/>
            <w:b/>
            <w:sz w:val="22"/>
          </w:rPr>
          <w:delText>Grade 5</w:delText>
        </w:r>
      </w:del>
    </w:p>
    <w:p w:rsidR="004C4AF2" w:rsidDel="00C21BF1" w:rsidRDefault="004C4AF2" w:rsidP="004C4AF2">
      <w:pPr>
        <w:rPr>
          <w:del w:id="419" w:author="SAS" w:date="2010-11-24T12:14:00Z"/>
          <w:rFonts w:ascii="Garamond" w:hAnsi="Garamond" w:cs="Helvetica"/>
          <w:sz w:val="20"/>
          <w:szCs w:val="32"/>
          <w:lang w:eastAsia="en-US"/>
        </w:rPr>
      </w:pPr>
      <w:del w:id="420" w:author="SAS" w:date="2010-11-24T12:14:00Z">
        <w:r w:rsidDel="00C21BF1">
          <w:rPr>
            <w:rFonts w:ascii="Garamond" w:hAnsi="Garamond" w:cs="Helvetica"/>
            <w:sz w:val="20"/>
            <w:szCs w:val="32"/>
            <w:lang w:eastAsia="en-US"/>
          </w:rPr>
          <w:delText>Fifth grade allows students to have perspective of their host culture (Shanghai, China) through the lens of United States historical perspectives, and with a strong foundation of global/geographical awareness in the broader context of current events.  In introducing the themes of Nationalism (We) and Imperialism (They), Grade 5 students will be able to explain the birth and growth of the United States as an international power, while observing the economic decisions and growth of modern China.  They will explore the impact of natural resources on economic decisions (e.g., Three Gorges Dam) as well how those resources inspire movement (U.S. immigration)</w:delText>
        </w:r>
      </w:del>
    </w:p>
    <w:p w:rsidR="004C4AF2" w:rsidDel="00C21BF1" w:rsidRDefault="004C4AF2" w:rsidP="004C4AF2">
      <w:pPr>
        <w:rPr>
          <w:del w:id="421" w:author="SAS" w:date="2010-11-24T12:14:00Z"/>
          <w:rFonts w:ascii="Garamond" w:hAnsi="Garamond" w:cs="Helvetica"/>
          <w:sz w:val="20"/>
          <w:szCs w:val="32"/>
          <w:lang w:eastAsia="en-US"/>
        </w:rPr>
      </w:pPr>
    </w:p>
    <w:p w:rsidR="004C4AF2" w:rsidRPr="00D41C04" w:rsidDel="00C21BF1" w:rsidRDefault="004C4AF2" w:rsidP="004C4AF2">
      <w:pPr>
        <w:rPr>
          <w:del w:id="422" w:author="SAS" w:date="2010-11-24T12:14:00Z"/>
          <w:rFonts w:ascii="Garamond" w:hAnsi="Garamond"/>
          <w:b/>
          <w:sz w:val="22"/>
        </w:rPr>
      </w:pPr>
      <w:del w:id="423" w:author="SAS" w:date="2010-11-24T12:14:00Z">
        <w:r w:rsidRPr="00D41C04" w:rsidDel="00C21BF1">
          <w:rPr>
            <w:rFonts w:ascii="Garamond" w:hAnsi="Garamond"/>
            <w:b/>
            <w:sz w:val="22"/>
          </w:rPr>
          <w:delText>Grade 4</w:delText>
        </w:r>
      </w:del>
    </w:p>
    <w:p w:rsidR="004C4AF2" w:rsidRPr="00D75165" w:rsidDel="00C21BF1" w:rsidRDefault="004C4AF2" w:rsidP="004C4AF2">
      <w:pPr>
        <w:rPr>
          <w:del w:id="424" w:author="SAS" w:date="2010-11-24T12:14:00Z"/>
          <w:rFonts w:ascii="Garamond" w:hAnsi="Garamond" w:cs="Helvetica"/>
          <w:sz w:val="20"/>
          <w:szCs w:val="32"/>
          <w:lang w:eastAsia="en-US"/>
        </w:rPr>
      </w:pPr>
      <w:del w:id="425" w:author="SAS" w:date="2010-11-24T12:14:00Z">
        <w:r w:rsidRPr="00D75165" w:rsidDel="00C21BF1">
          <w:rPr>
            <w:rFonts w:ascii="Garamond" w:hAnsi="Garamond" w:cs="Helvetica"/>
            <w:sz w:val="20"/>
            <w:szCs w:val="32"/>
            <w:lang w:eastAsia="en-US"/>
          </w:rPr>
          <w:delText xml:space="preserve">Fourth grade Social Studies focuses on the study of China’s history, geography and indigenous peoples. Students also begin to explore the historical interdependence between neighboring nations. Students will locate and discuss current events using a variety of </w:delText>
        </w:r>
        <w:commentRangeStart w:id="426"/>
        <w:r w:rsidRPr="00D75165" w:rsidDel="00C21BF1">
          <w:rPr>
            <w:rFonts w:ascii="Garamond" w:hAnsi="Garamond" w:cs="Helvetica"/>
            <w:sz w:val="20"/>
            <w:szCs w:val="32"/>
            <w:lang w:eastAsia="en-US"/>
          </w:rPr>
          <w:delText>resources</w:delText>
        </w:r>
        <w:commentRangeEnd w:id="426"/>
        <w:r w:rsidRPr="00D75165" w:rsidDel="00C21BF1">
          <w:rPr>
            <w:rFonts w:ascii="Garamond" w:hAnsi="Garamond" w:cs="Helvetica"/>
            <w:sz w:val="20"/>
            <w:szCs w:val="32"/>
            <w:lang w:eastAsia="en-US"/>
          </w:rPr>
          <w:commentReference w:id="426"/>
        </w:r>
      </w:del>
    </w:p>
    <w:p w:rsidR="004C4AF2" w:rsidDel="00C21BF1" w:rsidRDefault="004C4AF2" w:rsidP="004C4AF2">
      <w:pPr>
        <w:rPr>
          <w:del w:id="427" w:author="SAS" w:date="2010-11-24T12:14:00Z"/>
          <w:rFonts w:ascii="Garamond" w:hAnsi="Garamond" w:cs="Helvetica"/>
          <w:sz w:val="20"/>
          <w:szCs w:val="32"/>
          <w:lang w:eastAsia="en-US"/>
        </w:rPr>
      </w:pPr>
    </w:p>
    <w:p w:rsidR="004C4AF2" w:rsidRPr="00D41C04" w:rsidDel="00C21BF1" w:rsidRDefault="004C4AF2" w:rsidP="004C4AF2">
      <w:pPr>
        <w:rPr>
          <w:del w:id="428" w:author="SAS" w:date="2010-11-24T12:14:00Z"/>
          <w:rFonts w:ascii="Garamond" w:hAnsi="Garamond"/>
          <w:b/>
          <w:sz w:val="22"/>
        </w:rPr>
      </w:pPr>
      <w:del w:id="429" w:author="SAS" w:date="2010-11-24T12:14:00Z">
        <w:r w:rsidRPr="00D41C04" w:rsidDel="00C21BF1">
          <w:rPr>
            <w:rFonts w:ascii="Garamond" w:hAnsi="Garamond"/>
            <w:b/>
            <w:sz w:val="22"/>
          </w:rPr>
          <w:delText>Grade 3</w:delText>
        </w:r>
      </w:del>
    </w:p>
    <w:p w:rsidR="004C4AF2" w:rsidDel="00C21BF1" w:rsidRDefault="004C4AF2" w:rsidP="004C4AF2">
      <w:pPr>
        <w:widowControl w:val="0"/>
        <w:autoSpaceDE w:val="0"/>
        <w:autoSpaceDN w:val="0"/>
        <w:adjustRightInd w:val="0"/>
        <w:rPr>
          <w:del w:id="430" w:author="SAS" w:date="2010-11-24T12:14:00Z"/>
          <w:rFonts w:ascii="Garamond" w:hAnsi="Garamond"/>
          <w:i/>
          <w:sz w:val="22"/>
        </w:rPr>
      </w:pPr>
      <w:del w:id="431" w:author="SAS" w:date="2010-11-24T12:14:00Z">
        <w:r w:rsidRPr="00C24DFA" w:rsidDel="00C21BF1">
          <w:rPr>
            <w:rFonts w:ascii="Garamond" w:hAnsi="Garamond" w:cs="Helvetica"/>
            <w:sz w:val="20"/>
            <w:szCs w:val="32"/>
            <w:lang w:eastAsia="en-US"/>
          </w:rPr>
          <w:delText>Third grade Social Studies focuses on the Shanghai Community past and present. Students draw comparisons with our communities and begin to make connections with neighboring countries. Students also recognize how and why communities differ geographically and culturally.</w:delText>
        </w:r>
        <w:r w:rsidRPr="00140A8C" w:rsidDel="00C21BF1">
          <w:rPr>
            <w:rFonts w:ascii="Garamond" w:hAnsi="Garamond"/>
            <w:i/>
            <w:sz w:val="22"/>
          </w:rPr>
          <w:delText xml:space="preserve"> </w:delText>
        </w:r>
      </w:del>
    </w:p>
    <w:p w:rsidR="004C4AF2" w:rsidDel="00C21BF1" w:rsidRDefault="004C4AF2" w:rsidP="004C4AF2">
      <w:pPr>
        <w:widowControl w:val="0"/>
        <w:autoSpaceDE w:val="0"/>
        <w:autoSpaceDN w:val="0"/>
        <w:adjustRightInd w:val="0"/>
        <w:rPr>
          <w:del w:id="432" w:author="SAS" w:date="2010-11-24T12:14:00Z"/>
          <w:rFonts w:ascii="Garamond" w:hAnsi="Garamond" w:cs="Helvetica"/>
          <w:sz w:val="16"/>
          <w:szCs w:val="32"/>
          <w:lang w:eastAsia="en-US"/>
        </w:rPr>
      </w:pPr>
    </w:p>
    <w:p w:rsidR="004C4AF2" w:rsidRPr="00C24DFA" w:rsidDel="00000C0E" w:rsidRDefault="004C4AF2" w:rsidP="004C4AF2">
      <w:pPr>
        <w:widowControl w:val="0"/>
        <w:autoSpaceDE w:val="0"/>
        <w:autoSpaceDN w:val="0"/>
        <w:adjustRightInd w:val="0"/>
        <w:rPr>
          <w:del w:id="433" w:author="SAS" w:date="2010-10-07T23:50:00Z"/>
          <w:rFonts w:ascii="Garamond" w:hAnsi="Garamond" w:cs="Helvetica"/>
          <w:sz w:val="16"/>
          <w:szCs w:val="32"/>
          <w:lang w:eastAsia="en-US"/>
        </w:rPr>
      </w:pPr>
      <w:del w:id="434" w:author="SAS" w:date="2010-10-07T23:50:00Z">
        <w:r w:rsidDel="00000C0E">
          <w:rPr>
            <w:rFonts w:ascii="Garamond" w:hAnsi="Garamond" w:cs="Helvetica"/>
            <w:b/>
            <w:sz w:val="16"/>
            <w:szCs w:val="32"/>
            <w:lang w:eastAsia="en-US"/>
          </w:rPr>
          <w:delText xml:space="preserve">What is essential in the following </w:delText>
        </w:r>
        <w:r w:rsidRPr="00C24DFA" w:rsidDel="00000C0E">
          <w:rPr>
            <w:rFonts w:ascii="Garamond" w:hAnsi="Garamond" w:cs="Helvetica"/>
            <w:b/>
            <w:sz w:val="16"/>
            <w:szCs w:val="32"/>
            <w:lang w:eastAsia="en-US"/>
          </w:rPr>
          <w:delText>statement that is not above?</w:delText>
        </w:r>
        <w:r w:rsidDel="00000C0E">
          <w:rPr>
            <w:rFonts w:ascii="Garamond" w:hAnsi="Garamond" w:cs="Helvetica"/>
            <w:sz w:val="16"/>
            <w:szCs w:val="32"/>
            <w:lang w:eastAsia="en-US"/>
          </w:rPr>
          <w:delText xml:space="preserve">  </w:delText>
        </w:r>
        <w:r w:rsidRPr="00C24DFA" w:rsidDel="00000C0E">
          <w:rPr>
            <w:rFonts w:ascii="Garamond" w:hAnsi="Garamond" w:cs="Helvetica"/>
            <w:sz w:val="16"/>
            <w:szCs w:val="32"/>
            <w:lang w:eastAsia="en-US"/>
          </w:rPr>
          <w:delText>Third grade Social Studies includes an in-depth exploration of geographic knowledge and skills.  Students gain perspective of what defines a community and how that community perspective influences our past, present, and future.  In learning how to distinguish between different types of resources, renewable, natural, human, and non-renewable, Third grade students also explore the relationship between these resources and a community &amp; individuals needs and wants. Students also share and discuss current local and worldwide events, especially those to which they can relate.</w:delText>
        </w:r>
      </w:del>
    </w:p>
    <w:p w:rsidR="004C4AF2" w:rsidDel="00000C0E" w:rsidRDefault="004C4AF2" w:rsidP="004C4AF2">
      <w:pPr>
        <w:widowControl w:val="0"/>
        <w:autoSpaceDE w:val="0"/>
        <w:autoSpaceDN w:val="0"/>
        <w:adjustRightInd w:val="0"/>
        <w:rPr>
          <w:del w:id="435" w:author="SAS" w:date="2010-10-07T23:50:00Z"/>
          <w:rFonts w:ascii="Garamond" w:hAnsi="Garamond" w:cs="Helvetica"/>
          <w:sz w:val="20"/>
          <w:szCs w:val="32"/>
          <w:lang w:eastAsia="en-US"/>
        </w:rPr>
      </w:pPr>
    </w:p>
    <w:p w:rsidR="004C4AF2" w:rsidRPr="006659A9" w:rsidDel="00C21BF1" w:rsidRDefault="004C4AF2" w:rsidP="004C4AF2">
      <w:pPr>
        <w:jc w:val="center"/>
        <w:rPr>
          <w:del w:id="436" w:author="SAS" w:date="2010-11-24T12:14:00Z"/>
          <w:rFonts w:ascii="Garamond" w:hAnsi="Garamond"/>
          <w:b/>
        </w:rPr>
      </w:pPr>
      <w:del w:id="437" w:author="SAS" w:date="2010-10-07T23:50:00Z">
        <w:r w:rsidDel="00000C0E">
          <w:rPr>
            <w:rFonts w:ascii="Garamond" w:hAnsi="Garamond"/>
            <w:b/>
          </w:rPr>
          <w:br w:type="page"/>
        </w:r>
      </w:del>
      <w:del w:id="438" w:author="SAS" w:date="2010-11-24T12:14:00Z">
        <w:r w:rsidRPr="006659A9" w:rsidDel="00C21BF1">
          <w:rPr>
            <w:rFonts w:ascii="Garamond" w:hAnsi="Garamond"/>
            <w:b/>
          </w:rPr>
          <w:delText>Primary Social Studies Summary Statements</w:delText>
        </w:r>
      </w:del>
    </w:p>
    <w:p w:rsidR="004C4AF2" w:rsidRPr="00D41C04" w:rsidDel="00C21BF1" w:rsidRDefault="004C4AF2" w:rsidP="004C4AF2">
      <w:pPr>
        <w:rPr>
          <w:del w:id="439" w:author="SAS" w:date="2010-11-24T12:14:00Z"/>
          <w:rFonts w:ascii="Garamond" w:hAnsi="Garamond"/>
          <w:b/>
        </w:rPr>
      </w:pPr>
      <w:del w:id="440" w:author="SAS" w:date="2010-11-24T12:14:00Z">
        <w:r w:rsidRPr="00D41C04" w:rsidDel="00C21BF1">
          <w:rPr>
            <w:rFonts w:ascii="Garamond" w:hAnsi="Garamond"/>
            <w:b/>
          </w:rPr>
          <w:delText>Grade 2</w:delText>
        </w:r>
      </w:del>
    </w:p>
    <w:p w:rsidR="004C4AF2" w:rsidRPr="007E0792" w:rsidDel="00C21BF1" w:rsidRDefault="004C4AF2" w:rsidP="004C4AF2">
      <w:pPr>
        <w:rPr>
          <w:del w:id="441" w:author="SAS" w:date="2010-11-24T12:14:00Z"/>
          <w:rFonts w:ascii="Garamond" w:hAnsi="Garamond" w:cs="Helvetica"/>
          <w:sz w:val="20"/>
          <w:szCs w:val="32"/>
          <w:lang w:eastAsia="en-US"/>
        </w:rPr>
      </w:pPr>
      <w:del w:id="442" w:author="SAS" w:date="2010-11-24T12:14:00Z">
        <w:r w:rsidRPr="007E0792" w:rsidDel="00C21BF1">
          <w:rPr>
            <w:rFonts w:ascii="Garamond" w:hAnsi="Garamond" w:cs="Helvetica"/>
            <w:sz w:val="20"/>
            <w:szCs w:val="32"/>
            <w:lang w:eastAsia="en-US"/>
          </w:rPr>
          <w:delText>Second grade Social Studies focuses on people who influence our lives. Students enrich their appreciation of their own family culture and demonstrate respect for the diversity of cultures.</w:delText>
        </w:r>
      </w:del>
    </w:p>
    <w:p w:rsidR="004C4AF2" w:rsidRPr="00D41C04" w:rsidDel="00C21BF1" w:rsidRDefault="004C4AF2" w:rsidP="004C4AF2">
      <w:pPr>
        <w:rPr>
          <w:del w:id="443" w:author="SAS" w:date="2010-11-24T12:14:00Z"/>
          <w:rFonts w:ascii="Garamond" w:hAnsi="Garamond"/>
          <w:b/>
        </w:rPr>
      </w:pPr>
    </w:p>
    <w:p w:rsidR="004C4AF2" w:rsidRPr="00D41C04" w:rsidDel="00C21BF1" w:rsidRDefault="004C4AF2" w:rsidP="004C4AF2">
      <w:pPr>
        <w:rPr>
          <w:del w:id="444" w:author="SAS" w:date="2010-11-24T12:14:00Z"/>
          <w:rFonts w:ascii="Garamond" w:hAnsi="Garamond"/>
          <w:b/>
        </w:rPr>
      </w:pPr>
      <w:del w:id="445" w:author="SAS" w:date="2010-11-24T12:14:00Z">
        <w:r w:rsidRPr="00D41C04" w:rsidDel="00C21BF1">
          <w:rPr>
            <w:rFonts w:ascii="Garamond" w:hAnsi="Garamond"/>
            <w:b/>
          </w:rPr>
          <w:delText>Grade 1</w:delText>
        </w:r>
      </w:del>
    </w:p>
    <w:p w:rsidR="004C4AF2" w:rsidRPr="00D41C04" w:rsidDel="00C21BF1" w:rsidRDefault="004C4AF2" w:rsidP="004C4AF2">
      <w:pPr>
        <w:rPr>
          <w:del w:id="446" w:author="SAS" w:date="2010-11-24T12:14:00Z"/>
          <w:rFonts w:ascii="Garamond" w:hAnsi="Garamond" w:cs="Helvetica"/>
          <w:sz w:val="20"/>
          <w:szCs w:val="32"/>
          <w:lang w:eastAsia="en-US"/>
        </w:rPr>
      </w:pPr>
      <w:del w:id="447" w:author="SAS" w:date="2010-11-24T12:14:00Z">
        <w:r w:rsidRPr="00D41C04" w:rsidDel="00C21BF1">
          <w:rPr>
            <w:rFonts w:ascii="Garamond" w:hAnsi="Garamond" w:cs="Helvetica"/>
            <w:sz w:val="20"/>
            <w:szCs w:val="32"/>
            <w:lang w:eastAsia="en-US"/>
          </w:rPr>
          <w:delText>First grade Social Studies promotes awareness of social responsibilities and community service . Students develop an understanding of where they fit in social groups and an appreciation for cultural diversity as they explore their world.</w:delText>
        </w:r>
      </w:del>
    </w:p>
    <w:p w:rsidR="004C4AF2" w:rsidRPr="00D41C04" w:rsidDel="00C21BF1" w:rsidRDefault="004C4AF2" w:rsidP="004C4AF2">
      <w:pPr>
        <w:rPr>
          <w:del w:id="448" w:author="SAS" w:date="2010-11-24T12:14:00Z"/>
          <w:rFonts w:ascii="Garamond" w:hAnsi="Garamond"/>
          <w:b/>
        </w:rPr>
      </w:pPr>
    </w:p>
    <w:p w:rsidR="004C4AF2" w:rsidRPr="00D41C04" w:rsidDel="00C21BF1" w:rsidRDefault="004C4AF2" w:rsidP="004C4AF2">
      <w:pPr>
        <w:rPr>
          <w:del w:id="449" w:author="SAS" w:date="2010-11-24T12:14:00Z"/>
          <w:rFonts w:ascii="Garamond" w:hAnsi="Garamond"/>
          <w:b/>
        </w:rPr>
      </w:pPr>
      <w:del w:id="450" w:author="SAS" w:date="2010-11-24T12:14:00Z">
        <w:r w:rsidRPr="00D41C04" w:rsidDel="00C21BF1">
          <w:rPr>
            <w:rFonts w:ascii="Garamond" w:hAnsi="Garamond"/>
            <w:b/>
          </w:rPr>
          <w:delText>Kindergarten</w:delText>
        </w:r>
      </w:del>
    </w:p>
    <w:p w:rsidR="004C4AF2" w:rsidRPr="00D41C04" w:rsidDel="00C21BF1" w:rsidRDefault="004C4AF2" w:rsidP="004C4AF2">
      <w:pPr>
        <w:rPr>
          <w:del w:id="451" w:author="SAS" w:date="2010-11-24T12:14:00Z"/>
          <w:rFonts w:ascii="Garamond" w:hAnsi="Garamond"/>
          <w:b/>
          <w:sz w:val="20"/>
        </w:rPr>
      </w:pPr>
      <w:del w:id="452" w:author="SAS" w:date="2010-10-04T19:06:00Z">
        <w:r w:rsidRPr="00D41C04" w:rsidDel="00E95EB1">
          <w:rPr>
            <w:rFonts w:ascii="Garamond" w:hAnsi="Garamond" w:cs="Helvetica"/>
            <w:sz w:val="20"/>
            <w:szCs w:val="32"/>
            <w:lang w:eastAsia="en-US"/>
          </w:rPr>
          <w:delText>Social studies concerns relationships among and between people in their world.  </w:delText>
        </w:r>
      </w:del>
      <w:del w:id="453" w:author="SAS" w:date="2010-11-24T12:14:00Z">
        <w:r w:rsidRPr="00D41C04" w:rsidDel="00C21BF1">
          <w:rPr>
            <w:rFonts w:ascii="Garamond" w:hAnsi="Garamond" w:cs="Helvetica"/>
            <w:sz w:val="20"/>
            <w:szCs w:val="32"/>
            <w:lang w:eastAsia="en-US"/>
          </w:rPr>
          <w:delText>Social studies in kindergarten supports children’s understanding of themselves, their families, and a variety of places and cultures.  Students explore their responsibilities as members of their families and community, and begin to understand and embrace cultural diversity.  Students begin to explore the concept of community service.</w:delText>
        </w:r>
      </w:del>
    </w:p>
    <w:p w:rsidR="004C4AF2" w:rsidRPr="00D41C04" w:rsidDel="00C21BF1" w:rsidRDefault="004C4AF2" w:rsidP="004C4AF2">
      <w:pPr>
        <w:rPr>
          <w:del w:id="454" w:author="SAS" w:date="2010-11-24T12:14:00Z"/>
          <w:rFonts w:ascii="Garamond" w:hAnsi="Garamond"/>
          <w:b/>
        </w:rPr>
      </w:pPr>
    </w:p>
    <w:p w:rsidR="004C4AF2" w:rsidRPr="00D41C04" w:rsidDel="00C21BF1" w:rsidRDefault="004C4AF2" w:rsidP="004C4AF2">
      <w:pPr>
        <w:rPr>
          <w:del w:id="455" w:author="SAS" w:date="2010-11-24T12:14:00Z"/>
          <w:rFonts w:ascii="Garamond" w:hAnsi="Garamond"/>
          <w:b/>
        </w:rPr>
      </w:pPr>
      <w:del w:id="456" w:author="SAS" w:date="2010-11-24T12:14:00Z">
        <w:r w:rsidRPr="00D41C04" w:rsidDel="00C21BF1">
          <w:rPr>
            <w:rFonts w:ascii="Garamond" w:hAnsi="Garamond"/>
            <w:b/>
          </w:rPr>
          <w:delText>Pre-Kindergarten</w:delText>
        </w:r>
      </w:del>
    </w:p>
    <w:p w:rsidR="004C4AF2" w:rsidDel="00C21BF1" w:rsidRDefault="004C4AF2" w:rsidP="004C4AF2">
      <w:pPr>
        <w:rPr>
          <w:del w:id="457" w:author="SAS" w:date="2010-11-24T12:14:00Z"/>
          <w:rFonts w:ascii="Garamond" w:hAnsi="Garamond" w:cs="Helvetica"/>
          <w:sz w:val="20"/>
          <w:szCs w:val="32"/>
          <w:lang w:eastAsia="en-US"/>
        </w:rPr>
      </w:pPr>
      <w:del w:id="458" w:author="SAS" w:date="2010-11-24T12:14:00Z">
        <w:r w:rsidRPr="00D41C04" w:rsidDel="00C21BF1">
          <w:rPr>
            <w:rFonts w:ascii="Garamond" w:hAnsi="Garamond" w:cs="Helvetica"/>
            <w:sz w:val="20"/>
            <w:szCs w:val="32"/>
            <w:lang w:eastAsia="en-US"/>
          </w:rPr>
          <w:delText>Social studies concerns relationships among people and between people and the world in which they live.  Social studies in pre-kindergarten begins with supporting children’s understanding of themselves, their families, and their neighborhoods, and extends to understanding of other places, cultures and societies. Students are exposed to the concept of helping others in their families and community.</w:delText>
        </w:r>
      </w:del>
    </w:p>
    <w:p w:rsidR="004C4AF2" w:rsidDel="00C21BF1" w:rsidRDefault="004C4AF2" w:rsidP="004C4AF2">
      <w:pPr>
        <w:rPr>
          <w:del w:id="459" w:author="SAS" w:date="2010-11-24T12:14:00Z"/>
          <w:rFonts w:ascii="Garamond" w:hAnsi="Garamond" w:cs="Helvetica"/>
          <w:sz w:val="20"/>
          <w:szCs w:val="32"/>
          <w:lang w:eastAsia="en-US"/>
        </w:rPr>
      </w:pPr>
    </w:p>
    <w:p w:rsidR="004C4AF2" w:rsidRDefault="004C4AF2" w:rsidP="004C4AF2">
      <w:pPr>
        <w:widowControl w:val="0"/>
        <w:numPr>
          <w:ins w:id="460" w:author="Unknown"/>
        </w:numPr>
        <w:autoSpaceDE w:val="0"/>
        <w:autoSpaceDN w:val="0"/>
        <w:adjustRightInd w:val="0"/>
        <w:rPr>
          <w:rFonts w:ascii="Garamond" w:hAnsi="Garamond" w:cs="Helvetica"/>
          <w:sz w:val="20"/>
          <w:szCs w:val="32"/>
          <w:lang w:eastAsia="en-US"/>
        </w:rPr>
        <w:sectPr w:rsidR="004C4AF2">
          <w:type w:val="continuous"/>
          <w:pgSz w:w="11909" w:h="16834" w:code="9"/>
          <w:pgMar w:top="1440" w:right="1440" w:bottom="1440" w:left="1440" w:gutter="0"/>
          <w:titlePg/>
          <w:docGrid w:linePitch="360"/>
          <w:printerSettings r:id="rId21"/>
        </w:sectPr>
      </w:pPr>
    </w:p>
    <w:p w:rsidR="00C5497D" w:rsidRDefault="00C5497D">
      <w:pPr>
        <w:rPr>
          <w:del w:id="461" w:author="SAS" w:date="2010-11-24T12:18:00Z"/>
          <w:rFonts w:ascii="Garamond" w:hAnsi="Garamond" w:cs="Helvetica"/>
          <w:b/>
          <w:sz w:val="28"/>
          <w:szCs w:val="32"/>
          <w:u w:val="single"/>
          <w:lang w:eastAsia="en-US"/>
          <w:rPrChange w:id="462" w:author="SAS" w:date="2010-10-04T19:13:00Z">
            <w:rPr>
              <w:del w:id="463" w:author="SAS" w:date="2010-11-24T12:18:00Z"/>
              <w:rFonts w:ascii="Garamond" w:hAnsi="Garamond" w:cs="Helvetica"/>
              <w:sz w:val="20"/>
              <w:szCs w:val="32"/>
              <w:lang w:eastAsia="en-US"/>
            </w:rPr>
          </w:rPrChange>
        </w:rPr>
      </w:pPr>
    </w:p>
    <w:p w:rsidR="00C5497D" w:rsidRDefault="004C4AF2">
      <w:pPr>
        <w:pStyle w:val="TOCHeading"/>
        <w:rPr>
          <w:ins w:id="464" w:author="SAS" w:date="2010-11-24T12:16:00Z"/>
          <w:b w:val="0"/>
          <w:lang w:eastAsia="en-US"/>
        </w:rPr>
      </w:pPr>
      <w:ins w:id="465" w:author="SAS" w:date="2010-10-07T23:52:00Z">
        <w:r>
          <w:rPr>
            <w:b w:val="0"/>
            <w:lang w:eastAsia="en-US"/>
          </w:rPr>
          <w:t>Grade Level Readiness Standards</w:t>
        </w:r>
      </w:ins>
    </w:p>
    <w:p w:rsidR="004C4AF2" w:rsidRDefault="004C4AF2" w:rsidP="004C4AF2">
      <w:pPr>
        <w:numPr>
          <w:ins w:id="466" w:author="SAS" w:date="2010-11-24T12:16:00Z"/>
        </w:numPr>
        <w:rPr>
          <w:ins w:id="467" w:author="SAS" w:date="2010-11-24T12:16:00Z"/>
        </w:rPr>
      </w:pPr>
    </w:p>
    <w:tbl>
      <w:tblPr>
        <w:tblpPr w:leftFromText="180" w:rightFromText="180" w:vertAnchor="text" w:horzAnchor="page" w:tblpX="1909" w:tblpY="-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468" w:author="SAS" w:date="2010-11-30T21:25:00Z">
          <w:tblPr>
            <w:tblpPr w:leftFromText="180" w:rightFromText="180" w:vertAnchor="text" w:horzAnchor="page" w:tblpX="1909" w:tblpY="-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2178"/>
        <w:gridCol w:w="3030"/>
        <w:gridCol w:w="3030"/>
        <w:gridCol w:w="3030"/>
        <w:gridCol w:w="3030"/>
        <w:gridCol w:w="3030"/>
        <w:gridCol w:w="3030"/>
        <w:tblGridChange w:id="469">
          <w:tblGrid>
            <w:gridCol w:w="1442"/>
            <w:gridCol w:w="736"/>
            <w:gridCol w:w="2052"/>
            <w:gridCol w:w="978"/>
            <w:gridCol w:w="1810"/>
            <w:gridCol w:w="1220"/>
            <w:gridCol w:w="1568"/>
            <w:gridCol w:w="1462"/>
            <w:gridCol w:w="1326"/>
            <w:gridCol w:w="1704"/>
            <w:gridCol w:w="1084"/>
            <w:gridCol w:w="1946"/>
            <w:gridCol w:w="842"/>
            <w:gridCol w:w="2188"/>
          </w:tblGrid>
        </w:tblGridChange>
      </w:tblGrid>
      <w:tr w:rsidR="004E29AE" w:rsidRPr="00000C0E">
        <w:trPr>
          <w:cantSplit/>
          <w:tblHeader/>
          <w:ins w:id="470" w:author="SAS" w:date="2010-11-24T14:48:00Z"/>
          <w:trPrChange w:id="471" w:author="SAS" w:date="2010-11-30T21:25:00Z">
            <w:trPr>
              <w:gridAfter w:val="0"/>
            </w:trPr>
          </w:trPrChange>
        </w:trPr>
        <w:tc>
          <w:tcPr>
            <w:tcW w:w="2178" w:type="dxa"/>
            <w:tcPrChange w:id="472" w:author="SAS" w:date="2010-11-30T21:25:00Z">
              <w:tcPr>
                <w:tcW w:w="1442" w:type="dxa"/>
              </w:tcPr>
            </w:tcPrChange>
          </w:tcPr>
          <w:p w:rsidR="004E29AE" w:rsidRPr="00000C0E" w:rsidRDefault="004E29AE" w:rsidP="004C4AF2">
            <w:pPr>
              <w:pStyle w:val="TOCHeading"/>
              <w:numPr>
                <w:ins w:id="473" w:author="SAS" w:date="2010-11-24T14:48:00Z"/>
              </w:numPr>
              <w:spacing w:before="0" w:after="0"/>
              <w:rPr>
                <w:ins w:id="474" w:author="SAS" w:date="2010-11-24T14:48:00Z"/>
                <w:lang w:eastAsia="en-US"/>
              </w:rPr>
            </w:pPr>
          </w:p>
        </w:tc>
        <w:tc>
          <w:tcPr>
            <w:tcW w:w="3030" w:type="dxa"/>
            <w:tcPrChange w:id="475" w:author="SAS" w:date="2010-11-30T21:25:00Z">
              <w:tcPr>
                <w:tcW w:w="2788" w:type="dxa"/>
                <w:gridSpan w:val="2"/>
              </w:tcPr>
            </w:tcPrChange>
          </w:tcPr>
          <w:p w:rsidR="00CC5F43" w:rsidRDefault="00F40913">
            <w:pPr>
              <w:pStyle w:val="TOCHeading"/>
              <w:numPr>
                <w:ins w:id="476" w:author="SAS" w:date="2010-11-24T14:48:00Z"/>
              </w:numPr>
              <w:spacing w:before="0" w:after="0"/>
              <w:rPr>
                <w:ins w:id="477" w:author="SAS" w:date="2010-11-24T14:48:00Z"/>
                <w:lang w:eastAsia="en-US"/>
              </w:rPr>
              <w:pPrChange w:id="478" w:author="SAS" w:date="2010-12-01T06:39:00Z">
                <w:pPr>
                  <w:pStyle w:val="TOCHeading"/>
                  <w:framePr w:hSpace="180" w:wrap="around" w:vAnchor="text" w:hAnchor="page" w:x="1909" w:y="-79"/>
                  <w:spacing w:before="0" w:after="0"/>
                </w:pPr>
              </w:pPrChange>
            </w:pPr>
            <w:ins w:id="479" w:author="SAS" w:date="2010-12-01T06:39:00Z">
              <w:r>
                <w:rPr>
                  <w:lang w:eastAsia="en-US"/>
                </w:rPr>
                <w:t>Grade 5</w:t>
              </w:r>
            </w:ins>
          </w:p>
        </w:tc>
        <w:tc>
          <w:tcPr>
            <w:tcW w:w="3030" w:type="dxa"/>
            <w:tcPrChange w:id="480" w:author="SAS" w:date="2010-11-30T21:25:00Z">
              <w:tcPr>
                <w:tcW w:w="2788" w:type="dxa"/>
                <w:gridSpan w:val="2"/>
              </w:tcPr>
            </w:tcPrChange>
          </w:tcPr>
          <w:p w:rsidR="004E29AE" w:rsidRPr="00D84B9E" w:rsidRDefault="00F40913" w:rsidP="004C4AF2">
            <w:pPr>
              <w:pStyle w:val="TOCHeading"/>
              <w:numPr>
                <w:ins w:id="481" w:author="SAS" w:date="2010-11-24T14:48:00Z"/>
              </w:numPr>
              <w:spacing w:before="0" w:after="0"/>
              <w:rPr>
                <w:ins w:id="482" w:author="SAS" w:date="2010-11-30T20:37:00Z"/>
                <w:lang w:eastAsia="en-US"/>
              </w:rPr>
            </w:pPr>
            <w:ins w:id="483" w:author="SAS" w:date="2010-12-01T06:39:00Z">
              <w:r w:rsidRPr="00D84B9E">
                <w:rPr>
                  <w:lang w:eastAsia="en-US"/>
                </w:rPr>
                <w:t>6-8</w:t>
              </w:r>
            </w:ins>
          </w:p>
        </w:tc>
        <w:tc>
          <w:tcPr>
            <w:tcW w:w="3030" w:type="dxa"/>
            <w:tcPrChange w:id="484" w:author="SAS" w:date="2010-11-30T21:25:00Z">
              <w:tcPr>
                <w:tcW w:w="2788" w:type="dxa"/>
                <w:gridSpan w:val="2"/>
              </w:tcPr>
            </w:tcPrChange>
          </w:tcPr>
          <w:p w:rsidR="004E29AE" w:rsidRDefault="004E29AE" w:rsidP="004C4AF2">
            <w:pPr>
              <w:pStyle w:val="TOCHeading"/>
              <w:numPr>
                <w:ins w:id="485" w:author="SAS" w:date="2010-11-24T14:48:00Z"/>
              </w:numPr>
              <w:spacing w:before="0" w:after="0"/>
              <w:rPr>
                <w:ins w:id="486" w:author="SAS" w:date="2010-11-30T20:37:00Z"/>
                <w:lang w:eastAsia="en-US"/>
              </w:rPr>
            </w:pPr>
            <w:ins w:id="487" w:author="SAS" w:date="2010-11-30T20:38:00Z">
              <w:r>
                <w:rPr>
                  <w:lang w:eastAsia="en-US"/>
                </w:rPr>
                <w:t>Grade 6</w:t>
              </w:r>
            </w:ins>
          </w:p>
        </w:tc>
        <w:tc>
          <w:tcPr>
            <w:tcW w:w="3030" w:type="dxa"/>
            <w:tcPrChange w:id="488" w:author="SAS" w:date="2010-11-30T21:25:00Z">
              <w:tcPr>
                <w:tcW w:w="2788" w:type="dxa"/>
                <w:gridSpan w:val="2"/>
              </w:tcPr>
            </w:tcPrChange>
          </w:tcPr>
          <w:p w:rsidR="00CC5F43" w:rsidRDefault="004E29AE">
            <w:pPr>
              <w:pStyle w:val="TOCHeading"/>
              <w:numPr>
                <w:ins w:id="489" w:author="SAS" w:date="2010-11-24T14:48:00Z"/>
              </w:numPr>
              <w:spacing w:before="0" w:after="0"/>
              <w:rPr>
                <w:ins w:id="490" w:author="SAS" w:date="2010-11-30T20:37:00Z"/>
                <w:lang w:eastAsia="en-US"/>
              </w:rPr>
              <w:pPrChange w:id="491" w:author="SAS" w:date="2010-12-01T10:10:00Z">
                <w:pPr>
                  <w:pStyle w:val="TOCHeading"/>
                  <w:framePr w:hSpace="180" w:wrap="around" w:vAnchor="text" w:hAnchor="page" w:x="1909" w:y="-79"/>
                  <w:spacing w:before="0" w:after="0"/>
                </w:pPr>
              </w:pPrChange>
            </w:pPr>
            <w:ins w:id="492" w:author="SAS" w:date="2010-11-30T20:37:00Z">
              <w:r>
                <w:rPr>
                  <w:lang w:eastAsia="en-US"/>
                </w:rPr>
                <w:t xml:space="preserve">Grade </w:t>
              </w:r>
            </w:ins>
            <w:ins w:id="493" w:author="SAS" w:date="2010-12-01T10:10:00Z">
              <w:r w:rsidR="00B06069">
                <w:rPr>
                  <w:lang w:eastAsia="en-US"/>
                </w:rPr>
                <w:t>7</w:t>
              </w:r>
            </w:ins>
          </w:p>
        </w:tc>
        <w:tc>
          <w:tcPr>
            <w:tcW w:w="3030" w:type="dxa"/>
            <w:tcPrChange w:id="494" w:author="SAS" w:date="2010-11-30T21:25:00Z">
              <w:tcPr>
                <w:tcW w:w="2788" w:type="dxa"/>
                <w:gridSpan w:val="2"/>
              </w:tcPr>
            </w:tcPrChange>
          </w:tcPr>
          <w:p w:rsidR="004E29AE" w:rsidRPr="00D84B9E" w:rsidRDefault="004E29AE" w:rsidP="004C4AF2">
            <w:pPr>
              <w:pStyle w:val="TOCHeading"/>
              <w:numPr>
                <w:ins w:id="495" w:author="SAS" w:date="2010-11-24T14:48:00Z"/>
              </w:numPr>
              <w:spacing w:before="0" w:after="0"/>
              <w:rPr>
                <w:ins w:id="496" w:author="SAS" w:date="2010-11-30T20:37:00Z"/>
                <w:lang w:eastAsia="en-US"/>
              </w:rPr>
            </w:pPr>
            <w:ins w:id="497" w:author="SAS" w:date="2010-11-30T20:37:00Z">
              <w:r>
                <w:rPr>
                  <w:lang w:eastAsia="en-US"/>
                </w:rPr>
                <w:t>Grade 8</w:t>
              </w:r>
            </w:ins>
          </w:p>
        </w:tc>
        <w:tc>
          <w:tcPr>
            <w:tcW w:w="3030" w:type="dxa"/>
            <w:tcPrChange w:id="498" w:author="SAS" w:date="2010-11-30T21:25:00Z">
              <w:tcPr>
                <w:tcW w:w="2788" w:type="dxa"/>
                <w:gridSpan w:val="2"/>
              </w:tcPr>
            </w:tcPrChange>
          </w:tcPr>
          <w:p w:rsidR="004E29AE" w:rsidRDefault="004E29AE" w:rsidP="004C4AF2">
            <w:pPr>
              <w:pStyle w:val="TOCHeading"/>
              <w:numPr>
                <w:ins w:id="499" w:author="SAS" w:date="2010-11-24T14:48:00Z"/>
              </w:numPr>
              <w:spacing w:before="0" w:after="0"/>
              <w:rPr>
                <w:ins w:id="500" w:author="SAS" w:date="2010-11-30T20:38:00Z"/>
                <w:lang w:eastAsia="en-US"/>
              </w:rPr>
            </w:pPr>
            <w:ins w:id="501" w:author="SAS" w:date="2010-11-30T20:38:00Z">
              <w:r>
                <w:rPr>
                  <w:lang w:eastAsia="en-US"/>
                </w:rPr>
                <w:t>Grade 9</w:t>
              </w:r>
            </w:ins>
          </w:p>
        </w:tc>
      </w:tr>
      <w:tr w:rsidR="004E29AE" w:rsidRPr="0062156F">
        <w:trPr>
          <w:cantSplit/>
          <w:ins w:id="502" w:author="SAS" w:date="2010-11-24T14:48:00Z"/>
          <w:trPrChange w:id="503" w:author="SAS" w:date="2010-11-30T21:25:00Z">
            <w:trPr>
              <w:gridAfter w:val="0"/>
            </w:trPr>
          </w:trPrChange>
        </w:trPr>
        <w:tc>
          <w:tcPr>
            <w:tcW w:w="2178" w:type="dxa"/>
            <w:tcPrChange w:id="504" w:author="SAS" w:date="2010-11-30T21:25:00Z">
              <w:tcPr>
                <w:tcW w:w="1442" w:type="dxa"/>
              </w:tcPr>
            </w:tcPrChange>
          </w:tcPr>
          <w:p w:rsidR="00CC5F43" w:rsidRDefault="00AD319B">
            <w:pPr>
              <w:widowControl w:val="0"/>
              <w:numPr>
                <w:ins w:id="505" w:author="SAS" w:date="2010-11-30T20:39:00Z"/>
              </w:numPr>
              <w:autoSpaceDE w:val="0"/>
              <w:autoSpaceDN w:val="0"/>
              <w:adjustRightInd w:val="0"/>
              <w:rPr>
                <w:ins w:id="506" w:author="SAS" w:date="2010-11-30T20:39:00Z"/>
                <w:rFonts w:ascii="Verdana" w:hAnsi="Verdana" w:cs="Verdana"/>
                <w:b/>
                <w:bCs/>
                <w:sz w:val="18"/>
                <w:szCs w:val="18"/>
                <w:rPrChange w:id="507" w:author="SAS" w:date="2010-12-01T06:40:00Z">
                  <w:rPr>
                    <w:ins w:id="508" w:author="SAS" w:date="2010-11-30T20:39:00Z"/>
                    <w:rFonts w:ascii="Garamond" w:hAnsi="Garamond" w:cs="Verdana"/>
                    <w:b/>
                    <w:bCs/>
                    <w:sz w:val="22"/>
                    <w:szCs w:val="22"/>
                  </w:rPr>
                </w:rPrChange>
              </w:rPr>
              <w:pPrChange w:id="509" w:author="SAS" w:date="2010-11-30T20:39:00Z">
                <w:pPr>
                  <w:framePr w:hSpace="180" w:wrap="around" w:vAnchor="text" w:hAnchor="page" w:x="1909" w:y="-79"/>
                  <w:widowControl w:val="0"/>
                  <w:autoSpaceDE w:val="0"/>
                  <w:autoSpaceDN w:val="0"/>
                  <w:adjustRightInd w:val="0"/>
                  <w:spacing w:line="320" w:lineRule="atLeast"/>
                </w:pPr>
              </w:pPrChange>
            </w:pPr>
            <w:ins w:id="510" w:author="SAS" w:date="2010-11-30T20:39:00Z">
              <w:r w:rsidRPr="00AD319B">
                <w:rPr>
                  <w:rFonts w:ascii="Verdana" w:hAnsi="Verdana" w:cs="Verdana"/>
                  <w:b/>
                  <w:bCs/>
                  <w:sz w:val="18"/>
                  <w:szCs w:val="18"/>
                  <w:rPrChange w:id="511" w:author="SAS" w:date="2010-12-01T06:40:00Z">
                    <w:rPr>
                      <w:rFonts w:ascii="Garamond" w:hAnsi="Garamond" w:cs="Verdana"/>
                      <w:b/>
                      <w:bCs/>
                      <w:sz w:val="22"/>
                      <w:szCs w:val="22"/>
                    </w:rPr>
                  </w:rPrChange>
                </w:rPr>
                <w:t>Standard I Analyze how individuals, groups, and institutions create and change structures of power, authority, and governance</w:t>
              </w:r>
            </w:ins>
          </w:p>
          <w:p w:rsidR="004E29AE" w:rsidRPr="0062156F" w:rsidRDefault="004E29AE" w:rsidP="004C4AF2">
            <w:pPr>
              <w:pStyle w:val="TOCHeading"/>
              <w:numPr>
                <w:ins w:id="512" w:author="SAS" w:date="2010-11-24T14:48:00Z"/>
              </w:numPr>
              <w:spacing w:before="0" w:after="0"/>
              <w:jc w:val="left"/>
              <w:rPr>
                <w:ins w:id="513" w:author="SAS" w:date="2010-11-24T14:48:00Z"/>
                <w:sz w:val="24"/>
                <w:lang w:eastAsia="en-US"/>
              </w:rPr>
            </w:pPr>
          </w:p>
        </w:tc>
        <w:tc>
          <w:tcPr>
            <w:tcW w:w="3030" w:type="dxa"/>
            <w:tcPrChange w:id="514" w:author="SAS" w:date="2010-11-30T21:25:00Z">
              <w:tcPr>
                <w:tcW w:w="2788" w:type="dxa"/>
                <w:gridSpan w:val="2"/>
              </w:tcPr>
            </w:tcPrChange>
          </w:tcPr>
          <w:p w:rsidR="004E29AE" w:rsidRPr="0062156F" w:rsidRDefault="004E29AE" w:rsidP="004C4AF2">
            <w:pPr>
              <w:pStyle w:val="TOCHeading"/>
              <w:numPr>
                <w:ins w:id="515" w:author="SAS" w:date="2010-11-24T14:48:00Z"/>
              </w:numPr>
              <w:spacing w:before="0" w:after="0"/>
              <w:jc w:val="left"/>
              <w:rPr>
                <w:ins w:id="516" w:author="SAS" w:date="2010-11-24T14:48:00Z"/>
                <w:b w:val="0"/>
                <w:lang w:eastAsia="en-US"/>
              </w:rPr>
            </w:pPr>
          </w:p>
        </w:tc>
        <w:tc>
          <w:tcPr>
            <w:tcW w:w="3030" w:type="dxa"/>
            <w:tcPrChange w:id="517" w:author="SAS" w:date="2010-11-30T21:25:00Z">
              <w:tcPr>
                <w:tcW w:w="2788" w:type="dxa"/>
                <w:gridSpan w:val="2"/>
              </w:tcPr>
            </w:tcPrChange>
          </w:tcPr>
          <w:p w:rsidR="004E29AE" w:rsidRPr="0062156F" w:rsidRDefault="004E29AE" w:rsidP="004C4AF2">
            <w:pPr>
              <w:pStyle w:val="TOCHeading"/>
              <w:numPr>
                <w:ins w:id="518" w:author="SAS" w:date="2010-11-24T14:48:00Z"/>
              </w:numPr>
              <w:spacing w:before="0" w:after="0"/>
              <w:jc w:val="left"/>
              <w:rPr>
                <w:ins w:id="519" w:author="SAS" w:date="2010-11-30T20:37:00Z"/>
                <w:b w:val="0"/>
                <w:lang w:eastAsia="en-US"/>
              </w:rPr>
            </w:pPr>
          </w:p>
        </w:tc>
        <w:tc>
          <w:tcPr>
            <w:tcW w:w="3030" w:type="dxa"/>
            <w:tcPrChange w:id="520" w:author="SAS" w:date="2010-11-30T21:25:00Z">
              <w:tcPr>
                <w:tcW w:w="2788" w:type="dxa"/>
                <w:gridSpan w:val="2"/>
              </w:tcPr>
            </w:tcPrChange>
          </w:tcPr>
          <w:p w:rsidR="00CC5F43" w:rsidRDefault="00CC5F43">
            <w:pPr>
              <w:pStyle w:val="TOCHeading"/>
              <w:numPr>
                <w:ins w:id="521" w:author="SAS" w:date="2010-11-24T14:48:00Z"/>
              </w:numPr>
              <w:tabs>
                <w:tab w:val="left" w:pos="8550"/>
              </w:tabs>
              <w:spacing w:before="0" w:after="0"/>
              <w:jc w:val="left"/>
              <w:rPr>
                <w:ins w:id="522" w:author="SAS" w:date="2010-11-30T20:37:00Z"/>
                <w:b w:val="0"/>
                <w:lang w:eastAsia="en-US"/>
              </w:rPr>
              <w:pPrChange w:id="523" w:author="SAS" w:date="2010-11-30T20:42:00Z">
                <w:pPr>
                  <w:pStyle w:val="TOCHeading"/>
                  <w:framePr w:hSpace="180" w:wrap="around" w:vAnchor="text" w:hAnchor="page" w:x="1909" w:y="-79"/>
                  <w:spacing w:before="0" w:after="0"/>
                  <w:jc w:val="left"/>
                </w:pPr>
              </w:pPrChange>
            </w:pPr>
          </w:p>
        </w:tc>
        <w:tc>
          <w:tcPr>
            <w:tcW w:w="3030" w:type="dxa"/>
            <w:tcPrChange w:id="524" w:author="SAS" w:date="2010-11-30T21:25:00Z">
              <w:tcPr>
                <w:tcW w:w="2788" w:type="dxa"/>
                <w:gridSpan w:val="2"/>
              </w:tcPr>
            </w:tcPrChange>
          </w:tcPr>
          <w:p w:rsidR="004E29AE" w:rsidRPr="0062156F" w:rsidRDefault="004E29AE" w:rsidP="004C4AF2">
            <w:pPr>
              <w:pStyle w:val="TOCHeading"/>
              <w:numPr>
                <w:ins w:id="525" w:author="SAS" w:date="2010-11-24T14:48:00Z"/>
              </w:numPr>
              <w:spacing w:before="0" w:after="0"/>
              <w:jc w:val="left"/>
              <w:rPr>
                <w:ins w:id="526" w:author="SAS" w:date="2010-11-30T20:37:00Z"/>
                <w:b w:val="0"/>
                <w:lang w:eastAsia="en-US"/>
              </w:rPr>
            </w:pPr>
          </w:p>
        </w:tc>
        <w:tc>
          <w:tcPr>
            <w:tcW w:w="3030" w:type="dxa"/>
            <w:tcPrChange w:id="527" w:author="SAS" w:date="2010-11-30T21:25:00Z">
              <w:tcPr>
                <w:tcW w:w="2788" w:type="dxa"/>
                <w:gridSpan w:val="2"/>
              </w:tcPr>
            </w:tcPrChange>
          </w:tcPr>
          <w:p w:rsidR="004E29AE" w:rsidRPr="0062156F" w:rsidRDefault="004E29AE" w:rsidP="004C4AF2">
            <w:pPr>
              <w:pStyle w:val="TOCHeading"/>
              <w:numPr>
                <w:ins w:id="528" w:author="SAS" w:date="2010-11-24T14:48:00Z"/>
              </w:numPr>
              <w:spacing w:before="0" w:after="0"/>
              <w:jc w:val="left"/>
              <w:rPr>
                <w:ins w:id="529" w:author="SAS" w:date="2010-11-30T20:37:00Z"/>
                <w:b w:val="0"/>
                <w:lang w:eastAsia="en-US"/>
              </w:rPr>
            </w:pPr>
          </w:p>
        </w:tc>
        <w:tc>
          <w:tcPr>
            <w:tcW w:w="3030" w:type="dxa"/>
            <w:tcPrChange w:id="530" w:author="SAS" w:date="2010-11-30T21:25:00Z">
              <w:tcPr>
                <w:tcW w:w="2788" w:type="dxa"/>
                <w:gridSpan w:val="2"/>
              </w:tcPr>
            </w:tcPrChange>
          </w:tcPr>
          <w:p w:rsidR="004E29AE" w:rsidRPr="0062156F" w:rsidRDefault="004E29AE" w:rsidP="004C4AF2">
            <w:pPr>
              <w:pStyle w:val="TOCHeading"/>
              <w:numPr>
                <w:ins w:id="531" w:author="SAS" w:date="2010-11-24T14:48:00Z"/>
              </w:numPr>
              <w:spacing w:before="0" w:after="0"/>
              <w:jc w:val="left"/>
              <w:rPr>
                <w:ins w:id="532" w:author="SAS" w:date="2010-11-30T20:38:00Z"/>
                <w:b w:val="0"/>
                <w:lang w:eastAsia="en-US"/>
              </w:rPr>
            </w:pPr>
          </w:p>
        </w:tc>
      </w:tr>
      <w:tr w:rsidR="004E29AE" w:rsidRPr="0062156F">
        <w:trPr>
          <w:cantSplit/>
          <w:ins w:id="533" w:author="SAS" w:date="2010-11-24T14:48:00Z"/>
          <w:trPrChange w:id="534" w:author="SAS" w:date="2010-11-30T21:25:00Z">
            <w:trPr>
              <w:gridAfter w:val="0"/>
            </w:trPr>
          </w:trPrChange>
        </w:trPr>
        <w:tc>
          <w:tcPr>
            <w:tcW w:w="2178" w:type="dxa"/>
            <w:tcPrChange w:id="535" w:author="SAS" w:date="2010-11-30T21:25:00Z">
              <w:tcPr>
                <w:tcW w:w="1442" w:type="dxa"/>
              </w:tcPr>
            </w:tcPrChange>
          </w:tcPr>
          <w:p w:rsidR="000F4E77" w:rsidRDefault="000F4E77" w:rsidP="000F4E77">
            <w:pPr>
              <w:widowControl w:val="0"/>
              <w:numPr>
                <w:ins w:id="536" w:author="SAS" w:date="2010-11-30T20:46:00Z"/>
              </w:numPr>
              <w:autoSpaceDE w:val="0"/>
              <w:autoSpaceDN w:val="0"/>
              <w:adjustRightInd w:val="0"/>
              <w:spacing w:line="200" w:lineRule="atLeast"/>
              <w:rPr>
                <w:ins w:id="537" w:author="SAS" w:date="2010-11-30T20:46:00Z"/>
                <w:rFonts w:ascii="Verdana" w:hAnsi="Verdana" w:cs="Verdana"/>
                <w:sz w:val="22"/>
                <w:szCs w:val="22"/>
              </w:rPr>
            </w:pPr>
            <w:ins w:id="538" w:author="SAS" w:date="2010-11-30T20:46:00Z">
              <w:r>
                <w:rPr>
                  <w:rFonts w:ascii="Verdana" w:hAnsi="Verdana" w:cs="Verdana"/>
                  <w:b/>
                  <w:bCs/>
                  <w:sz w:val="18"/>
                  <w:szCs w:val="18"/>
                </w:rPr>
                <w:t>Standard II Explore and apply geographic knowledge and skills</w:t>
              </w:r>
            </w:ins>
          </w:p>
          <w:p w:rsidR="004E29AE" w:rsidRPr="0062156F" w:rsidRDefault="004E29AE" w:rsidP="004C4AF2">
            <w:pPr>
              <w:pStyle w:val="TOCHeading"/>
              <w:numPr>
                <w:ins w:id="539" w:author="SAS" w:date="2010-11-24T14:48:00Z"/>
              </w:numPr>
              <w:spacing w:before="0" w:after="0"/>
              <w:jc w:val="left"/>
              <w:rPr>
                <w:ins w:id="540" w:author="SAS" w:date="2010-11-24T14:48:00Z"/>
                <w:sz w:val="24"/>
                <w:lang w:eastAsia="en-US"/>
              </w:rPr>
            </w:pPr>
          </w:p>
        </w:tc>
        <w:tc>
          <w:tcPr>
            <w:tcW w:w="3030" w:type="dxa"/>
            <w:tcPrChange w:id="541" w:author="SAS" w:date="2010-11-30T21:25:00Z">
              <w:tcPr>
                <w:tcW w:w="2788" w:type="dxa"/>
                <w:gridSpan w:val="2"/>
              </w:tcPr>
            </w:tcPrChange>
          </w:tcPr>
          <w:p w:rsidR="004E29AE" w:rsidRPr="0062156F" w:rsidRDefault="004E29AE" w:rsidP="004C4AF2">
            <w:pPr>
              <w:pStyle w:val="NoteLevel2"/>
              <w:numPr>
                <w:ilvl w:val="0"/>
                <w:numId w:val="0"/>
                <w:ins w:id="542" w:author="SAS" w:date="2010-11-24T14:48:00Z"/>
              </w:numPr>
              <w:rPr>
                <w:ins w:id="543" w:author="SAS" w:date="2010-11-24T14:48:00Z"/>
                <w:rFonts w:ascii="Garamond" w:hAnsi="Garamond"/>
                <w:sz w:val="20"/>
              </w:rPr>
            </w:pPr>
            <w:ins w:id="544" w:author="SAS" w:date="2010-11-24T14:48:00Z">
              <w:r w:rsidRPr="0062156F">
                <w:rPr>
                  <w:rFonts w:ascii="Garamond" w:hAnsi="Garamond"/>
                  <w:sz w:val="20"/>
                </w:rPr>
                <w:t xml:space="preserve">Know and use the basic features of a globe and maps </w:t>
              </w:r>
            </w:ins>
          </w:p>
          <w:p w:rsidR="004E29AE" w:rsidRPr="0062156F" w:rsidRDefault="004E29AE" w:rsidP="004C4AF2">
            <w:pPr>
              <w:pStyle w:val="TOCHeading"/>
              <w:numPr>
                <w:ins w:id="545" w:author="SAS" w:date="2010-11-24T14:48:00Z"/>
              </w:numPr>
              <w:spacing w:before="0" w:after="0"/>
              <w:jc w:val="left"/>
              <w:rPr>
                <w:ins w:id="546" w:author="SAS" w:date="2010-11-24T14:48:00Z"/>
                <w:b w:val="0"/>
                <w:lang w:eastAsia="en-US"/>
              </w:rPr>
            </w:pPr>
          </w:p>
          <w:p w:rsidR="004E29AE" w:rsidRPr="0062156F" w:rsidRDefault="004E29AE" w:rsidP="004C4AF2">
            <w:pPr>
              <w:pStyle w:val="NoteLevel2"/>
              <w:numPr>
                <w:ilvl w:val="0"/>
                <w:numId w:val="0"/>
                <w:ins w:id="547" w:author="SAS" w:date="2010-11-24T14:48:00Z"/>
              </w:numPr>
              <w:rPr>
                <w:ins w:id="548" w:author="SAS" w:date="2010-11-24T14:48:00Z"/>
                <w:rFonts w:ascii="Times New Roman" w:eastAsia="SimSun" w:hAnsi="Times New Roman"/>
                <w:lang w:eastAsia="zh-CN"/>
              </w:rPr>
            </w:pPr>
          </w:p>
          <w:p w:rsidR="004E29AE" w:rsidRPr="0062156F" w:rsidRDefault="004E29AE" w:rsidP="004C4AF2">
            <w:pPr>
              <w:pStyle w:val="NoteLevel2"/>
              <w:numPr>
                <w:ilvl w:val="0"/>
                <w:numId w:val="0"/>
                <w:ins w:id="549" w:author="SAS" w:date="2010-11-24T14:48:00Z"/>
              </w:numPr>
              <w:rPr>
                <w:ins w:id="550" w:author="SAS" w:date="2010-11-24T14:48:00Z"/>
                <w:rFonts w:ascii="Garamond" w:hAnsi="Garamond"/>
                <w:sz w:val="20"/>
              </w:rPr>
            </w:pPr>
            <w:ins w:id="551" w:author="SAS" w:date="2010-11-24T14:48:00Z">
              <w:r w:rsidRPr="0062156F">
                <w:rPr>
                  <w:rFonts w:ascii="Garamond" w:hAnsi="Garamond"/>
                  <w:sz w:val="20"/>
                </w:rPr>
                <w:t>Use an atlas to find information about countries, states, cities</w:t>
              </w:r>
            </w:ins>
          </w:p>
          <w:p w:rsidR="004E29AE" w:rsidRPr="00D84B9E" w:rsidRDefault="004E29AE" w:rsidP="004C4AF2">
            <w:pPr>
              <w:numPr>
                <w:ins w:id="552" w:author="SAS" w:date="2010-11-24T14:48:00Z"/>
              </w:numPr>
              <w:rPr>
                <w:ins w:id="553" w:author="SAS" w:date="2010-11-24T14:48:00Z"/>
              </w:rPr>
            </w:pPr>
          </w:p>
          <w:p w:rsidR="004E29AE" w:rsidRPr="00D84B9E" w:rsidRDefault="004E29AE" w:rsidP="004C4AF2">
            <w:pPr>
              <w:numPr>
                <w:ins w:id="554" w:author="SAS" w:date="2010-11-24T14:48:00Z"/>
              </w:numPr>
              <w:rPr>
                <w:ins w:id="555" w:author="SAS" w:date="2010-11-24T14:48:00Z"/>
              </w:rPr>
            </w:pPr>
          </w:p>
          <w:p w:rsidR="004E29AE" w:rsidRPr="0062156F" w:rsidRDefault="004E29AE" w:rsidP="004C4AF2">
            <w:pPr>
              <w:pStyle w:val="NoteLevel2"/>
              <w:numPr>
                <w:ilvl w:val="0"/>
                <w:numId w:val="0"/>
                <w:ins w:id="556" w:author="SAS" w:date="2010-11-24T14:48:00Z"/>
              </w:numPr>
              <w:rPr>
                <w:ins w:id="557" w:author="SAS" w:date="2010-11-24T14:48:00Z"/>
                <w:rFonts w:ascii="Garamond" w:hAnsi="Garamond"/>
                <w:sz w:val="20"/>
              </w:rPr>
            </w:pPr>
          </w:p>
          <w:p w:rsidR="004E29AE" w:rsidRPr="0062156F" w:rsidRDefault="004E29AE" w:rsidP="004C4AF2">
            <w:pPr>
              <w:pStyle w:val="NoteLevel2"/>
              <w:numPr>
                <w:ilvl w:val="0"/>
                <w:numId w:val="0"/>
                <w:ins w:id="558" w:author="SAS" w:date="2010-11-24T14:48:00Z"/>
              </w:numPr>
              <w:rPr>
                <w:ins w:id="559" w:author="SAS" w:date="2010-11-24T14:48:00Z"/>
                <w:rFonts w:ascii="Garamond" w:hAnsi="Garamond"/>
                <w:sz w:val="20"/>
              </w:rPr>
            </w:pPr>
            <w:ins w:id="560" w:author="SAS" w:date="2010-11-24T14:48:00Z">
              <w:r w:rsidRPr="0062156F">
                <w:rPr>
                  <w:rFonts w:ascii="Garamond" w:hAnsi="Garamond"/>
                  <w:sz w:val="20"/>
                </w:rPr>
                <w:t>Identify and give examples of the five themes of geography</w:t>
              </w:r>
            </w:ins>
          </w:p>
          <w:p w:rsidR="004E29AE" w:rsidRPr="0062156F" w:rsidRDefault="004E29AE" w:rsidP="004C4AF2">
            <w:pPr>
              <w:pStyle w:val="NoteLevel2"/>
              <w:numPr>
                <w:ilvl w:val="0"/>
                <w:numId w:val="0"/>
                <w:ins w:id="561" w:author="SAS" w:date="2010-11-24T14:48:00Z"/>
              </w:numPr>
              <w:rPr>
                <w:ins w:id="562" w:author="SAS" w:date="2010-11-24T14:48:00Z"/>
                <w:rFonts w:ascii="Garamond" w:hAnsi="Garamond"/>
                <w:sz w:val="20"/>
              </w:rPr>
            </w:pPr>
          </w:p>
          <w:p w:rsidR="004E29AE" w:rsidRPr="0062156F" w:rsidRDefault="004E29AE" w:rsidP="004C4AF2">
            <w:pPr>
              <w:pStyle w:val="NoteLevel2"/>
              <w:numPr>
                <w:ilvl w:val="0"/>
                <w:numId w:val="0"/>
                <w:ins w:id="563" w:author="SAS" w:date="2010-11-24T14:48:00Z"/>
              </w:numPr>
              <w:rPr>
                <w:ins w:id="564" w:author="SAS" w:date="2010-11-24T14:48:00Z"/>
                <w:rFonts w:ascii="Garamond" w:hAnsi="Garamond"/>
                <w:sz w:val="20"/>
              </w:rPr>
            </w:pPr>
          </w:p>
          <w:p w:rsidR="004E29AE" w:rsidRPr="0062156F" w:rsidRDefault="004E29AE" w:rsidP="004C4AF2">
            <w:pPr>
              <w:pStyle w:val="NoteLevel2"/>
              <w:numPr>
                <w:ilvl w:val="0"/>
                <w:numId w:val="0"/>
                <w:ins w:id="565" w:author="SAS" w:date="2010-11-24T14:48:00Z"/>
              </w:numPr>
              <w:rPr>
                <w:ins w:id="566" w:author="SAS" w:date="2010-11-24T14:48:00Z"/>
                <w:rFonts w:ascii="Garamond" w:hAnsi="Garamond"/>
                <w:sz w:val="20"/>
              </w:rPr>
            </w:pPr>
            <w:ins w:id="567" w:author="SAS" w:date="2010-11-24T14:48:00Z">
              <w:r w:rsidRPr="0062156F">
                <w:rPr>
                  <w:rFonts w:ascii="Garamond" w:hAnsi="Garamond"/>
                  <w:sz w:val="20"/>
                </w:rPr>
                <w:t xml:space="preserve">Describe geographic factors that influence </w:t>
              </w:r>
              <w:proofErr w:type="spellStart"/>
              <w:r w:rsidRPr="0062156F">
                <w:rPr>
                  <w:rFonts w:ascii="Garamond" w:hAnsi="Garamond"/>
                  <w:sz w:val="20"/>
                </w:rPr>
                <w:t>human settlement</w:t>
              </w:r>
              <w:proofErr w:type="spellEnd"/>
            </w:ins>
          </w:p>
          <w:p w:rsidR="004E29AE" w:rsidRPr="00D84B9E" w:rsidRDefault="004E29AE" w:rsidP="004C4AF2">
            <w:pPr>
              <w:numPr>
                <w:ins w:id="568" w:author="SAS" w:date="2010-11-24T14:48:00Z"/>
              </w:numPr>
              <w:rPr>
                <w:ins w:id="569" w:author="SAS" w:date="2010-11-24T14:48:00Z"/>
              </w:rPr>
            </w:pPr>
          </w:p>
        </w:tc>
        <w:tc>
          <w:tcPr>
            <w:tcW w:w="3030" w:type="dxa"/>
            <w:tcPrChange w:id="570" w:author="SAS" w:date="2010-11-30T21:25:00Z">
              <w:tcPr>
                <w:tcW w:w="2788" w:type="dxa"/>
                <w:gridSpan w:val="2"/>
              </w:tcPr>
            </w:tcPrChange>
          </w:tcPr>
          <w:p w:rsidR="004E29AE" w:rsidRPr="0062156F" w:rsidRDefault="004E29AE" w:rsidP="004C4AF2">
            <w:pPr>
              <w:pStyle w:val="NoteLevel2"/>
              <w:numPr>
                <w:ilvl w:val="0"/>
                <w:numId w:val="0"/>
                <w:ins w:id="571" w:author="SAS" w:date="2010-11-24T14:48:00Z"/>
              </w:numPr>
              <w:rPr>
                <w:ins w:id="572" w:author="SAS" w:date="2010-11-30T20:37:00Z"/>
                <w:rFonts w:ascii="Garamond" w:hAnsi="Garamond"/>
                <w:sz w:val="20"/>
              </w:rPr>
            </w:pPr>
          </w:p>
        </w:tc>
        <w:tc>
          <w:tcPr>
            <w:tcW w:w="3030" w:type="dxa"/>
            <w:tcPrChange w:id="573" w:author="SAS" w:date="2010-11-30T21:25:00Z">
              <w:tcPr>
                <w:tcW w:w="2788" w:type="dxa"/>
                <w:gridSpan w:val="2"/>
              </w:tcPr>
            </w:tcPrChange>
          </w:tcPr>
          <w:p w:rsidR="004E29AE" w:rsidRPr="0062156F" w:rsidRDefault="004E29AE" w:rsidP="004C4AF2">
            <w:pPr>
              <w:pStyle w:val="NoteLevel2"/>
              <w:numPr>
                <w:ilvl w:val="0"/>
                <w:numId w:val="0"/>
                <w:ins w:id="574" w:author="SAS" w:date="2010-11-24T14:48:00Z"/>
              </w:numPr>
              <w:rPr>
                <w:ins w:id="575" w:author="SAS" w:date="2010-11-30T20:37:00Z"/>
                <w:rFonts w:ascii="Garamond" w:hAnsi="Garamond"/>
                <w:sz w:val="20"/>
              </w:rPr>
            </w:pPr>
          </w:p>
        </w:tc>
        <w:tc>
          <w:tcPr>
            <w:tcW w:w="3030" w:type="dxa"/>
            <w:tcPrChange w:id="576" w:author="SAS" w:date="2010-11-30T21:25:00Z">
              <w:tcPr>
                <w:tcW w:w="2788" w:type="dxa"/>
                <w:gridSpan w:val="2"/>
              </w:tcPr>
            </w:tcPrChange>
          </w:tcPr>
          <w:p w:rsidR="004E29AE" w:rsidRPr="0062156F" w:rsidRDefault="004E29AE" w:rsidP="004C4AF2">
            <w:pPr>
              <w:pStyle w:val="NoteLevel2"/>
              <w:numPr>
                <w:ilvl w:val="0"/>
                <w:numId w:val="0"/>
                <w:ins w:id="577" w:author="SAS" w:date="2010-11-24T14:48:00Z"/>
              </w:numPr>
              <w:rPr>
                <w:ins w:id="578" w:author="SAS" w:date="2010-11-30T20:37:00Z"/>
                <w:rFonts w:ascii="Garamond" w:hAnsi="Garamond"/>
                <w:sz w:val="20"/>
              </w:rPr>
            </w:pPr>
          </w:p>
        </w:tc>
        <w:tc>
          <w:tcPr>
            <w:tcW w:w="3030" w:type="dxa"/>
            <w:tcPrChange w:id="579" w:author="SAS" w:date="2010-11-30T21:25:00Z">
              <w:tcPr>
                <w:tcW w:w="2788" w:type="dxa"/>
                <w:gridSpan w:val="2"/>
              </w:tcPr>
            </w:tcPrChange>
          </w:tcPr>
          <w:p w:rsidR="004E29AE" w:rsidRPr="0062156F" w:rsidRDefault="004E29AE" w:rsidP="004C4AF2">
            <w:pPr>
              <w:pStyle w:val="NoteLevel2"/>
              <w:numPr>
                <w:ilvl w:val="0"/>
                <w:numId w:val="0"/>
                <w:ins w:id="580" w:author="SAS" w:date="2010-11-24T14:48:00Z"/>
              </w:numPr>
              <w:rPr>
                <w:ins w:id="581" w:author="SAS" w:date="2010-11-30T20:37:00Z"/>
                <w:rFonts w:ascii="Garamond" w:hAnsi="Garamond"/>
                <w:sz w:val="20"/>
              </w:rPr>
            </w:pPr>
          </w:p>
        </w:tc>
        <w:tc>
          <w:tcPr>
            <w:tcW w:w="3030" w:type="dxa"/>
            <w:tcPrChange w:id="582" w:author="SAS" w:date="2010-11-30T21:25:00Z">
              <w:tcPr>
                <w:tcW w:w="2788" w:type="dxa"/>
                <w:gridSpan w:val="2"/>
              </w:tcPr>
            </w:tcPrChange>
          </w:tcPr>
          <w:p w:rsidR="004E29AE" w:rsidRPr="0062156F" w:rsidRDefault="004E29AE" w:rsidP="004C4AF2">
            <w:pPr>
              <w:pStyle w:val="NoteLevel2"/>
              <w:numPr>
                <w:ilvl w:val="0"/>
                <w:numId w:val="0"/>
                <w:ins w:id="583" w:author="SAS" w:date="2010-11-24T14:48:00Z"/>
              </w:numPr>
              <w:rPr>
                <w:ins w:id="584" w:author="SAS" w:date="2010-11-30T20:38:00Z"/>
                <w:rFonts w:ascii="Garamond" w:hAnsi="Garamond"/>
                <w:sz w:val="20"/>
              </w:rPr>
            </w:pPr>
          </w:p>
        </w:tc>
      </w:tr>
      <w:tr w:rsidR="00DD7AAB" w:rsidRPr="0062156F">
        <w:trPr>
          <w:cantSplit/>
          <w:ins w:id="585" w:author="SAS" w:date="2010-11-24T14:48:00Z"/>
          <w:trPrChange w:id="586" w:author="SAS" w:date="2010-11-30T21:25:00Z">
            <w:trPr>
              <w:gridAfter w:val="0"/>
            </w:trPr>
          </w:trPrChange>
        </w:trPr>
        <w:tc>
          <w:tcPr>
            <w:tcW w:w="2178" w:type="dxa"/>
            <w:tcPrChange w:id="587" w:author="SAS" w:date="2010-11-30T21:25:00Z">
              <w:tcPr>
                <w:tcW w:w="1442" w:type="dxa"/>
              </w:tcPr>
            </w:tcPrChange>
          </w:tcPr>
          <w:p w:rsidR="00DD7AAB" w:rsidRPr="00DD7AAB" w:rsidRDefault="00AD319B" w:rsidP="004C4AF2">
            <w:pPr>
              <w:pStyle w:val="TOCHeading"/>
              <w:numPr>
                <w:ins w:id="588" w:author="SAS" w:date="2010-11-24T14:48:00Z"/>
              </w:numPr>
              <w:spacing w:before="0" w:after="0"/>
              <w:jc w:val="left"/>
              <w:rPr>
                <w:ins w:id="589" w:author="SAS" w:date="2010-11-24T14:48:00Z"/>
                <w:sz w:val="24"/>
                <w:lang w:eastAsia="en-US"/>
              </w:rPr>
            </w:pPr>
            <w:ins w:id="590" w:author="SAS" w:date="2010-12-01T07:09:00Z">
              <w:r w:rsidRPr="00AD319B">
                <w:rPr>
                  <w:rFonts w:cs="Helvetica"/>
                  <w:sz w:val="18"/>
                  <w:szCs w:val="32"/>
                  <w:lang w:eastAsia="en-US"/>
                  <w:rPrChange w:id="591" w:author="SAS" w:date="2010-12-01T07:12:00Z">
                    <w:rPr>
                      <w:rFonts w:cs="Helvetica"/>
                      <w:b w:val="0"/>
                      <w:sz w:val="18"/>
                      <w:szCs w:val="32"/>
                      <w:lang w:eastAsia="en-US"/>
                    </w:rPr>
                  </w:rPrChange>
                </w:rPr>
                <w:t>Standard III Recognize how time, continuity, and change affect perspectives and relationships</w:t>
              </w:r>
            </w:ins>
          </w:p>
        </w:tc>
        <w:tc>
          <w:tcPr>
            <w:tcW w:w="3030" w:type="dxa"/>
            <w:tcPrChange w:id="592" w:author="SAS" w:date="2010-11-30T21:25:00Z">
              <w:tcPr>
                <w:tcW w:w="2788" w:type="dxa"/>
                <w:gridSpan w:val="2"/>
              </w:tcPr>
            </w:tcPrChange>
          </w:tcPr>
          <w:p w:rsidR="00DD7AAB" w:rsidRPr="0062156F" w:rsidRDefault="00DD7AAB" w:rsidP="004C4AF2">
            <w:pPr>
              <w:pStyle w:val="TOCHeading"/>
              <w:numPr>
                <w:ins w:id="593" w:author="SAS" w:date="2010-11-24T14:48:00Z"/>
              </w:numPr>
              <w:spacing w:before="0" w:after="0"/>
              <w:jc w:val="left"/>
              <w:rPr>
                <w:ins w:id="594" w:author="SAS" w:date="2010-11-24T14:48:00Z"/>
                <w:b w:val="0"/>
                <w:lang w:eastAsia="en-US"/>
              </w:rPr>
            </w:pPr>
            <w:ins w:id="595" w:author="SAS" w:date="2010-11-24T14:48:00Z">
              <w:r w:rsidRPr="0062156F">
                <w:rPr>
                  <w:b w:val="0"/>
                  <w:sz w:val="20"/>
                </w:rPr>
                <w:t>Locate and use sources to reconstruct the past</w:t>
              </w:r>
            </w:ins>
          </w:p>
        </w:tc>
        <w:tc>
          <w:tcPr>
            <w:tcW w:w="3030" w:type="dxa"/>
            <w:tcPrChange w:id="596" w:author="SAS" w:date="2010-11-30T21:25:00Z">
              <w:tcPr>
                <w:tcW w:w="2788" w:type="dxa"/>
                <w:gridSpan w:val="2"/>
              </w:tcPr>
            </w:tcPrChange>
          </w:tcPr>
          <w:p w:rsidR="00DD7AAB" w:rsidRPr="0062156F" w:rsidRDefault="00DD7AAB" w:rsidP="004C4AF2">
            <w:pPr>
              <w:pStyle w:val="TOCHeading"/>
              <w:numPr>
                <w:ins w:id="597" w:author="SAS" w:date="2010-11-24T14:48:00Z"/>
              </w:numPr>
              <w:spacing w:before="0" w:after="0"/>
              <w:jc w:val="left"/>
              <w:rPr>
                <w:ins w:id="598" w:author="SAS" w:date="2010-11-30T20:37:00Z"/>
                <w:b w:val="0"/>
                <w:sz w:val="20"/>
              </w:rPr>
            </w:pPr>
          </w:p>
        </w:tc>
        <w:tc>
          <w:tcPr>
            <w:tcW w:w="3030" w:type="dxa"/>
            <w:tcPrChange w:id="599" w:author="SAS" w:date="2010-11-30T21:25:00Z">
              <w:tcPr>
                <w:tcW w:w="2788" w:type="dxa"/>
                <w:gridSpan w:val="2"/>
              </w:tcPr>
            </w:tcPrChange>
          </w:tcPr>
          <w:p w:rsidR="00DD7AAB" w:rsidRPr="0062156F" w:rsidRDefault="00DD7AAB" w:rsidP="004C4AF2">
            <w:pPr>
              <w:pStyle w:val="TOCHeading"/>
              <w:numPr>
                <w:ins w:id="600" w:author="SAS" w:date="2010-11-24T14:48:00Z"/>
              </w:numPr>
              <w:spacing w:before="0" w:after="0"/>
              <w:jc w:val="left"/>
              <w:rPr>
                <w:ins w:id="601" w:author="SAS" w:date="2010-11-30T20:37:00Z"/>
                <w:b w:val="0"/>
                <w:sz w:val="20"/>
              </w:rPr>
            </w:pPr>
          </w:p>
        </w:tc>
        <w:tc>
          <w:tcPr>
            <w:tcW w:w="3030" w:type="dxa"/>
            <w:tcPrChange w:id="602" w:author="SAS" w:date="2010-11-30T21:25:00Z">
              <w:tcPr>
                <w:tcW w:w="2788" w:type="dxa"/>
                <w:gridSpan w:val="2"/>
              </w:tcPr>
            </w:tcPrChange>
          </w:tcPr>
          <w:p w:rsidR="00DD7AAB" w:rsidRPr="0062156F" w:rsidRDefault="00DD7AAB" w:rsidP="004C4AF2">
            <w:pPr>
              <w:pStyle w:val="TOCHeading"/>
              <w:numPr>
                <w:ins w:id="603" w:author="SAS" w:date="2010-11-24T14:48:00Z"/>
              </w:numPr>
              <w:spacing w:before="0" w:after="0"/>
              <w:jc w:val="left"/>
              <w:rPr>
                <w:ins w:id="604" w:author="SAS" w:date="2010-11-30T20:37:00Z"/>
                <w:b w:val="0"/>
                <w:sz w:val="20"/>
              </w:rPr>
            </w:pPr>
          </w:p>
        </w:tc>
        <w:tc>
          <w:tcPr>
            <w:tcW w:w="3030" w:type="dxa"/>
            <w:tcPrChange w:id="605" w:author="SAS" w:date="2010-11-30T21:25:00Z">
              <w:tcPr>
                <w:tcW w:w="2788" w:type="dxa"/>
                <w:gridSpan w:val="2"/>
              </w:tcPr>
            </w:tcPrChange>
          </w:tcPr>
          <w:p w:rsidR="00DD7AAB" w:rsidRPr="0062156F" w:rsidRDefault="00DD7AAB" w:rsidP="004C4AF2">
            <w:pPr>
              <w:pStyle w:val="TOCHeading"/>
              <w:numPr>
                <w:ins w:id="606" w:author="SAS" w:date="2010-11-24T14:48:00Z"/>
              </w:numPr>
              <w:spacing w:before="0" w:after="0"/>
              <w:jc w:val="left"/>
              <w:rPr>
                <w:ins w:id="607" w:author="SAS" w:date="2010-11-30T20:37:00Z"/>
                <w:b w:val="0"/>
                <w:sz w:val="20"/>
              </w:rPr>
            </w:pPr>
          </w:p>
        </w:tc>
        <w:tc>
          <w:tcPr>
            <w:tcW w:w="3030" w:type="dxa"/>
            <w:tcPrChange w:id="608" w:author="SAS" w:date="2010-11-30T21:25:00Z">
              <w:tcPr>
                <w:tcW w:w="2788" w:type="dxa"/>
                <w:gridSpan w:val="2"/>
              </w:tcPr>
            </w:tcPrChange>
          </w:tcPr>
          <w:p w:rsidR="00DD7AAB" w:rsidRPr="0062156F" w:rsidRDefault="00DD7AAB" w:rsidP="004C4AF2">
            <w:pPr>
              <w:pStyle w:val="TOCHeading"/>
              <w:numPr>
                <w:ins w:id="609" w:author="SAS" w:date="2010-11-24T14:48:00Z"/>
              </w:numPr>
              <w:spacing w:before="0" w:after="0"/>
              <w:jc w:val="left"/>
              <w:rPr>
                <w:ins w:id="610" w:author="SAS" w:date="2010-11-30T20:38:00Z"/>
                <w:b w:val="0"/>
                <w:sz w:val="20"/>
              </w:rPr>
            </w:pPr>
          </w:p>
        </w:tc>
      </w:tr>
      <w:tr w:rsidR="00DD7AAB" w:rsidRPr="0062156F">
        <w:trPr>
          <w:cantSplit/>
          <w:ins w:id="611" w:author="SAS" w:date="2010-11-24T14:48:00Z"/>
          <w:trPrChange w:id="612" w:author="SAS" w:date="2010-11-30T21:25:00Z">
            <w:trPr>
              <w:gridAfter w:val="0"/>
            </w:trPr>
          </w:trPrChange>
        </w:trPr>
        <w:tc>
          <w:tcPr>
            <w:tcW w:w="2178" w:type="dxa"/>
            <w:tcPrChange w:id="613" w:author="SAS" w:date="2010-11-30T21:25:00Z">
              <w:tcPr>
                <w:tcW w:w="1442" w:type="dxa"/>
              </w:tcPr>
            </w:tcPrChange>
          </w:tcPr>
          <w:p w:rsidR="00DD7AAB" w:rsidRPr="00DD7AAB" w:rsidRDefault="00AD319B" w:rsidP="004C4AF2">
            <w:pPr>
              <w:pStyle w:val="TOCHeading"/>
              <w:numPr>
                <w:ins w:id="614" w:author="SAS" w:date="2010-11-24T14:48:00Z"/>
              </w:numPr>
              <w:spacing w:before="0" w:after="0"/>
              <w:jc w:val="left"/>
              <w:rPr>
                <w:ins w:id="615" w:author="SAS" w:date="2010-11-24T14:48:00Z"/>
                <w:sz w:val="24"/>
                <w:lang w:eastAsia="en-US"/>
              </w:rPr>
            </w:pPr>
            <w:ins w:id="616" w:author="SAS" w:date="2010-12-01T07:09:00Z">
              <w:r w:rsidRPr="00AD319B">
                <w:rPr>
                  <w:rFonts w:cs="Helvetica"/>
                  <w:sz w:val="18"/>
                  <w:szCs w:val="32"/>
                  <w:lang w:eastAsia="en-US"/>
                  <w:rPrChange w:id="617" w:author="SAS" w:date="2010-12-01T07:12:00Z">
                    <w:rPr>
                      <w:rFonts w:cs="Helvetica"/>
                      <w:b w:val="0"/>
                      <w:sz w:val="18"/>
                      <w:szCs w:val="32"/>
                      <w:lang w:eastAsia="en-US"/>
                    </w:rPr>
                  </w:rPrChange>
                </w:rPr>
                <w:t>Standard IV Applies economic concepts</w:t>
              </w:r>
            </w:ins>
          </w:p>
        </w:tc>
        <w:tc>
          <w:tcPr>
            <w:tcW w:w="3030" w:type="dxa"/>
            <w:tcPrChange w:id="618" w:author="SAS" w:date="2010-11-30T21:25:00Z">
              <w:tcPr>
                <w:tcW w:w="2788" w:type="dxa"/>
                <w:gridSpan w:val="2"/>
              </w:tcPr>
            </w:tcPrChange>
          </w:tcPr>
          <w:p w:rsidR="00DD7AAB" w:rsidRPr="0062156F" w:rsidRDefault="00DD7AAB" w:rsidP="004C4AF2">
            <w:pPr>
              <w:pStyle w:val="NoteLevel2"/>
              <w:numPr>
                <w:ilvl w:val="0"/>
                <w:numId w:val="0"/>
                <w:ins w:id="619" w:author="SAS" w:date="2010-11-24T14:48:00Z"/>
              </w:numPr>
              <w:rPr>
                <w:ins w:id="620" w:author="SAS" w:date="2010-11-24T14:48:00Z"/>
                <w:rFonts w:ascii="Garamond" w:hAnsi="Garamond"/>
                <w:sz w:val="20"/>
              </w:rPr>
            </w:pPr>
            <w:ins w:id="621" w:author="SAS" w:date="2010-11-24T14:48:00Z">
              <w:r w:rsidRPr="0062156F">
                <w:rPr>
                  <w:rFonts w:ascii="Garamond" w:hAnsi="Garamond"/>
                  <w:sz w:val="20"/>
                </w:rPr>
                <w:t>Give examples of how environments impact the economy</w:t>
              </w:r>
            </w:ins>
          </w:p>
          <w:p w:rsidR="00DD7AAB" w:rsidRPr="0062156F" w:rsidRDefault="00DD7AAB" w:rsidP="004C4AF2">
            <w:pPr>
              <w:pStyle w:val="TOCHeading"/>
              <w:numPr>
                <w:ins w:id="622" w:author="SAS" w:date="2010-11-24T14:48:00Z"/>
              </w:numPr>
              <w:spacing w:before="0" w:after="0"/>
              <w:jc w:val="left"/>
              <w:rPr>
                <w:ins w:id="623" w:author="SAS" w:date="2010-11-24T14:48:00Z"/>
                <w:b w:val="0"/>
                <w:lang w:eastAsia="en-US"/>
              </w:rPr>
            </w:pPr>
          </w:p>
        </w:tc>
        <w:tc>
          <w:tcPr>
            <w:tcW w:w="3030" w:type="dxa"/>
            <w:tcPrChange w:id="624" w:author="SAS" w:date="2010-11-30T21:25:00Z">
              <w:tcPr>
                <w:tcW w:w="2788" w:type="dxa"/>
                <w:gridSpan w:val="2"/>
              </w:tcPr>
            </w:tcPrChange>
          </w:tcPr>
          <w:p w:rsidR="00DD7AAB" w:rsidRPr="0062156F" w:rsidRDefault="00DD7AAB" w:rsidP="004C4AF2">
            <w:pPr>
              <w:pStyle w:val="NoteLevel2"/>
              <w:numPr>
                <w:ilvl w:val="0"/>
                <w:numId w:val="0"/>
                <w:ins w:id="625" w:author="SAS" w:date="2010-11-24T14:48:00Z"/>
              </w:numPr>
              <w:rPr>
                <w:ins w:id="626" w:author="SAS" w:date="2010-11-30T20:37:00Z"/>
                <w:rFonts w:ascii="Garamond" w:hAnsi="Garamond"/>
                <w:sz w:val="20"/>
              </w:rPr>
            </w:pPr>
          </w:p>
        </w:tc>
        <w:tc>
          <w:tcPr>
            <w:tcW w:w="3030" w:type="dxa"/>
            <w:tcPrChange w:id="627" w:author="SAS" w:date="2010-11-30T21:25:00Z">
              <w:tcPr>
                <w:tcW w:w="2788" w:type="dxa"/>
                <w:gridSpan w:val="2"/>
              </w:tcPr>
            </w:tcPrChange>
          </w:tcPr>
          <w:p w:rsidR="00DD7AAB" w:rsidRPr="0062156F" w:rsidRDefault="00DD7AAB" w:rsidP="004C4AF2">
            <w:pPr>
              <w:pStyle w:val="NoteLevel2"/>
              <w:numPr>
                <w:ilvl w:val="0"/>
                <w:numId w:val="0"/>
                <w:ins w:id="628" w:author="SAS" w:date="2010-11-24T14:48:00Z"/>
              </w:numPr>
              <w:rPr>
                <w:ins w:id="629" w:author="SAS" w:date="2010-11-30T20:37:00Z"/>
                <w:rFonts w:ascii="Garamond" w:hAnsi="Garamond"/>
                <w:sz w:val="20"/>
              </w:rPr>
            </w:pPr>
          </w:p>
        </w:tc>
        <w:tc>
          <w:tcPr>
            <w:tcW w:w="3030" w:type="dxa"/>
            <w:tcPrChange w:id="630" w:author="SAS" w:date="2010-11-30T21:25:00Z">
              <w:tcPr>
                <w:tcW w:w="2788" w:type="dxa"/>
                <w:gridSpan w:val="2"/>
              </w:tcPr>
            </w:tcPrChange>
          </w:tcPr>
          <w:p w:rsidR="00DD7AAB" w:rsidRPr="0062156F" w:rsidRDefault="00DD7AAB" w:rsidP="004C4AF2">
            <w:pPr>
              <w:pStyle w:val="NoteLevel2"/>
              <w:numPr>
                <w:ilvl w:val="0"/>
                <w:numId w:val="0"/>
                <w:ins w:id="631" w:author="SAS" w:date="2010-11-24T14:48:00Z"/>
              </w:numPr>
              <w:rPr>
                <w:ins w:id="632" w:author="SAS" w:date="2010-11-30T20:37:00Z"/>
                <w:rFonts w:ascii="Garamond" w:hAnsi="Garamond"/>
                <w:sz w:val="20"/>
              </w:rPr>
            </w:pPr>
          </w:p>
        </w:tc>
        <w:tc>
          <w:tcPr>
            <w:tcW w:w="3030" w:type="dxa"/>
            <w:tcPrChange w:id="633" w:author="SAS" w:date="2010-11-30T21:25:00Z">
              <w:tcPr>
                <w:tcW w:w="2788" w:type="dxa"/>
                <w:gridSpan w:val="2"/>
              </w:tcPr>
            </w:tcPrChange>
          </w:tcPr>
          <w:p w:rsidR="00DD7AAB" w:rsidRPr="0062156F" w:rsidRDefault="00DD7AAB" w:rsidP="004C4AF2">
            <w:pPr>
              <w:pStyle w:val="NoteLevel2"/>
              <w:numPr>
                <w:ilvl w:val="0"/>
                <w:numId w:val="0"/>
                <w:ins w:id="634" w:author="SAS" w:date="2010-11-24T14:48:00Z"/>
              </w:numPr>
              <w:rPr>
                <w:ins w:id="635" w:author="SAS" w:date="2010-11-30T20:37:00Z"/>
                <w:rFonts w:ascii="Garamond" w:hAnsi="Garamond"/>
                <w:sz w:val="20"/>
              </w:rPr>
            </w:pPr>
          </w:p>
        </w:tc>
        <w:tc>
          <w:tcPr>
            <w:tcW w:w="3030" w:type="dxa"/>
            <w:tcPrChange w:id="636" w:author="SAS" w:date="2010-11-30T21:25:00Z">
              <w:tcPr>
                <w:tcW w:w="2788" w:type="dxa"/>
                <w:gridSpan w:val="2"/>
              </w:tcPr>
            </w:tcPrChange>
          </w:tcPr>
          <w:p w:rsidR="00DD7AAB" w:rsidRPr="0062156F" w:rsidRDefault="00DD7AAB" w:rsidP="004C4AF2">
            <w:pPr>
              <w:pStyle w:val="NoteLevel2"/>
              <w:numPr>
                <w:ilvl w:val="0"/>
                <w:numId w:val="0"/>
                <w:ins w:id="637" w:author="SAS" w:date="2010-11-24T14:48:00Z"/>
              </w:numPr>
              <w:rPr>
                <w:ins w:id="638" w:author="SAS" w:date="2010-11-30T20:38:00Z"/>
                <w:rFonts w:ascii="Garamond" w:hAnsi="Garamond"/>
                <w:sz w:val="20"/>
              </w:rPr>
            </w:pPr>
          </w:p>
        </w:tc>
      </w:tr>
      <w:tr w:rsidR="00DD7AAB" w:rsidRPr="0062156F">
        <w:trPr>
          <w:cantSplit/>
          <w:trHeight w:val="1367"/>
          <w:ins w:id="639" w:author="SAS" w:date="2010-11-24T14:48:00Z"/>
          <w:trPrChange w:id="640" w:author="SAS" w:date="2010-11-30T21:25:00Z">
            <w:trPr>
              <w:gridAfter w:val="0"/>
              <w:trHeight w:val="1367"/>
            </w:trPr>
          </w:trPrChange>
        </w:trPr>
        <w:tc>
          <w:tcPr>
            <w:tcW w:w="2178" w:type="dxa"/>
            <w:tcPrChange w:id="641" w:author="SAS" w:date="2010-11-30T21:25:00Z">
              <w:tcPr>
                <w:tcW w:w="1442" w:type="dxa"/>
              </w:tcPr>
            </w:tcPrChange>
          </w:tcPr>
          <w:p w:rsidR="00DD7AAB" w:rsidRPr="00DD7AAB" w:rsidRDefault="00AD319B" w:rsidP="004C4AF2">
            <w:pPr>
              <w:pStyle w:val="TOCHeading"/>
              <w:numPr>
                <w:ins w:id="642" w:author="SAS" w:date="2010-11-24T14:48:00Z"/>
              </w:numPr>
              <w:spacing w:before="0" w:after="0"/>
              <w:jc w:val="left"/>
              <w:rPr>
                <w:ins w:id="643" w:author="SAS" w:date="2010-11-24T14:48:00Z"/>
                <w:sz w:val="24"/>
                <w:lang w:eastAsia="en-US"/>
              </w:rPr>
            </w:pPr>
            <w:ins w:id="644" w:author="SAS" w:date="2010-12-01T07:09:00Z">
              <w:r w:rsidRPr="00AD319B">
                <w:rPr>
                  <w:rFonts w:cs="Helvetica"/>
                  <w:sz w:val="18"/>
                  <w:szCs w:val="32"/>
                  <w:lang w:eastAsia="en-US"/>
                  <w:rPrChange w:id="645" w:author="SAS" w:date="2010-12-01T07:12:00Z">
                    <w:rPr>
                      <w:rFonts w:cs="Helvetica"/>
                      <w:b w:val="0"/>
                      <w:sz w:val="18"/>
                      <w:szCs w:val="32"/>
                      <w:lang w:eastAsia="en-US"/>
                    </w:rPr>
                  </w:rPrChange>
                </w:rPr>
                <w:t>Standard V Examines cultural practices and human interactions</w:t>
              </w:r>
            </w:ins>
          </w:p>
        </w:tc>
        <w:tc>
          <w:tcPr>
            <w:tcW w:w="3030" w:type="dxa"/>
            <w:tcPrChange w:id="646" w:author="SAS" w:date="2010-11-30T21:25:00Z">
              <w:tcPr>
                <w:tcW w:w="2788" w:type="dxa"/>
                <w:gridSpan w:val="2"/>
              </w:tcPr>
            </w:tcPrChange>
          </w:tcPr>
          <w:p w:rsidR="00DD7AAB" w:rsidRPr="0062156F" w:rsidRDefault="00DD7AAB" w:rsidP="004C4AF2">
            <w:pPr>
              <w:pStyle w:val="TOCHeading"/>
              <w:numPr>
                <w:ins w:id="647" w:author="SAS" w:date="2010-11-24T14:48:00Z"/>
              </w:numPr>
              <w:spacing w:before="0" w:after="0"/>
              <w:jc w:val="left"/>
              <w:rPr>
                <w:ins w:id="648" w:author="SAS" w:date="2010-11-24T14:48:00Z"/>
                <w:b w:val="0"/>
                <w:lang w:eastAsia="en-US"/>
              </w:rPr>
            </w:pPr>
            <w:ins w:id="649" w:author="SAS" w:date="2010-11-24T14:48:00Z">
              <w:r w:rsidRPr="0062156F">
                <w:rPr>
                  <w:b w:val="0"/>
                  <w:sz w:val="20"/>
                </w:rPr>
                <w:t>Make connections between learned information and own culture</w:t>
              </w:r>
            </w:ins>
          </w:p>
        </w:tc>
        <w:tc>
          <w:tcPr>
            <w:tcW w:w="3030" w:type="dxa"/>
            <w:tcPrChange w:id="650" w:author="SAS" w:date="2010-11-30T21:25:00Z">
              <w:tcPr>
                <w:tcW w:w="2788" w:type="dxa"/>
                <w:gridSpan w:val="2"/>
              </w:tcPr>
            </w:tcPrChange>
          </w:tcPr>
          <w:p w:rsidR="00DD7AAB" w:rsidRPr="0062156F" w:rsidRDefault="00DD7AAB" w:rsidP="004C4AF2">
            <w:pPr>
              <w:pStyle w:val="TOCHeading"/>
              <w:numPr>
                <w:ins w:id="651" w:author="SAS" w:date="2010-11-24T14:48:00Z"/>
              </w:numPr>
              <w:spacing w:before="0" w:after="0"/>
              <w:jc w:val="left"/>
              <w:rPr>
                <w:ins w:id="652" w:author="SAS" w:date="2010-11-30T20:37:00Z"/>
                <w:b w:val="0"/>
                <w:sz w:val="20"/>
              </w:rPr>
            </w:pPr>
          </w:p>
        </w:tc>
        <w:tc>
          <w:tcPr>
            <w:tcW w:w="3030" w:type="dxa"/>
            <w:tcPrChange w:id="653" w:author="SAS" w:date="2010-11-30T21:25:00Z">
              <w:tcPr>
                <w:tcW w:w="2788" w:type="dxa"/>
                <w:gridSpan w:val="2"/>
              </w:tcPr>
            </w:tcPrChange>
          </w:tcPr>
          <w:p w:rsidR="00DD7AAB" w:rsidRPr="0062156F" w:rsidRDefault="00DD7AAB" w:rsidP="004C4AF2">
            <w:pPr>
              <w:pStyle w:val="TOCHeading"/>
              <w:numPr>
                <w:ins w:id="654" w:author="SAS" w:date="2010-11-24T14:48:00Z"/>
              </w:numPr>
              <w:spacing w:before="0" w:after="0"/>
              <w:jc w:val="left"/>
              <w:rPr>
                <w:ins w:id="655" w:author="SAS" w:date="2010-11-30T20:37:00Z"/>
                <w:b w:val="0"/>
                <w:sz w:val="20"/>
              </w:rPr>
            </w:pPr>
          </w:p>
        </w:tc>
        <w:tc>
          <w:tcPr>
            <w:tcW w:w="3030" w:type="dxa"/>
            <w:tcPrChange w:id="656" w:author="SAS" w:date="2010-11-30T21:25:00Z">
              <w:tcPr>
                <w:tcW w:w="2788" w:type="dxa"/>
                <w:gridSpan w:val="2"/>
              </w:tcPr>
            </w:tcPrChange>
          </w:tcPr>
          <w:p w:rsidR="00DD7AAB" w:rsidRPr="0062156F" w:rsidRDefault="00DD7AAB" w:rsidP="004C4AF2">
            <w:pPr>
              <w:pStyle w:val="TOCHeading"/>
              <w:numPr>
                <w:ins w:id="657" w:author="SAS" w:date="2010-11-24T14:48:00Z"/>
              </w:numPr>
              <w:spacing w:before="0" w:after="0"/>
              <w:jc w:val="left"/>
              <w:rPr>
                <w:ins w:id="658" w:author="SAS" w:date="2010-11-30T20:37:00Z"/>
                <w:b w:val="0"/>
                <w:sz w:val="20"/>
              </w:rPr>
            </w:pPr>
          </w:p>
        </w:tc>
        <w:tc>
          <w:tcPr>
            <w:tcW w:w="3030" w:type="dxa"/>
            <w:tcPrChange w:id="659" w:author="SAS" w:date="2010-11-30T21:25:00Z">
              <w:tcPr>
                <w:tcW w:w="2788" w:type="dxa"/>
                <w:gridSpan w:val="2"/>
              </w:tcPr>
            </w:tcPrChange>
          </w:tcPr>
          <w:p w:rsidR="00DD7AAB" w:rsidRPr="0062156F" w:rsidRDefault="00DD7AAB" w:rsidP="004C4AF2">
            <w:pPr>
              <w:pStyle w:val="TOCHeading"/>
              <w:numPr>
                <w:ins w:id="660" w:author="SAS" w:date="2010-11-24T14:48:00Z"/>
              </w:numPr>
              <w:spacing w:before="0" w:after="0"/>
              <w:jc w:val="left"/>
              <w:rPr>
                <w:ins w:id="661" w:author="SAS" w:date="2010-11-30T20:37:00Z"/>
                <w:b w:val="0"/>
                <w:sz w:val="20"/>
              </w:rPr>
            </w:pPr>
          </w:p>
        </w:tc>
        <w:tc>
          <w:tcPr>
            <w:tcW w:w="3030" w:type="dxa"/>
            <w:tcPrChange w:id="662" w:author="SAS" w:date="2010-11-30T21:25:00Z">
              <w:tcPr>
                <w:tcW w:w="2788" w:type="dxa"/>
                <w:gridSpan w:val="2"/>
              </w:tcPr>
            </w:tcPrChange>
          </w:tcPr>
          <w:p w:rsidR="00DD7AAB" w:rsidRPr="0062156F" w:rsidRDefault="00DD7AAB" w:rsidP="004C4AF2">
            <w:pPr>
              <w:pStyle w:val="TOCHeading"/>
              <w:numPr>
                <w:ins w:id="663" w:author="SAS" w:date="2010-11-24T14:48:00Z"/>
              </w:numPr>
              <w:spacing w:before="0" w:after="0"/>
              <w:jc w:val="left"/>
              <w:rPr>
                <w:ins w:id="664" w:author="SAS" w:date="2010-11-30T20:38:00Z"/>
                <w:b w:val="0"/>
                <w:sz w:val="20"/>
              </w:rPr>
            </w:pPr>
          </w:p>
        </w:tc>
      </w:tr>
      <w:tr w:rsidR="00DD7AAB" w:rsidRPr="0062156F">
        <w:trPr>
          <w:cantSplit/>
          <w:trHeight w:val="1367"/>
          <w:ins w:id="665" w:author="SAS" w:date="2010-12-01T07:09:00Z"/>
        </w:trPr>
        <w:tc>
          <w:tcPr>
            <w:tcW w:w="2178" w:type="dxa"/>
          </w:tcPr>
          <w:p w:rsidR="00DD7AAB" w:rsidRPr="00DD7AAB" w:rsidRDefault="00AD319B" w:rsidP="00DD7AAB">
            <w:pPr>
              <w:pStyle w:val="Div"/>
              <w:numPr>
                <w:ins w:id="666" w:author="SAS" w:date="2010-12-01T07:09:00Z"/>
              </w:numPr>
              <w:spacing w:after="280" w:afterAutospacing="1"/>
              <w:rPr>
                <w:ins w:id="667" w:author="SAS" w:date="2010-12-01T07:09:00Z"/>
                <w:rFonts w:ascii="Garamond" w:hAnsi="Garamond"/>
                <w:b/>
              </w:rPr>
            </w:pPr>
            <w:ins w:id="668" w:author="SAS" w:date="2010-12-01T07:09:00Z">
              <w:r w:rsidRPr="00AD319B">
                <w:rPr>
                  <w:rFonts w:ascii="Garamond" w:hAnsi="Garamond"/>
                  <w:b/>
                  <w:rPrChange w:id="669" w:author="SAS" w:date="2010-12-01T07:12:00Z">
                    <w:rPr>
                      <w:rFonts w:ascii="Garamond" w:eastAsia="SimSun" w:hAnsi="Garamond" w:cs="Times New Roman"/>
                      <w:b/>
                      <w:color w:val="auto"/>
                      <w:sz w:val="36"/>
                      <w:shd w:val="clear" w:color="auto" w:fill="auto"/>
                      <w:lang w:val="en-US" w:eastAsia="zh-CN"/>
                    </w:rPr>
                  </w:rPrChange>
                </w:rPr>
                <w:t>Standard VI Apply literacy skills and understandings of key ideas, details, structure, and integration of knowledge. </w:t>
              </w:r>
            </w:ins>
          </w:p>
          <w:p w:rsidR="00CC5F43" w:rsidRDefault="00AD319B">
            <w:pPr>
              <w:pStyle w:val="Div"/>
              <w:numPr>
                <w:ins w:id="670" w:author="SAS" w:date="2010-11-24T14:48:00Z"/>
              </w:numPr>
              <w:spacing w:after="280" w:afterAutospacing="1"/>
              <w:rPr>
                <w:ins w:id="671" w:author="SAS" w:date="2010-12-01T07:09:00Z"/>
                <w:sz w:val="16"/>
                <w:rPrChange w:id="672" w:author="SAS" w:date="2010-12-01T07:12:00Z">
                  <w:rPr>
                    <w:ins w:id="673" w:author="SAS" w:date="2010-12-01T07:09:00Z"/>
                    <w:rFonts w:cs="Helvetica"/>
                    <w:sz w:val="18"/>
                    <w:szCs w:val="32"/>
                    <w:lang w:eastAsia="en-US"/>
                  </w:rPr>
                </w:rPrChange>
              </w:rPr>
              <w:pPrChange w:id="674" w:author="SAS" w:date="2010-12-01T07:09:00Z">
                <w:pPr>
                  <w:pStyle w:val="TOCHeading"/>
                  <w:framePr w:hSpace="180" w:wrap="around" w:vAnchor="text" w:hAnchor="page" w:x="1909" w:y="-79"/>
                  <w:spacing w:before="0" w:after="0"/>
                  <w:jc w:val="left"/>
                </w:pPr>
              </w:pPrChange>
            </w:pPr>
            <w:ins w:id="675" w:author="SAS" w:date="2010-12-01T07:09:00Z">
              <w:r w:rsidRPr="00AD319B">
                <w:rPr>
                  <w:rFonts w:ascii="Garamond" w:hAnsi="Garamond"/>
                  <w:b/>
                  <w:color w:val="FF0000"/>
                  <w:sz w:val="16"/>
                  <w:rPrChange w:id="676" w:author="SAS" w:date="2010-12-01T07:12:00Z">
                    <w:rPr>
                      <w:color w:val="FF0000"/>
                      <w:sz w:val="16"/>
                    </w:rPr>
                  </w:rPrChange>
                </w:rPr>
                <w:t>(new literacy standard in history/social science added 8 Oct. 2010)</w:t>
              </w:r>
              <w:r w:rsidRPr="00AD319B">
                <w:rPr>
                  <w:rFonts w:ascii="Garamond" w:hAnsi="Garamond"/>
                  <w:b/>
                  <w:sz w:val="16"/>
                  <w:rPrChange w:id="677" w:author="SAS" w:date="2010-12-01T07:12:00Z">
                    <w:rPr>
                      <w:sz w:val="16"/>
                    </w:rPr>
                  </w:rPrChange>
                </w:rPr>
                <w:t xml:space="preserve"> </w:t>
              </w:r>
            </w:ins>
          </w:p>
        </w:tc>
        <w:tc>
          <w:tcPr>
            <w:tcW w:w="3030" w:type="dxa"/>
          </w:tcPr>
          <w:p w:rsidR="00DD7AAB" w:rsidRPr="0062156F" w:rsidRDefault="00DD7AAB" w:rsidP="004C4AF2">
            <w:pPr>
              <w:pStyle w:val="TOCHeading"/>
              <w:numPr>
                <w:ins w:id="678" w:author="SAS" w:date="2010-11-24T14:48:00Z"/>
              </w:numPr>
              <w:spacing w:before="0" w:after="0"/>
              <w:jc w:val="left"/>
              <w:rPr>
                <w:ins w:id="679" w:author="SAS" w:date="2010-12-01T07:09:00Z"/>
                <w:b w:val="0"/>
                <w:sz w:val="20"/>
              </w:rPr>
            </w:pPr>
          </w:p>
        </w:tc>
        <w:tc>
          <w:tcPr>
            <w:tcW w:w="3030" w:type="dxa"/>
          </w:tcPr>
          <w:p w:rsidR="00DD7AAB" w:rsidRPr="0062156F" w:rsidRDefault="00DD7AAB" w:rsidP="004C4AF2">
            <w:pPr>
              <w:pStyle w:val="TOCHeading"/>
              <w:numPr>
                <w:ins w:id="680" w:author="SAS" w:date="2010-11-24T14:48:00Z"/>
              </w:numPr>
              <w:spacing w:before="0" w:after="0"/>
              <w:jc w:val="left"/>
              <w:rPr>
                <w:ins w:id="681" w:author="SAS" w:date="2010-12-01T07:09:00Z"/>
                <w:b w:val="0"/>
                <w:sz w:val="20"/>
              </w:rPr>
            </w:pPr>
          </w:p>
        </w:tc>
        <w:tc>
          <w:tcPr>
            <w:tcW w:w="3030" w:type="dxa"/>
          </w:tcPr>
          <w:p w:rsidR="00DD7AAB" w:rsidRPr="0062156F" w:rsidRDefault="00DD7AAB" w:rsidP="004C4AF2">
            <w:pPr>
              <w:pStyle w:val="TOCHeading"/>
              <w:numPr>
                <w:ins w:id="682" w:author="SAS" w:date="2010-11-24T14:48:00Z"/>
              </w:numPr>
              <w:spacing w:before="0" w:after="0"/>
              <w:jc w:val="left"/>
              <w:rPr>
                <w:ins w:id="683" w:author="SAS" w:date="2010-12-01T07:09:00Z"/>
                <w:b w:val="0"/>
                <w:sz w:val="20"/>
              </w:rPr>
            </w:pPr>
          </w:p>
        </w:tc>
        <w:tc>
          <w:tcPr>
            <w:tcW w:w="3030" w:type="dxa"/>
          </w:tcPr>
          <w:p w:rsidR="00DD7AAB" w:rsidRPr="0062156F" w:rsidRDefault="00DD7AAB" w:rsidP="004C4AF2">
            <w:pPr>
              <w:pStyle w:val="TOCHeading"/>
              <w:numPr>
                <w:ins w:id="684" w:author="SAS" w:date="2010-11-24T14:48:00Z"/>
              </w:numPr>
              <w:spacing w:before="0" w:after="0"/>
              <w:jc w:val="left"/>
              <w:rPr>
                <w:ins w:id="685" w:author="SAS" w:date="2010-12-01T07:09:00Z"/>
                <w:b w:val="0"/>
                <w:sz w:val="20"/>
              </w:rPr>
            </w:pPr>
          </w:p>
        </w:tc>
        <w:tc>
          <w:tcPr>
            <w:tcW w:w="3030" w:type="dxa"/>
          </w:tcPr>
          <w:p w:rsidR="00DD7AAB" w:rsidRPr="0062156F" w:rsidRDefault="00DD7AAB" w:rsidP="004C4AF2">
            <w:pPr>
              <w:pStyle w:val="TOCHeading"/>
              <w:numPr>
                <w:ins w:id="686" w:author="SAS" w:date="2010-11-24T14:48:00Z"/>
              </w:numPr>
              <w:spacing w:before="0" w:after="0"/>
              <w:jc w:val="left"/>
              <w:rPr>
                <w:ins w:id="687" w:author="SAS" w:date="2010-12-01T07:09:00Z"/>
                <w:b w:val="0"/>
                <w:sz w:val="20"/>
              </w:rPr>
            </w:pPr>
          </w:p>
        </w:tc>
        <w:tc>
          <w:tcPr>
            <w:tcW w:w="3030" w:type="dxa"/>
          </w:tcPr>
          <w:p w:rsidR="00DD7AAB" w:rsidRPr="0062156F" w:rsidRDefault="00DD7AAB" w:rsidP="004C4AF2">
            <w:pPr>
              <w:pStyle w:val="TOCHeading"/>
              <w:numPr>
                <w:ins w:id="688" w:author="SAS" w:date="2010-11-24T14:48:00Z"/>
              </w:numPr>
              <w:spacing w:before="0" w:after="0"/>
              <w:jc w:val="left"/>
              <w:rPr>
                <w:ins w:id="689" w:author="SAS" w:date="2010-12-01T07:09:00Z"/>
                <w:b w:val="0"/>
                <w:sz w:val="20"/>
              </w:rPr>
            </w:pPr>
          </w:p>
        </w:tc>
      </w:tr>
    </w:tbl>
    <w:p w:rsidR="00F40913" w:rsidRDefault="00F40913" w:rsidP="009435CF">
      <w:pPr>
        <w:numPr>
          <w:ins w:id="690" w:author="SAS" w:date="2010-12-01T06:21:00Z"/>
        </w:numPr>
        <w:rPr>
          <w:ins w:id="691" w:author="SAS" w:date="2010-12-01T06:42:00Z"/>
          <w:rFonts w:ascii="Garamond" w:hAnsi="Garamond" w:cs="Helvetica"/>
          <w:b/>
          <w:sz w:val="32"/>
          <w:szCs w:val="32"/>
          <w:lang w:eastAsia="en-US"/>
        </w:rPr>
      </w:pPr>
    </w:p>
    <w:p w:rsidR="00F40913" w:rsidRDefault="00F40913">
      <w:pPr>
        <w:rPr>
          <w:ins w:id="692" w:author="SAS" w:date="2010-12-01T06:42:00Z"/>
          <w:rFonts w:ascii="Garamond" w:hAnsi="Garamond" w:cs="Helvetica"/>
          <w:b/>
          <w:sz w:val="32"/>
          <w:szCs w:val="32"/>
          <w:lang w:eastAsia="en-US"/>
        </w:rPr>
      </w:pPr>
      <w:ins w:id="693" w:author="SAS" w:date="2010-12-01T06:42:00Z">
        <w:r>
          <w:rPr>
            <w:rFonts w:ascii="Garamond" w:hAnsi="Garamond" w:cs="Helvetica"/>
            <w:b/>
            <w:sz w:val="32"/>
            <w:szCs w:val="32"/>
            <w:lang w:eastAsia="en-US"/>
          </w:rPr>
          <w:br w:type="page"/>
        </w:r>
      </w:ins>
    </w:p>
    <w:p w:rsidR="00C5497D" w:rsidRDefault="00C5497D" w:rsidP="00C5497D">
      <w:pPr>
        <w:numPr>
          <w:ins w:id="694" w:author="SAS" w:date="2010-12-01T07:15:00Z"/>
        </w:numPr>
        <w:jc w:val="center"/>
        <w:rPr>
          <w:ins w:id="695" w:author="SAS" w:date="2010-12-01T07:15:00Z"/>
          <w:rFonts w:ascii="Garamond" w:hAnsi="Garamond" w:cs="Helvetica"/>
          <w:b/>
          <w:sz w:val="36"/>
          <w:szCs w:val="32"/>
          <w:lang w:eastAsia="en-US"/>
        </w:rPr>
      </w:pPr>
      <w:ins w:id="696" w:author="SAS" w:date="2010-12-01T07:15:00Z">
        <w:r w:rsidRPr="00871FE4">
          <w:rPr>
            <w:rFonts w:ascii="Garamond" w:hAnsi="Garamond" w:cs="Helvetica"/>
            <w:b/>
            <w:sz w:val="36"/>
            <w:szCs w:val="32"/>
            <w:lang w:eastAsia="en-US"/>
          </w:rPr>
          <w:t xml:space="preserve">STANDARDS AND BENCHMARKS </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531"/>
        <w:gridCol w:w="1479"/>
        <w:gridCol w:w="3393"/>
        <w:gridCol w:w="3380"/>
        <w:gridCol w:w="4536"/>
        <w:gridCol w:w="3415"/>
        <w:gridCol w:w="3422"/>
      </w:tblGrid>
      <w:tr w:rsidR="00C5497D" w:rsidRPr="00E47942">
        <w:trPr>
          <w:cantSplit/>
          <w:tblHeader/>
          <w:ins w:id="697" w:author="SAS" w:date="2010-12-01T07:15:00Z"/>
        </w:trPr>
        <w:tc>
          <w:tcPr>
            <w:tcW w:w="1531" w:type="dxa"/>
            <w:vAlign w:val="center"/>
          </w:tcPr>
          <w:p w:rsidR="00C5497D" w:rsidRPr="00E47942" w:rsidRDefault="00C5497D" w:rsidP="004C4AF2">
            <w:pPr>
              <w:numPr>
                <w:ins w:id="698" w:author="SAS" w:date="2010-12-01T07:15:00Z"/>
              </w:numPr>
              <w:jc w:val="center"/>
              <w:rPr>
                <w:ins w:id="699" w:author="SAS" w:date="2010-12-01T07:15:00Z"/>
                <w:rFonts w:ascii="Garamond" w:hAnsi="Garamond" w:cs="Helvetica"/>
                <w:b/>
                <w:sz w:val="20"/>
                <w:szCs w:val="32"/>
                <w:lang w:eastAsia="en-US"/>
              </w:rPr>
            </w:pPr>
            <w:ins w:id="700" w:author="SAS" w:date="2010-12-01T07:15:00Z">
              <w:r>
                <w:rPr>
                  <w:rFonts w:ascii="Garamond" w:hAnsi="Garamond" w:cs="Helvetica"/>
                  <w:b/>
                  <w:sz w:val="20"/>
                  <w:szCs w:val="32"/>
                  <w:lang w:eastAsia="en-US"/>
                </w:rPr>
                <w:t>SAS STRANDS (SKILLS)</w:t>
              </w:r>
            </w:ins>
          </w:p>
        </w:tc>
        <w:tc>
          <w:tcPr>
            <w:tcW w:w="1494" w:type="dxa"/>
          </w:tcPr>
          <w:p w:rsidR="00C5497D" w:rsidRPr="00E47942" w:rsidRDefault="00C5497D" w:rsidP="004C4AF2">
            <w:pPr>
              <w:numPr>
                <w:ins w:id="701" w:author="SAS" w:date="2010-12-01T07:15:00Z"/>
              </w:numPr>
              <w:jc w:val="center"/>
              <w:rPr>
                <w:ins w:id="702" w:author="SAS" w:date="2010-12-01T07:15:00Z"/>
                <w:rFonts w:ascii="Garamond" w:hAnsi="Garamond" w:cs="Helvetica"/>
                <w:b/>
                <w:sz w:val="20"/>
                <w:szCs w:val="32"/>
                <w:lang w:eastAsia="en-US"/>
              </w:rPr>
            </w:pPr>
            <w:ins w:id="703" w:author="SAS" w:date="2010-12-01T07:15:00Z">
              <w:r>
                <w:rPr>
                  <w:rFonts w:ascii="Garamond" w:hAnsi="Garamond" w:cs="Helvetica"/>
                  <w:b/>
                  <w:sz w:val="20"/>
                  <w:szCs w:val="32"/>
                  <w:lang w:eastAsia="en-US"/>
                </w:rPr>
                <w:t>NCSS STRANDS</w:t>
              </w:r>
            </w:ins>
          </w:p>
        </w:tc>
        <w:tc>
          <w:tcPr>
            <w:tcW w:w="3556" w:type="dxa"/>
            <w:vAlign w:val="center"/>
          </w:tcPr>
          <w:p w:rsidR="00C5497D" w:rsidRDefault="00C5497D">
            <w:pPr>
              <w:numPr>
                <w:ins w:id="704" w:author="SAS" w:date="2010-12-01T07:15:00Z"/>
              </w:numPr>
              <w:jc w:val="center"/>
              <w:rPr>
                <w:ins w:id="705" w:author="SAS" w:date="2010-12-01T07:15:00Z"/>
                <w:rFonts w:ascii="Garamond" w:hAnsi="Garamond" w:cs="Helvetica"/>
                <w:b/>
                <w:sz w:val="28"/>
                <w:szCs w:val="32"/>
                <w:lang w:eastAsia="en-US"/>
              </w:rPr>
            </w:pPr>
            <w:ins w:id="706" w:author="SAS" w:date="2010-12-01T07:15:00Z">
              <w:r w:rsidRPr="00871FE4">
                <w:rPr>
                  <w:rFonts w:ascii="Garamond" w:hAnsi="Garamond" w:cs="Helvetica"/>
                  <w:b/>
                  <w:sz w:val="28"/>
                  <w:szCs w:val="32"/>
                  <w:lang w:eastAsia="en-US"/>
                </w:rPr>
                <w:t>(Grade 6)</w:t>
              </w:r>
            </w:ins>
          </w:p>
        </w:tc>
        <w:tc>
          <w:tcPr>
            <w:tcW w:w="3557" w:type="dxa"/>
            <w:vAlign w:val="center"/>
          </w:tcPr>
          <w:p w:rsidR="00C5497D" w:rsidRDefault="00C5497D">
            <w:pPr>
              <w:numPr>
                <w:ins w:id="707" w:author="SAS" w:date="2010-12-01T07:15:00Z"/>
              </w:numPr>
              <w:jc w:val="center"/>
              <w:rPr>
                <w:ins w:id="708" w:author="SAS" w:date="2010-12-01T07:15:00Z"/>
                <w:rFonts w:ascii="Garamond" w:hAnsi="Garamond" w:cs="Helvetica"/>
                <w:b/>
                <w:sz w:val="28"/>
                <w:szCs w:val="32"/>
                <w:lang w:eastAsia="en-US"/>
              </w:rPr>
            </w:pPr>
            <w:ins w:id="709" w:author="SAS" w:date="2010-12-01T07:15:00Z">
              <w:r w:rsidRPr="00871FE4">
                <w:rPr>
                  <w:rFonts w:ascii="Garamond" w:hAnsi="Garamond" w:cs="Helvetica"/>
                  <w:b/>
                  <w:sz w:val="28"/>
                  <w:szCs w:val="32"/>
                  <w:lang w:eastAsia="en-US"/>
                </w:rPr>
                <w:t>(Grade 7)</w:t>
              </w:r>
            </w:ins>
          </w:p>
        </w:tc>
        <w:tc>
          <w:tcPr>
            <w:tcW w:w="3556" w:type="dxa"/>
            <w:vAlign w:val="center"/>
          </w:tcPr>
          <w:p w:rsidR="00C5497D" w:rsidRDefault="00C5497D">
            <w:pPr>
              <w:numPr>
                <w:ins w:id="710" w:author="SAS" w:date="2010-12-01T07:15:00Z"/>
              </w:numPr>
              <w:jc w:val="center"/>
              <w:rPr>
                <w:ins w:id="711" w:author="SAS" w:date="2010-12-01T07:15:00Z"/>
                <w:rFonts w:ascii="Garamond" w:hAnsi="Garamond" w:cs="Helvetica"/>
                <w:b/>
                <w:sz w:val="28"/>
                <w:szCs w:val="32"/>
                <w:lang w:eastAsia="en-US"/>
              </w:rPr>
            </w:pPr>
            <w:ins w:id="712" w:author="SAS" w:date="2010-12-01T07:15:00Z">
              <w:r w:rsidRPr="00871FE4">
                <w:rPr>
                  <w:rFonts w:ascii="Garamond" w:hAnsi="Garamond" w:cs="Helvetica"/>
                  <w:b/>
                  <w:sz w:val="28"/>
                  <w:szCs w:val="32"/>
                  <w:lang w:eastAsia="en-US"/>
                </w:rPr>
                <w:t>(Grade 8)</w:t>
              </w:r>
            </w:ins>
          </w:p>
        </w:tc>
        <w:tc>
          <w:tcPr>
            <w:tcW w:w="3557" w:type="dxa"/>
            <w:vAlign w:val="center"/>
          </w:tcPr>
          <w:p w:rsidR="00C5497D" w:rsidRDefault="00C5497D">
            <w:pPr>
              <w:numPr>
                <w:ins w:id="713" w:author="SAS" w:date="2010-12-01T07:15:00Z"/>
              </w:numPr>
              <w:jc w:val="center"/>
              <w:rPr>
                <w:ins w:id="714" w:author="SAS" w:date="2010-12-01T07:15:00Z"/>
                <w:rFonts w:ascii="Garamond" w:hAnsi="Garamond" w:cs="Helvetica"/>
                <w:b/>
                <w:sz w:val="28"/>
                <w:szCs w:val="32"/>
                <w:lang w:eastAsia="en-US"/>
              </w:rPr>
            </w:pPr>
            <w:ins w:id="715" w:author="SAS" w:date="2010-12-01T07:15:00Z">
              <w:r>
                <w:rPr>
                  <w:rFonts w:ascii="Garamond" w:hAnsi="Garamond" w:cs="Helvetica"/>
                  <w:b/>
                  <w:sz w:val="28"/>
                  <w:szCs w:val="32"/>
                  <w:lang w:eastAsia="en-US"/>
                </w:rPr>
                <w:t>Asian History</w:t>
              </w:r>
            </w:ins>
          </w:p>
        </w:tc>
        <w:tc>
          <w:tcPr>
            <w:tcW w:w="3557" w:type="dxa"/>
          </w:tcPr>
          <w:p w:rsidR="00C5497D" w:rsidRDefault="00C5497D" w:rsidP="0096778F">
            <w:pPr>
              <w:numPr>
                <w:ins w:id="716" w:author="SAS" w:date="2010-12-01T07:15:00Z"/>
              </w:numPr>
              <w:jc w:val="center"/>
              <w:rPr>
                <w:ins w:id="717" w:author="SAS" w:date="2010-12-01T07:15:00Z"/>
                <w:rFonts w:ascii="Garamond" w:hAnsi="Garamond" w:cs="Helvetica"/>
                <w:b/>
                <w:sz w:val="28"/>
                <w:szCs w:val="32"/>
                <w:lang w:eastAsia="en-US"/>
              </w:rPr>
            </w:pPr>
            <w:ins w:id="718" w:author="SAS" w:date="2010-12-01T07:15:00Z">
              <w:r>
                <w:rPr>
                  <w:rFonts w:ascii="Garamond" w:hAnsi="Garamond" w:cs="Helvetica"/>
                  <w:b/>
                  <w:sz w:val="28"/>
                  <w:szCs w:val="32"/>
                  <w:lang w:eastAsia="en-US"/>
                </w:rPr>
                <w:t xml:space="preserve">Grade 10 (World </w:t>
              </w:r>
              <w:proofErr w:type="spellStart"/>
              <w:r>
                <w:rPr>
                  <w:rFonts w:ascii="Garamond" w:hAnsi="Garamond" w:cs="Helvetica"/>
                  <w:b/>
                  <w:sz w:val="28"/>
                  <w:szCs w:val="32"/>
                  <w:lang w:eastAsia="en-US"/>
                </w:rPr>
                <w:t>Hist</w:t>
              </w:r>
              <w:proofErr w:type="spellEnd"/>
              <w:r>
                <w:rPr>
                  <w:rFonts w:ascii="Garamond" w:hAnsi="Garamond" w:cs="Helvetica"/>
                  <w:b/>
                  <w:sz w:val="28"/>
                  <w:szCs w:val="32"/>
                  <w:lang w:eastAsia="en-US"/>
                </w:rPr>
                <w:t>)</w:t>
              </w:r>
            </w:ins>
          </w:p>
        </w:tc>
      </w:tr>
      <w:tr w:rsidR="00C5497D" w:rsidRPr="00E47942">
        <w:trPr>
          <w:cantSplit/>
          <w:ins w:id="719" w:author="SAS" w:date="2010-12-01T07:15:00Z"/>
        </w:trPr>
        <w:tc>
          <w:tcPr>
            <w:tcW w:w="1531" w:type="dxa"/>
          </w:tcPr>
          <w:p w:rsidR="00C5497D" w:rsidRPr="00EA2F4F" w:rsidRDefault="00C5497D" w:rsidP="004C4AF2">
            <w:pPr>
              <w:numPr>
                <w:ins w:id="720" w:author="SAS" w:date="2010-12-01T07:15:00Z"/>
              </w:numPr>
              <w:rPr>
                <w:ins w:id="721" w:author="SAS" w:date="2010-12-01T07:15:00Z"/>
                <w:rFonts w:ascii="Garamond" w:hAnsi="Garamond" w:cs="Helvetica"/>
                <w:b/>
                <w:sz w:val="18"/>
                <w:szCs w:val="32"/>
                <w:lang w:eastAsia="en-US"/>
              </w:rPr>
            </w:pPr>
            <w:ins w:id="722" w:author="SAS" w:date="2010-12-01T07:15:00Z">
              <w:r w:rsidRPr="00EA2F4F">
                <w:rPr>
                  <w:rFonts w:ascii="Garamond" w:hAnsi="Garamond" w:cs="Helvetica"/>
                  <w:b/>
                  <w:sz w:val="18"/>
                  <w:szCs w:val="32"/>
                  <w:lang w:eastAsia="en-US"/>
                </w:rPr>
                <w:t>Standard I:  Analyze how individuals,</w:t>
              </w:r>
            </w:ins>
          </w:p>
          <w:p w:rsidR="00C5497D" w:rsidRPr="00EA2F4F" w:rsidRDefault="00C5497D" w:rsidP="004C4AF2">
            <w:pPr>
              <w:numPr>
                <w:ins w:id="723" w:author="SAS" w:date="2010-12-01T07:15:00Z"/>
              </w:numPr>
              <w:rPr>
                <w:ins w:id="724" w:author="SAS" w:date="2010-12-01T07:15:00Z"/>
                <w:rFonts w:ascii="Garamond" w:hAnsi="Garamond" w:cs="Helvetica"/>
                <w:b/>
                <w:sz w:val="18"/>
                <w:szCs w:val="32"/>
                <w:lang w:eastAsia="en-US"/>
              </w:rPr>
            </w:pPr>
            <w:proofErr w:type="gramStart"/>
            <w:ins w:id="725" w:author="SAS" w:date="2010-12-01T07:15:00Z">
              <w:r w:rsidRPr="00EA2F4F">
                <w:rPr>
                  <w:rFonts w:ascii="Garamond" w:hAnsi="Garamond" w:cs="Helvetica"/>
                  <w:b/>
                  <w:sz w:val="18"/>
                  <w:szCs w:val="32"/>
                  <w:lang w:eastAsia="en-US"/>
                </w:rPr>
                <w:t>groups</w:t>
              </w:r>
              <w:proofErr w:type="gramEnd"/>
              <w:r w:rsidRPr="00EA2F4F">
                <w:rPr>
                  <w:rFonts w:ascii="Garamond" w:hAnsi="Garamond" w:cs="Helvetica"/>
                  <w:b/>
                  <w:sz w:val="18"/>
                  <w:szCs w:val="32"/>
                  <w:lang w:eastAsia="en-US"/>
                </w:rPr>
                <w:t>, and institutions create and change</w:t>
              </w:r>
            </w:ins>
          </w:p>
          <w:p w:rsidR="00C5497D" w:rsidRPr="00E47942" w:rsidRDefault="00C5497D" w:rsidP="004C4AF2">
            <w:pPr>
              <w:numPr>
                <w:ins w:id="726" w:author="SAS" w:date="2010-12-01T07:15:00Z"/>
              </w:numPr>
              <w:rPr>
                <w:ins w:id="727" w:author="SAS" w:date="2010-12-01T07:15:00Z"/>
                <w:rFonts w:ascii="Garamond" w:hAnsi="Garamond" w:cs="Helvetica"/>
                <w:b/>
                <w:sz w:val="18"/>
                <w:szCs w:val="32"/>
                <w:lang w:eastAsia="en-US"/>
              </w:rPr>
            </w:pPr>
            <w:proofErr w:type="gramStart"/>
            <w:ins w:id="728" w:author="SAS" w:date="2010-12-01T07:15:00Z">
              <w:r w:rsidRPr="00EA2F4F">
                <w:rPr>
                  <w:rFonts w:ascii="Garamond" w:hAnsi="Garamond" w:cs="Helvetica"/>
                  <w:b/>
                  <w:sz w:val="18"/>
                  <w:szCs w:val="32"/>
                  <w:lang w:eastAsia="en-US"/>
                </w:rPr>
                <w:t>structures</w:t>
              </w:r>
              <w:proofErr w:type="gramEnd"/>
              <w:r w:rsidRPr="00EA2F4F">
                <w:rPr>
                  <w:rFonts w:ascii="Garamond" w:hAnsi="Garamond" w:cs="Helvetica"/>
                  <w:b/>
                  <w:sz w:val="18"/>
                  <w:szCs w:val="32"/>
                  <w:lang w:eastAsia="en-US"/>
                </w:rPr>
                <w:t xml:space="preserve">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tc>
        <w:tc>
          <w:tcPr>
            <w:tcW w:w="1494" w:type="dxa"/>
          </w:tcPr>
          <w:p w:rsidR="00C5497D" w:rsidRDefault="00C5497D" w:rsidP="004C4AF2">
            <w:pPr>
              <w:numPr>
                <w:ins w:id="729" w:author="SAS" w:date="2010-12-01T07:15:00Z"/>
              </w:numPr>
              <w:jc w:val="center"/>
              <w:rPr>
                <w:ins w:id="730" w:author="SAS" w:date="2010-12-01T07:15:00Z"/>
                <w:rFonts w:ascii="Garamond" w:hAnsi="Garamond" w:cs="Helvetica"/>
                <w:sz w:val="20"/>
                <w:szCs w:val="32"/>
                <w:lang w:eastAsia="en-US"/>
              </w:rPr>
            </w:pPr>
            <w:ins w:id="731" w:author="SAS" w:date="2010-12-01T07:15:00Z">
              <w:r>
                <w:rPr>
                  <w:rFonts w:ascii="Garamond" w:hAnsi="Garamond" w:cs="Helvetica"/>
                  <w:sz w:val="20"/>
                  <w:szCs w:val="32"/>
                  <w:lang w:eastAsia="en-US"/>
                </w:rPr>
                <w:t>Individuals, Groups, &amp; Institutions</w:t>
              </w:r>
            </w:ins>
          </w:p>
          <w:p w:rsidR="00C5497D" w:rsidRDefault="00C5497D" w:rsidP="004C4AF2">
            <w:pPr>
              <w:numPr>
                <w:ins w:id="732" w:author="SAS" w:date="2010-12-01T07:15:00Z"/>
              </w:numPr>
              <w:jc w:val="center"/>
              <w:rPr>
                <w:ins w:id="733" w:author="SAS" w:date="2010-12-01T07:15:00Z"/>
                <w:rFonts w:ascii="Garamond" w:hAnsi="Garamond" w:cs="Helvetica"/>
                <w:sz w:val="20"/>
                <w:szCs w:val="32"/>
                <w:lang w:eastAsia="en-US"/>
              </w:rPr>
            </w:pPr>
          </w:p>
          <w:p w:rsidR="00C5497D" w:rsidRDefault="00C5497D" w:rsidP="004C4AF2">
            <w:pPr>
              <w:numPr>
                <w:ins w:id="734" w:author="SAS" w:date="2010-12-01T07:15:00Z"/>
              </w:numPr>
              <w:jc w:val="center"/>
              <w:rPr>
                <w:ins w:id="735" w:author="SAS" w:date="2010-12-01T07:15:00Z"/>
                <w:rFonts w:ascii="Garamond" w:hAnsi="Garamond" w:cs="Helvetica"/>
                <w:sz w:val="20"/>
                <w:szCs w:val="32"/>
                <w:lang w:eastAsia="en-US"/>
              </w:rPr>
            </w:pPr>
          </w:p>
          <w:p w:rsidR="00C5497D" w:rsidRDefault="00C5497D" w:rsidP="004C4AF2">
            <w:pPr>
              <w:numPr>
                <w:ins w:id="736" w:author="SAS" w:date="2010-12-01T07:15:00Z"/>
              </w:numPr>
              <w:jc w:val="center"/>
              <w:rPr>
                <w:ins w:id="737" w:author="SAS" w:date="2010-12-01T07:15:00Z"/>
                <w:rFonts w:ascii="Garamond" w:hAnsi="Garamond" w:cs="Helvetica"/>
                <w:sz w:val="20"/>
                <w:szCs w:val="32"/>
                <w:lang w:eastAsia="en-US"/>
              </w:rPr>
            </w:pPr>
          </w:p>
          <w:p w:rsidR="00C5497D" w:rsidRDefault="00C5497D" w:rsidP="004C4AF2">
            <w:pPr>
              <w:numPr>
                <w:ins w:id="738" w:author="SAS" w:date="2010-12-01T07:15:00Z"/>
              </w:numPr>
              <w:jc w:val="center"/>
              <w:rPr>
                <w:ins w:id="739" w:author="SAS" w:date="2010-12-01T07:15:00Z"/>
                <w:rFonts w:ascii="Garamond" w:hAnsi="Garamond" w:cs="Helvetica"/>
                <w:sz w:val="20"/>
                <w:szCs w:val="32"/>
                <w:lang w:eastAsia="en-US"/>
              </w:rPr>
            </w:pPr>
          </w:p>
          <w:p w:rsidR="00C5497D" w:rsidRDefault="00C5497D" w:rsidP="004C4AF2">
            <w:pPr>
              <w:numPr>
                <w:ins w:id="740" w:author="SAS" w:date="2010-12-01T07:15:00Z"/>
              </w:numPr>
              <w:jc w:val="center"/>
              <w:rPr>
                <w:ins w:id="741" w:author="SAS" w:date="2010-12-01T07:15:00Z"/>
                <w:rFonts w:ascii="Garamond" w:hAnsi="Garamond" w:cs="Helvetica"/>
                <w:sz w:val="20"/>
                <w:szCs w:val="32"/>
                <w:lang w:eastAsia="en-US"/>
              </w:rPr>
            </w:pPr>
          </w:p>
          <w:p w:rsidR="00C5497D" w:rsidRDefault="00C5497D" w:rsidP="004C4AF2">
            <w:pPr>
              <w:numPr>
                <w:ins w:id="742" w:author="SAS" w:date="2010-12-01T07:15:00Z"/>
              </w:numPr>
              <w:jc w:val="center"/>
              <w:rPr>
                <w:ins w:id="743" w:author="SAS" w:date="2010-12-01T07:15:00Z"/>
                <w:rFonts w:ascii="Garamond" w:hAnsi="Garamond" w:cs="Helvetica"/>
                <w:sz w:val="20"/>
                <w:szCs w:val="32"/>
                <w:lang w:eastAsia="en-US"/>
              </w:rPr>
            </w:pPr>
          </w:p>
          <w:p w:rsidR="00C5497D" w:rsidRDefault="00C5497D" w:rsidP="004C4AF2">
            <w:pPr>
              <w:numPr>
                <w:ins w:id="744" w:author="SAS" w:date="2010-12-01T07:15:00Z"/>
              </w:numPr>
              <w:jc w:val="center"/>
              <w:rPr>
                <w:ins w:id="745" w:author="SAS" w:date="2010-12-01T07:15:00Z"/>
                <w:rFonts w:ascii="Garamond" w:hAnsi="Garamond" w:cs="Helvetica"/>
                <w:sz w:val="20"/>
                <w:szCs w:val="32"/>
                <w:lang w:eastAsia="en-US"/>
              </w:rPr>
            </w:pPr>
          </w:p>
          <w:p w:rsidR="00C5497D" w:rsidRDefault="00C5497D" w:rsidP="004C4AF2">
            <w:pPr>
              <w:numPr>
                <w:ins w:id="746" w:author="SAS" w:date="2010-12-01T07:15:00Z"/>
              </w:numPr>
              <w:jc w:val="center"/>
              <w:rPr>
                <w:ins w:id="747" w:author="SAS" w:date="2010-12-01T07:15:00Z"/>
                <w:rFonts w:ascii="Garamond" w:hAnsi="Garamond" w:cs="Helvetica"/>
                <w:sz w:val="20"/>
                <w:szCs w:val="32"/>
                <w:lang w:eastAsia="en-US"/>
              </w:rPr>
            </w:pPr>
            <w:ins w:id="748" w:author="SAS" w:date="2010-12-01T07:15:00Z">
              <w:r>
                <w:rPr>
                  <w:rFonts w:ascii="Garamond" w:hAnsi="Garamond" w:cs="Helvetica"/>
                  <w:sz w:val="20"/>
                  <w:szCs w:val="32"/>
                  <w:lang w:eastAsia="en-US"/>
                </w:rPr>
                <w:t>Power, Authority, &amp; Governments</w:t>
              </w:r>
            </w:ins>
          </w:p>
          <w:p w:rsidR="00C5497D" w:rsidRDefault="00C5497D" w:rsidP="004C4AF2">
            <w:pPr>
              <w:numPr>
                <w:ins w:id="749" w:author="SAS" w:date="2010-12-01T07:15:00Z"/>
              </w:numPr>
              <w:jc w:val="center"/>
              <w:rPr>
                <w:ins w:id="750" w:author="SAS" w:date="2010-12-01T07:15:00Z"/>
                <w:rFonts w:ascii="Garamond" w:hAnsi="Garamond" w:cs="Helvetica"/>
                <w:sz w:val="20"/>
                <w:szCs w:val="32"/>
                <w:lang w:eastAsia="en-US"/>
              </w:rPr>
            </w:pPr>
          </w:p>
          <w:p w:rsidR="00C5497D" w:rsidRPr="00E47942" w:rsidRDefault="00C5497D" w:rsidP="004C4AF2">
            <w:pPr>
              <w:numPr>
                <w:ins w:id="751" w:author="SAS" w:date="2010-12-01T07:15:00Z"/>
              </w:numPr>
              <w:jc w:val="center"/>
              <w:rPr>
                <w:ins w:id="752" w:author="SAS" w:date="2010-12-01T07:15:00Z"/>
                <w:rFonts w:ascii="Garamond" w:hAnsi="Garamond" w:cs="Helvetica"/>
                <w:sz w:val="20"/>
                <w:szCs w:val="32"/>
                <w:lang w:eastAsia="en-US"/>
              </w:rPr>
            </w:pPr>
          </w:p>
        </w:tc>
        <w:tc>
          <w:tcPr>
            <w:tcW w:w="3556" w:type="dxa"/>
          </w:tcPr>
          <w:p w:rsidR="00C5497D" w:rsidRDefault="00C5497D">
            <w:pPr>
              <w:pStyle w:val="ListParagraph"/>
              <w:widowControl w:val="0"/>
              <w:numPr>
                <w:ilvl w:val="0"/>
                <w:numId w:val="26"/>
                <w:ins w:id="753" w:author="SAS" w:date="2010-12-01T07:15:00Z"/>
              </w:numPr>
              <w:tabs>
                <w:tab w:val="left" w:pos="347"/>
              </w:tabs>
              <w:autoSpaceDE w:val="0"/>
              <w:autoSpaceDN w:val="0"/>
              <w:adjustRightInd w:val="0"/>
              <w:spacing w:line="200" w:lineRule="atLeast"/>
              <w:ind w:left="360"/>
              <w:rPr>
                <w:ins w:id="754" w:author="SAS" w:date="2010-12-01T07:15:00Z"/>
                <w:rFonts w:ascii="Garamond" w:hAnsi="Garamond" w:cs="Verdana"/>
                <w:sz w:val="20"/>
                <w:szCs w:val="18"/>
              </w:rPr>
            </w:pPr>
            <w:ins w:id="755" w:author="SAS" w:date="2010-12-01T07:15:00Z">
              <w:r w:rsidRPr="00871FE4">
                <w:rPr>
                  <w:rFonts w:ascii="Garamond" w:hAnsi="Garamond" w:cs="Verdana"/>
                  <w:sz w:val="20"/>
                  <w:szCs w:val="18"/>
                </w:rPr>
                <w:t>Describe major issues involving rights, responsibilities, roles, and status of the individuals and social groups </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"http://saschina.rubiconatlas.org/c/maps/standardsOverviewDetail.php?StandardID=1000270328&amp;ProficiencyID=&amp;"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20</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56" w:author="SAS" w:date="2010-12-01T07:15:00Z"/>
              </w:numPr>
              <w:tabs>
                <w:tab w:val="left" w:pos="347"/>
              </w:tabs>
              <w:autoSpaceDE w:val="0"/>
              <w:autoSpaceDN w:val="0"/>
              <w:adjustRightInd w:val="0"/>
              <w:spacing w:line="200" w:lineRule="atLeast"/>
              <w:ind w:left="360"/>
              <w:rPr>
                <w:ins w:id="757" w:author="SAS" w:date="2010-12-01T07:15:00Z"/>
                <w:rFonts w:ascii="Garamond" w:hAnsi="Garamond" w:cs="Verdana"/>
                <w:sz w:val="20"/>
                <w:szCs w:val="18"/>
              </w:rPr>
            </w:pPr>
            <w:ins w:id="758" w:author="SAS" w:date="2010-12-01T07:15:00Z">
              <w:r w:rsidRPr="00871FE4">
                <w:rPr>
                  <w:rFonts w:ascii="Garamond" w:hAnsi="Garamond" w:cs="Verdana"/>
                  <w:sz w:val="20"/>
                  <w:szCs w:val="18"/>
                </w:rPr>
                <w:t>Explain reasons for changes, and people's motivations for seeking change</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"http://saschina.rubiconatlas.org/c/maps/standardsOverviewDetail.php?StandardID=1000270330&amp;ProficiencyID=&amp;"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25</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6"/>
                <w:ins w:id="759" w:author="SAS" w:date="2010-12-01T07:15:00Z"/>
              </w:numPr>
              <w:tabs>
                <w:tab w:val="left" w:pos="347"/>
              </w:tabs>
              <w:autoSpaceDE w:val="0"/>
              <w:autoSpaceDN w:val="0"/>
              <w:adjustRightInd w:val="0"/>
              <w:spacing w:line="200" w:lineRule="atLeast"/>
              <w:ind w:left="360"/>
              <w:rPr>
                <w:ins w:id="760" w:author="SAS" w:date="2010-12-01T07:15:00Z"/>
                <w:rFonts w:ascii="Garamond" w:hAnsi="Garamond" w:cs="Verdana"/>
                <w:sz w:val="20"/>
                <w:szCs w:val="18"/>
              </w:rPr>
            </w:pPr>
            <w:ins w:id="761" w:author="SAS" w:date="2010-12-01T07:15:00Z">
              <w:r w:rsidRPr="00871FE4">
                <w:rPr>
                  <w:rFonts w:ascii="Garamond" w:hAnsi="Garamond" w:cs="Verdana"/>
                  <w:sz w:val="20"/>
                  <w:szCs w:val="18"/>
                </w:rPr>
                <w:t>Describe how leadership powers are acquired, and used</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"http://saschina.rubiconatlas.org/c/maps/standardsOverviewDetail.php?StandardID=1000270334&amp;ProficiencyID=&amp;"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14</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Pr="00406888" w:rsidRDefault="00C5497D" w:rsidP="004C4AF2">
            <w:pPr>
              <w:numPr>
                <w:ins w:id="762" w:author="SAS" w:date="2010-12-01T07:15:00Z"/>
              </w:numPr>
              <w:jc w:val="center"/>
              <w:rPr>
                <w:ins w:id="763" w:author="SAS" w:date="2010-12-01T07:15:00Z"/>
                <w:rFonts w:ascii="Garamond" w:hAnsi="Garamond" w:cs="Helvetica"/>
                <w:sz w:val="20"/>
                <w:szCs w:val="32"/>
                <w:lang w:eastAsia="en-US"/>
              </w:rPr>
            </w:pPr>
          </w:p>
        </w:tc>
        <w:tc>
          <w:tcPr>
            <w:tcW w:w="3557" w:type="dxa"/>
          </w:tcPr>
          <w:p w:rsidR="00CC5F43" w:rsidRDefault="00CC5F43" w:rsidP="00CC5F43">
            <w:pPr>
              <w:pStyle w:val="ListParagraph"/>
              <w:widowControl w:val="0"/>
              <w:numPr>
                <w:ilvl w:val="0"/>
                <w:numId w:val="31"/>
                <w:ins w:id="764" w:author="SAS" w:date="2010-12-01T13:55:00Z"/>
              </w:numPr>
              <w:tabs>
                <w:tab w:val="left" w:pos="324"/>
              </w:tabs>
              <w:autoSpaceDE w:val="0"/>
              <w:autoSpaceDN w:val="0"/>
              <w:adjustRightInd w:val="0"/>
              <w:spacing w:line="240" w:lineRule="atLeast"/>
              <w:ind w:left="360"/>
              <w:rPr>
                <w:ins w:id="765" w:author="SAS" w:date="2010-12-01T13:55:00Z"/>
                <w:rFonts w:ascii="Garamond" w:hAnsi="Garamond" w:cs="Verdana"/>
                <w:sz w:val="20"/>
                <w:szCs w:val="18"/>
              </w:rPr>
            </w:pPr>
            <w:ins w:id="766" w:author="SAS" w:date="2010-12-01T13:55:00Z">
              <w:r>
                <w:rPr>
                  <w:rFonts w:ascii="Garamond" w:hAnsi="Garamond" w:cs="Verdana"/>
                  <w:sz w:val="20"/>
                  <w:szCs w:val="18"/>
                </w:rPr>
                <w:t>Analyze</w:t>
              </w:r>
              <w:r w:rsidRPr="00871FE4">
                <w:rPr>
                  <w:rFonts w:ascii="Garamond" w:hAnsi="Garamond" w:cs="Verdana"/>
                  <w:sz w:val="20"/>
                  <w:szCs w:val="18"/>
                </w:rPr>
                <w:t xml:space="preserve"> the role of </w:t>
              </w:r>
              <w:r>
                <w:rPr>
                  <w:rFonts w:ascii="Garamond" w:hAnsi="Garamond" w:cs="Verdana"/>
                  <w:sz w:val="20"/>
                  <w:szCs w:val="18"/>
                </w:rPr>
                <w:t xml:space="preserve">individuals and </w:t>
              </w:r>
              <w:r w:rsidRPr="00871FE4">
                <w:rPr>
                  <w:rFonts w:ascii="Garamond" w:hAnsi="Garamond" w:cs="Verdana"/>
                  <w:sz w:val="20"/>
                  <w:szCs w:val="18"/>
                </w:rPr>
                <w:t>institutions in furthering both continuity and change</w:t>
              </w:r>
            </w:ins>
          </w:p>
          <w:p w:rsidR="00CC5F43" w:rsidRDefault="00CC5F43" w:rsidP="00CC5F43">
            <w:pPr>
              <w:pStyle w:val="ListParagraph"/>
              <w:widowControl w:val="0"/>
              <w:numPr>
                <w:ilvl w:val="0"/>
                <w:numId w:val="31"/>
                <w:ins w:id="767" w:author="SAS" w:date="2010-12-01T13:55:00Z"/>
              </w:numPr>
              <w:tabs>
                <w:tab w:val="left" w:pos="324"/>
              </w:tabs>
              <w:autoSpaceDE w:val="0"/>
              <w:autoSpaceDN w:val="0"/>
              <w:adjustRightInd w:val="0"/>
              <w:spacing w:line="240" w:lineRule="atLeast"/>
              <w:ind w:left="360"/>
              <w:rPr>
                <w:ins w:id="768" w:author="SAS" w:date="2010-12-01T13:55:00Z"/>
                <w:rFonts w:ascii="Garamond" w:hAnsi="Garamond" w:cs="Verdana"/>
                <w:sz w:val="20"/>
                <w:szCs w:val="18"/>
              </w:rPr>
            </w:pPr>
            <w:ins w:id="769" w:author="SAS" w:date="2010-12-01T13:55:00Z">
              <w:r>
                <w:rPr>
                  <w:rFonts w:ascii="Garamond" w:hAnsi="Garamond" w:cs="Verdana"/>
                  <w:sz w:val="20"/>
                  <w:szCs w:val="18"/>
                </w:rPr>
                <w:t>Examine</w:t>
              </w:r>
              <w:r w:rsidRPr="00871FE4">
                <w:rPr>
                  <w:rFonts w:ascii="Garamond" w:hAnsi="Garamond" w:cs="Verdana"/>
                  <w:sz w:val="20"/>
                  <w:szCs w:val="18"/>
                </w:rPr>
                <w:t xml:space="preserve"> the various forms institutions take and the interactions of people with institutions</w:t>
              </w:r>
            </w:ins>
          </w:p>
          <w:p w:rsidR="00CC5F43" w:rsidRDefault="00CC5F43">
            <w:pPr>
              <w:pStyle w:val="ListParagraph"/>
              <w:widowControl w:val="0"/>
              <w:numPr>
                <w:ins w:id="770" w:author="SAS" w:date="2010-12-01T07:15:00Z"/>
              </w:numPr>
              <w:tabs>
                <w:tab w:val="left" w:pos="324"/>
              </w:tabs>
              <w:autoSpaceDE w:val="0"/>
              <w:autoSpaceDN w:val="0"/>
              <w:adjustRightInd w:val="0"/>
              <w:spacing w:line="240" w:lineRule="atLeast"/>
              <w:ind w:left="360"/>
              <w:rPr>
                <w:ins w:id="771" w:author="SAS" w:date="2010-12-01T07:15:00Z"/>
                <w:rFonts w:ascii="Garamond" w:hAnsi="Garamond" w:cs="Verdana"/>
                <w:b/>
                <w:bCs/>
                <w:kern w:val="32"/>
                <w:sz w:val="20"/>
                <w:szCs w:val="18"/>
              </w:rPr>
              <w:pPrChange w:id="772" w:author="SAS" w:date="2010-12-01T11:50:00Z">
                <w:pPr>
                  <w:pStyle w:val="ListParagraph"/>
                  <w:keepNext/>
                  <w:widowControl w:val="0"/>
                  <w:tabs>
                    <w:tab w:val="left" w:pos="324"/>
                  </w:tabs>
                  <w:autoSpaceDE w:val="0"/>
                  <w:autoSpaceDN w:val="0"/>
                  <w:adjustRightInd w:val="0"/>
                  <w:spacing w:before="240" w:after="60" w:line="240" w:lineRule="atLeast"/>
                  <w:ind w:left="0"/>
                  <w:outlineLvl w:val="0"/>
                </w:pPr>
              </w:pPrChange>
            </w:pPr>
          </w:p>
        </w:tc>
        <w:tc>
          <w:tcPr>
            <w:tcW w:w="3556" w:type="dxa"/>
          </w:tcPr>
          <w:p w:rsidR="00CC5F43" w:rsidRDefault="00CC5F43" w:rsidP="00CC5F43">
            <w:pPr>
              <w:widowControl w:val="0"/>
              <w:numPr>
                <w:ilvl w:val="0"/>
                <w:numId w:val="49"/>
                <w:ins w:id="773" w:author="SAS" w:date="2010-12-01T13:47: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ins w:id="774" w:author="SAS" w:date="2010-12-01T13:47:00Z"/>
                <w:rFonts w:ascii="Garamond" w:hAnsi="Garamond" w:cs="Helvetica"/>
                <w:lang w:eastAsia="en-US"/>
              </w:rPr>
            </w:pPr>
            <w:ins w:id="775" w:author="SAS" w:date="2010-12-01T13:47:00Z">
              <w:r>
                <w:rPr>
                  <w:rFonts w:ascii="Garamond" w:hAnsi="Garamond" w:cs="Helvetica"/>
                  <w:lang w:eastAsia="en-US"/>
                </w:rPr>
                <w:t>Examine</w:t>
              </w:r>
              <w:r w:rsidRPr="001B6539">
                <w:rPr>
                  <w:rFonts w:ascii="Garamond" w:hAnsi="Garamond" w:cs="Helvetica"/>
                  <w:lang w:eastAsia="en-US"/>
                </w:rPr>
                <w:t xml:space="preserve"> issues involving the rights, roles and status of the individual in relation to society</w:t>
              </w:r>
            </w:ins>
          </w:p>
          <w:p w:rsidR="00CC5F43" w:rsidRDefault="00CC5F43" w:rsidP="00CC5F43">
            <w:pPr>
              <w:widowControl w:val="0"/>
              <w:numPr>
                <w:ilvl w:val="0"/>
                <w:numId w:val="49"/>
                <w:ins w:id="776" w:author="SAS" w:date="2010-12-01T13:47: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ins w:id="777" w:author="SAS" w:date="2010-12-01T13:47:00Z"/>
                <w:rFonts w:ascii="Garamond" w:hAnsi="Garamond" w:cs="Helvetica"/>
                <w:lang w:eastAsia="en-US"/>
              </w:rPr>
            </w:pPr>
            <w:ins w:id="778" w:author="SAS" w:date="2010-12-01T13:47:00Z">
              <w:r>
                <w:rPr>
                  <w:rFonts w:ascii="Garamond" w:hAnsi="Garamond" w:cs="Helvetica"/>
                  <w:lang w:eastAsia="en-US"/>
                </w:rPr>
                <w:t>Weigh the</w:t>
              </w:r>
              <w:r w:rsidRPr="001B6539">
                <w:rPr>
                  <w:rFonts w:ascii="Garamond" w:hAnsi="Garamond" w:cs="Helvetica"/>
                  <w:lang w:eastAsia="en-US"/>
                </w:rPr>
                <w:t xml:space="preserve"> advantages and disadvantages of various forms of government</w:t>
              </w:r>
            </w:ins>
          </w:p>
          <w:p w:rsidR="00CC5F43" w:rsidRPr="00141BB6" w:rsidRDefault="00CC5F43" w:rsidP="00CC5F43">
            <w:pPr>
              <w:widowControl w:val="0"/>
              <w:numPr>
                <w:ilvl w:val="0"/>
                <w:numId w:val="49"/>
                <w:ins w:id="779" w:author="SAS" w:date="2010-12-01T13:47: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ins w:id="780" w:author="SAS" w:date="2010-12-01T13:47:00Z"/>
                <w:rFonts w:ascii="Garamond" w:hAnsi="Garamond" w:cs="Helvetica"/>
                <w:lang w:eastAsia="en-US"/>
              </w:rPr>
            </w:pPr>
            <w:ins w:id="781" w:author="SAS" w:date="2010-12-01T13:47:00Z">
              <w:r>
                <w:rPr>
                  <w:rFonts w:ascii="Garamond" w:hAnsi="Garamond" w:cs="Helvetica"/>
                  <w:lang w:eastAsia="en-US"/>
                </w:rPr>
                <w:t>Breakdown</w:t>
              </w:r>
              <w:r w:rsidRPr="00141BB6">
                <w:rPr>
                  <w:rFonts w:ascii="Garamond" w:hAnsi="Garamond" w:cs="Helvetica"/>
                  <w:lang w:eastAsia="en-US"/>
                </w:rPr>
                <w:t xml:space="preserve"> the purposes of government and how power is acquired, used and justified</w:t>
              </w:r>
            </w:ins>
          </w:p>
          <w:p w:rsidR="00CC5F43" w:rsidRDefault="00CC5F43" w:rsidP="00CC5F43">
            <w:pPr>
              <w:widowControl w:val="0"/>
              <w:numPr>
                <w:ilvl w:val="0"/>
                <w:numId w:val="49"/>
                <w:ins w:id="782" w:author="SAS" w:date="2010-12-01T07:15: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0" w:hanging="260"/>
              <w:rPr>
                <w:ins w:id="783" w:author="SAS" w:date="2010-12-01T07:15:00Z"/>
                <w:rFonts w:ascii="Helvetica" w:hAnsi="Helvetica" w:cs="Helvetica"/>
                <w:rPrChange w:id="784" w:author="SAS" w:date="2010-12-01T10:32:00Z">
                  <w:rPr>
                    <w:ins w:id="785" w:author="SAS" w:date="2010-12-01T07:15:00Z"/>
                  </w:rPr>
                </w:rPrChange>
              </w:rPr>
              <w:pPrChange w:id="786" w:author="SAS" w:date="2010-12-01T10:53:00Z">
                <w:pPr>
                  <w:pStyle w:val="ListParagraph"/>
                  <w:widowControl w:val="0"/>
                  <w:tabs>
                    <w:tab w:val="left" w:pos="220"/>
                    <w:tab w:val="left" w:pos="720"/>
                  </w:tabs>
                  <w:autoSpaceDE w:val="0"/>
                  <w:autoSpaceDN w:val="0"/>
                  <w:adjustRightInd w:val="0"/>
                  <w:ind w:left="0"/>
                </w:pPr>
              </w:pPrChange>
            </w:pPr>
            <w:ins w:id="787" w:author="SAS" w:date="2010-12-01T13:47:00Z">
              <w:r w:rsidRPr="00141BB6">
                <w:rPr>
                  <w:rFonts w:ascii="Garamond" w:hAnsi="Garamond" w:cs="Helvetica"/>
                  <w:lang w:eastAsia="en-US"/>
                </w:rPr>
                <w:t>Explore conditions that contribute to conflict and cooperation among nations</w:t>
              </w:r>
            </w:ins>
          </w:p>
        </w:tc>
        <w:tc>
          <w:tcPr>
            <w:tcW w:w="3557" w:type="dxa"/>
          </w:tcPr>
          <w:p w:rsidR="00C5497D" w:rsidRPr="00D157FD" w:rsidRDefault="00C5497D" w:rsidP="004E4DEA">
            <w:pPr>
              <w:pStyle w:val="Li"/>
              <w:numPr>
                <w:ilvl w:val="0"/>
                <w:numId w:val="37"/>
                <w:ins w:id="788" w:author="SAS" w:date="2010-12-01T07:15:00Z"/>
              </w:numPr>
              <w:rPr>
                <w:ins w:id="789" w:author="SAS" w:date="2010-12-01T07:15:00Z"/>
                <w:rFonts w:ascii="Garamond" w:hAnsi="Garamond"/>
              </w:rPr>
            </w:pPr>
            <w:ins w:id="790" w:author="SAS" w:date="2010-12-01T07:15:00Z">
              <w:r w:rsidRPr="00D157FD">
                <w:rPr>
                  <w:rFonts w:ascii="Garamond" w:hAnsi="Garamond"/>
                  <w:color w:val="9900FF"/>
                </w:rPr>
                <w:t>Identify the structures of power, authority, and governance within and between societies  (added)</w:t>
              </w:r>
              <w:r w:rsidRPr="00D157FD">
                <w:rPr>
                  <w:rFonts w:ascii="Garamond" w:hAnsi="Garamond"/>
                </w:rPr>
                <w:t xml:space="preserve"> </w:t>
              </w:r>
            </w:ins>
          </w:p>
          <w:p w:rsidR="00C5497D" w:rsidRPr="00D157FD" w:rsidRDefault="00C5497D" w:rsidP="004E4DEA">
            <w:pPr>
              <w:pStyle w:val="Li"/>
              <w:numPr>
                <w:ilvl w:val="0"/>
                <w:numId w:val="37"/>
                <w:ins w:id="791" w:author="SAS" w:date="2010-12-01T07:15:00Z"/>
              </w:numPr>
              <w:rPr>
                <w:ins w:id="792" w:author="SAS" w:date="2010-12-01T07:15:00Z"/>
                <w:rFonts w:ascii="Garamond" w:hAnsi="Garamond"/>
              </w:rPr>
            </w:pPr>
            <w:ins w:id="793" w:author="SAS" w:date="2010-12-01T07:15:00Z">
              <w:r w:rsidRPr="00D157FD">
                <w:rPr>
                  <w:rFonts w:ascii="Garamond" w:hAnsi="Garamond"/>
                </w:rPr>
                <w:t xml:space="preserve">Explain motivations behind changes within society </w:t>
              </w:r>
            </w:ins>
          </w:p>
          <w:p w:rsidR="00C5497D" w:rsidRDefault="00C5497D">
            <w:pPr>
              <w:pStyle w:val="Li"/>
              <w:numPr>
                <w:ilvl w:val="0"/>
                <w:numId w:val="37"/>
                <w:ins w:id="794" w:author="SAS" w:date="2010-12-01T07:15:00Z"/>
              </w:numPr>
              <w:spacing w:after="280" w:afterAutospacing="1"/>
              <w:rPr>
                <w:ins w:id="795" w:author="SAS" w:date="2010-12-01T07:15:00Z"/>
                <w:rFonts w:ascii="Garamond" w:hAnsi="Garamond"/>
              </w:rPr>
            </w:pPr>
            <w:ins w:id="796" w:author="SAS" w:date="2010-12-01T07:15:00Z">
              <w:r w:rsidRPr="00D157FD">
                <w:rPr>
                  <w:rFonts w:ascii="Garamond" w:hAnsi="Garamond"/>
                </w:rPr>
                <w:t xml:space="preserve">Analyze the cause and effect relationships of changes within societal structures (society)(removed domestic and foreign policies to learning outcomes) </w:t>
              </w:r>
            </w:ins>
          </w:p>
        </w:tc>
        <w:tc>
          <w:tcPr>
            <w:tcW w:w="3557" w:type="dxa"/>
          </w:tcPr>
          <w:p w:rsidR="00CC5F43" w:rsidRDefault="00C5497D">
            <w:pPr>
              <w:pStyle w:val="Li"/>
              <w:numPr>
                <w:ilvl w:val="0"/>
                <w:numId w:val="48"/>
                <w:ins w:id="797" w:author="SAS" w:date="2010-12-01T07:15:00Z"/>
              </w:numPr>
              <w:ind w:left="353" w:hanging="353"/>
              <w:rPr>
                <w:ins w:id="798" w:author="SAS" w:date="2010-12-01T07:15:00Z"/>
                <w:rFonts w:ascii="Garamond" w:hAnsi="Garamond"/>
              </w:rPr>
              <w:pPrChange w:id="799" w:author="SAS" w:date="2010-12-01T10:53:00Z">
                <w:pPr>
                  <w:pStyle w:val="Li"/>
                  <w:numPr>
                    <w:numId w:val="50"/>
                  </w:numPr>
                  <w:ind w:left="353" w:hanging="353"/>
                </w:pPr>
              </w:pPrChange>
            </w:pPr>
            <w:ins w:id="800" w:author="SAS" w:date="2010-12-01T07:15:00Z">
              <w:r w:rsidRPr="00D157FD">
                <w:rPr>
                  <w:rFonts w:ascii="Garamond" w:hAnsi="Garamond"/>
                </w:rPr>
                <w:t>Identify the motivations within groups to affect changes</w:t>
              </w:r>
            </w:ins>
          </w:p>
          <w:p w:rsidR="00CC5F43" w:rsidRDefault="00C5497D">
            <w:pPr>
              <w:pStyle w:val="Li"/>
              <w:numPr>
                <w:ilvl w:val="0"/>
                <w:numId w:val="48"/>
                <w:ins w:id="801" w:author="SAS" w:date="2010-12-01T07:15:00Z"/>
              </w:numPr>
              <w:ind w:left="353" w:hanging="353"/>
              <w:rPr>
                <w:ins w:id="802" w:author="SAS" w:date="2010-12-01T07:15:00Z"/>
                <w:rFonts w:ascii="Garamond" w:hAnsi="Garamond"/>
              </w:rPr>
              <w:pPrChange w:id="803" w:author="SAS" w:date="2010-12-01T10:53:00Z">
                <w:pPr>
                  <w:pStyle w:val="Li"/>
                  <w:numPr>
                    <w:numId w:val="50"/>
                  </w:numPr>
                  <w:ind w:left="353" w:hanging="353"/>
                </w:pPr>
              </w:pPrChange>
            </w:pPr>
            <w:ins w:id="804" w:author="SAS" w:date="2010-12-01T07:15:00Z">
              <w:r>
                <w:rPr>
                  <w:rFonts w:ascii="Garamond" w:hAnsi="Garamond"/>
                </w:rPr>
                <w:t>Analyze major responsibilities of governing bodies for domestic and foreign policy</w:t>
              </w:r>
            </w:ins>
          </w:p>
          <w:p w:rsidR="00CC5F43" w:rsidRDefault="00C5497D">
            <w:pPr>
              <w:pStyle w:val="Li"/>
              <w:numPr>
                <w:ilvl w:val="0"/>
                <w:numId w:val="48"/>
                <w:ins w:id="805" w:author="SAS" w:date="2010-12-01T07:15:00Z"/>
              </w:numPr>
              <w:ind w:left="353" w:hanging="353"/>
              <w:rPr>
                <w:ins w:id="806" w:author="SAS" w:date="2010-12-01T07:15:00Z"/>
                <w:rFonts w:ascii="Garamond" w:hAnsi="Garamond"/>
              </w:rPr>
              <w:pPrChange w:id="807" w:author="SAS" w:date="2010-12-01T10:53:00Z">
                <w:pPr>
                  <w:pStyle w:val="Li"/>
                  <w:numPr>
                    <w:numId w:val="50"/>
                  </w:numPr>
                  <w:ind w:left="353" w:hanging="353"/>
                </w:pPr>
              </w:pPrChange>
            </w:pPr>
            <w:ins w:id="808" w:author="SAS" w:date="2010-12-01T07:15:00Z">
              <w:r>
                <w:rPr>
                  <w:rFonts w:ascii="Garamond" w:hAnsi="Garamond"/>
                </w:rPr>
                <w:t>Explain how ideologies and laws are set and shape society</w:t>
              </w:r>
            </w:ins>
          </w:p>
        </w:tc>
      </w:tr>
      <w:tr w:rsidR="00C5497D" w:rsidRPr="00E47942">
        <w:trPr>
          <w:cantSplit/>
          <w:ins w:id="809" w:author="SAS" w:date="2010-12-01T07:15:00Z"/>
        </w:trPr>
        <w:tc>
          <w:tcPr>
            <w:tcW w:w="1531" w:type="dxa"/>
          </w:tcPr>
          <w:p w:rsidR="00C5497D" w:rsidRPr="00E47942" w:rsidRDefault="00C5497D" w:rsidP="004C4AF2">
            <w:pPr>
              <w:numPr>
                <w:ins w:id="810" w:author="SAS" w:date="2010-12-01T07:15:00Z"/>
              </w:numPr>
              <w:rPr>
                <w:ins w:id="811" w:author="SAS" w:date="2010-12-01T07:15:00Z"/>
                <w:rFonts w:ascii="Garamond" w:hAnsi="Garamond" w:cs="Helvetica"/>
                <w:b/>
                <w:sz w:val="18"/>
                <w:szCs w:val="32"/>
                <w:lang w:eastAsia="en-US"/>
              </w:rPr>
            </w:pPr>
            <w:ins w:id="812" w:author="SAS" w:date="2010-12-01T07:15: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tc>
        <w:tc>
          <w:tcPr>
            <w:tcW w:w="1494" w:type="dxa"/>
          </w:tcPr>
          <w:p w:rsidR="00C5497D" w:rsidRPr="00E47942" w:rsidRDefault="00C5497D" w:rsidP="004C4AF2">
            <w:pPr>
              <w:numPr>
                <w:ins w:id="813" w:author="SAS" w:date="2010-12-01T07:15:00Z"/>
              </w:numPr>
              <w:jc w:val="center"/>
              <w:rPr>
                <w:ins w:id="814" w:author="SAS" w:date="2010-12-01T07:15:00Z"/>
                <w:rFonts w:ascii="Garamond" w:hAnsi="Garamond" w:cs="Helvetica"/>
                <w:sz w:val="20"/>
                <w:szCs w:val="32"/>
                <w:lang w:eastAsia="en-US"/>
              </w:rPr>
            </w:pPr>
            <w:ins w:id="815" w:author="SAS" w:date="2010-12-01T07:15:00Z">
              <w:r>
                <w:rPr>
                  <w:rFonts w:ascii="Garamond" w:hAnsi="Garamond" w:cs="Helvetica"/>
                  <w:sz w:val="20"/>
                  <w:szCs w:val="32"/>
                  <w:lang w:eastAsia="en-US"/>
                </w:rPr>
                <w:t>People, Places &amp; Environments</w:t>
              </w:r>
            </w:ins>
          </w:p>
        </w:tc>
        <w:tc>
          <w:tcPr>
            <w:tcW w:w="3556" w:type="dxa"/>
          </w:tcPr>
          <w:p w:rsidR="00C5497D" w:rsidRDefault="00C5497D">
            <w:pPr>
              <w:pStyle w:val="ListParagraph"/>
              <w:widowControl w:val="0"/>
              <w:numPr>
                <w:ilvl w:val="0"/>
                <w:numId w:val="27"/>
                <w:ins w:id="816" w:author="SAS" w:date="2010-12-01T07:15:00Z"/>
              </w:numPr>
              <w:tabs>
                <w:tab w:val="left" w:pos="347"/>
                <w:tab w:val="left" w:pos="720"/>
              </w:tabs>
              <w:autoSpaceDE w:val="0"/>
              <w:autoSpaceDN w:val="0"/>
              <w:adjustRightInd w:val="0"/>
              <w:spacing w:line="200" w:lineRule="atLeast"/>
              <w:ind w:left="360"/>
              <w:rPr>
                <w:ins w:id="817" w:author="SAS" w:date="2010-12-01T07:15:00Z"/>
                <w:rFonts w:ascii="Garamond" w:hAnsi="Garamond" w:cs="Verdana"/>
                <w:sz w:val="20"/>
                <w:szCs w:val="18"/>
              </w:rPr>
            </w:pPr>
            <w:ins w:id="818" w:author="SAS" w:date="2010-12-01T07:15:00Z">
              <w:r w:rsidRPr="00871FE4">
                <w:rPr>
                  <w:rFonts w:ascii="Garamond" w:hAnsi="Garamond" w:cs="Verdana"/>
                  <w:sz w:val="20"/>
                  <w:szCs w:val="18"/>
                </w:rPr>
                <w:t>Describe ways that humans have been influenced by geographic conditions</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"http://saschina.rubiconatlas.org/c/maps/standardsOverviewDetail.php?StandardID=1000270340&amp;ProficiencyID=&amp;"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17</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A37562">
            <w:pPr>
              <w:pStyle w:val="ListParagraph"/>
              <w:widowControl w:val="0"/>
              <w:numPr>
                <w:ilvl w:val="0"/>
                <w:numId w:val="27"/>
                <w:ins w:id="819" w:author="SAS" w:date="2010-12-01T07:15:00Z"/>
              </w:numPr>
              <w:tabs>
                <w:tab w:val="left" w:pos="347"/>
                <w:tab w:val="left" w:pos="720"/>
              </w:tabs>
              <w:autoSpaceDE w:val="0"/>
              <w:autoSpaceDN w:val="0"/>
              <w:adjustRightInd w:val="0"/>
              <w:spacing w:line="200" w:lineRule="atLeast"/>
              <w:ind w:left="360"/>
              <w:rPr>
                <w:ins w:id="820" w:author="SAS" w:date="2010-12-01T07:15:00Z"/>
                <w:rFonts w:ascii="Garamond" w:hAnsi="Garamond" w:cs="Verdana"/>
                <w:sz w:val="20"/>
                <w:szCs w:val="18"/>
              </w:rPr>
            </w:pPr>
            <w:ins w:id="821" w:author="SAS" w:date="2010-12-01T10:19:00Z">
              <w:r>
                <w:rPr>
                  <w:rFonts w:ascii="Garamond" w:hAnsi="Garamond" w:cs="Verdana"/>
                  <w:sz w:val="20"/>
                  <w:szCs w:val="18"/>
                </w:rPr>
                <w:t>Use</w:t>
              </w:r>
            </w:ins>
            <w:ins w:id="822" w:author="SAS" w:date="2010-12-01T07:15:00Z">
              <w:r w:rsidR="00C5497D" w:rsidRPr="00871FE4">
                <w:rPr>
                  <w:rFonts w:ascii="Garamond" w:hAnsi="Garamond" w:cs="Verdana"/>
                  <w:sz w:val="20"/>
                  <w:szCs w:val="18"/>
                </w:rPr>
                <w:t xml:space="preserve"> </w:t>
              </w:r>
            </w:ins>
            <w:ins w:id="823" w:author="SAS" w:date="2010-12-01T11:41:00Z">
              <w:r w:rsidR="009768B8">
                <w:rPr>
                  <w:rFonts w:ascii="Garamond" w:hAnsi="Garamond" w:cs="Verdana"/>
                  <w:sz w:val="20"/>
                  <w:szCs w:val="18"/>
                </w:rPr>
                <w:t xml:space="preserve">a variety of visual information </w:t>
              </w:r>
            </w:ins>
            <w:ins w:id="824" w:author="SAS" w:date="2010-12-01T11:42:00Z">
              <w:r w:rsidR="00AD319B" w:rsidRPr="00AD319B">
                <w:rPr>
                  <w:rFonts w:ascii="Garamond" w:hAnsi="Garamond" w:cs="Verdana"/>
                  <w:color w:val="0D0D0D" w:themeColor="text1" w:themeTint="F2"/>
                  <w:sz w:val="20"/>
                  <w:szCs w:val="18"/>
                  <w:rPrChange w:id="825" w:author="SAS" w:date="2010-12-01T11:42:00Z">
                    <w:rPr>
                      <w:rFonts w:ascii="Garamond" w:eastAsia="Verdana" w:hAnsi="Garamond" w:cs="Verdana"/>
                      <w:color w:val="FF0000"/>
                      <w:sz w:val="20"/>
                      <w:szCs w:val="18"/>
                      <w:shd w:val="solid" w:color="FFFFFF" w:fill="auto"/>
                      <w:lang w:val="ru-RU" w:eastAsia="ru-RU"/>
                    </w:rPr>
                  </w:rPrChange>
                </w:rPr>
                <w:t>(</w:t>
              </w:r>
              <w:proofErr w:type="spellStart"/>
              <w:r w:rsidR="00AD319B" w:rsidRPr="00AD319B">
                <w:rPr>
                  <w:rFonts w:ascii="Garamond" w:hAnsi="Garamond" w:cs="Verdana"/>
                  <w:color w:val="0D0D0D" w:themeColor="text1" w:themeTint="F2"/>
                  <w:sz w:val="20"/>
                  <w:szCs w:val="18"/>
                  <w:rPrChange w:id="826" w:author="SAS" w:date="2010-12-01T11:42:00Z">
                    <w:rPr>
                      <w:rFonts w:ascii="Garamond" w:eastAsia="Verdana" w:hAnsi="Garamond" w:cs="Verdana"/>
                      <w:color w:val="FF0000"/>
                      <w:sz w:val="20"/>
                      <w:szCs w:val="18"/>
                      <w:shd w:val="solid" w:color="FFFFFF" w:fill="auto"/>
                      <w:lang w:val="ru-RU" w:eastAsia="ru-RU"/>
                    </w:rPr>
                  </w:rPrChange>
                </w:rPr>
                <w:t>eg</w:t>
              </w:r>
              <w:proofErr w:type="spellEnd"/>
              <w:r w:rsidR="00AD319B" w:rsidRPr="00AD319B">
                <w:rPr>
                  <w:rFonts w:ascii="Garamond" w:hAnsi="Garamond" w:cs="Verdana"/>
                  <w:color w:val="0D0D0D" w:themeColor="text1" w:themeTint="F2"/>
                  <w:sz w:val="20"/>
                  <w:szCs w:val="18"/>
                  <w:rPrChange w:id="827" w:author="SAS" w:date="2010-12-01T11:42:00Z">
                    <w:rPr>
                      <w:rFonts w:ascii="Garamond" w:eastAsia="Verdana" w:hAnsi="Garamond" w:cs="Verdana"/>
                      <w:color w:val="FF0000"/>
                      <w:sz w:val="20"/>
                      <w:szCs w:val="18"/>
                      <w:shd w:val="solid" w:color="FFFFFF" w:fill="auto"/>
                      <w:lang w:val="ru-RU" w:eastAsia="ru-RU"/>
                    </w:rPr>
                  </w:rPrChange>
                </w:rPr>
                <w:t xml:space="preserve"> charts, graphs, photos, videos, maps)</w:t>
              </w:r>
              <w:r w:rsidR="009768B8">
                <w:rPr>
                  <w:rFonts w:ascii="Garamond" w:hAnsi="Garamond" w:cs="Verdana"/>
                  <w:color w:val="FF0000"/>
                  <w:sz w:val="20"/>
                  <w:szCs w:val="18"/>
                </w:rPr>
                <w:t xml:space="preserve"> </w:t>
              </w:r>
            </w:ins>
            <w:ins w:id="828" w:author="SAS" w:date="2010-12-01T11:41:00Z">
              <w:r w:rsidR="009768B8">
                <w:rPr>
                  <w:rFonts w:ascii="Garamond" w:hAnsi="Garamond" w:cs="Verdana"/>
                  <w:sz w:val="20"/>
                  <w:szCs w:val="18"/>
                </w:rPr>
                <w:t xml:space="preserve">for </w:t>
              </w:r>
            </w:ins>
            <w:ins w:id="829" w:author="SAS" w:date="2010-12-01T07:15:00Z">
              <w:r w:rsidR="00C5497D" w:rsidRPr="00871FE4">
                <w:rPr>
                  <w:rFonts w:ascii="Garamond" w:hAnsi="Garamond" w:cs="Verdana"/>
                  <w:sz w:val="20"/>
                  <w:szCs w:val="18"/>
                </w:rPr>
                <w:t>different purposes</w:t>
              </w:r>
            </w:ins>
            <w:ins w:id="830" w:author="SAS" w:date="2010-12-01T11:41:00Z">
              <w:r w:rsidR="009768B8">
                <w:rPr>
                  <w:rFonts w:ascii="Garamond" w:hAnsi="Garamond" w:cs="Verdana"/>
                  <w:sz w:val="20"/>
                  <w:szCs w:val="18"/>
                </w:rPr>
                <w:t xml:space="preserve">. </w:t>
              </w:r>
            </w:ins>
            <w:proofErr w:type="gramStart"/>
            <w:ins w:id="831" w:author="SAS" w:date="2010-12-01T07:15:00Z">
              <w:r w:rsidR="00C5497D" w:rsidRPr="00871FE4">
                <w:rPr>
                  <w:rFonts w:ascii="Garamond" w:hAnsi="Garamond" w:cs="Verdana"/>
                  <w:sz w:val="20"/>
                  <w:szCs w:val="18"/>
                </w:rPr>
                <w:t>[ </w:t>
              </w:r>
              <w:proofErr w:type="gramEnd"/>
              <w:r w:rsidR="00AD319B" w:rsidRPr="00871FE4">
                <w:rPr>
                  <w:rFonts w:ascii="Garamond" w:hAnsi="Garamond" w:cs="Verdana"/>
                  <w:sz w:val="20"/>
                  <w:szCs w:val="18"/>
                </w:rPr>
                <w:fldChar w:fldCharType="begin"/>
              </w:r>
              <w:r w:rsidR="00C5497D" w:rsidRPr="00871FE4">
                <w:rPr>
                  <w:rFonts w:ascii="Garamond" w:hAnsi="Garamond" w:cs="Verdana"/>
                  <w:sz w:val="20"/>
                  <w:szCs w:val="18"/>
                </w:rPr>
                <w:instrText>HYPERLINK "http://saschina.rubiconatlas.org/c/maps/standardsOverviewDetail.php?StandardID=1000270342&amp;ProficiencyID=&amp;"</w:instrText>
              </w:r>
              <w:r w:rsidR="00AD319B" w:rsidRPr="00871FE4">
                <w:rPr>
                  <w:rFonts w:ascii="Garamond" w:hAnsi="Garamond" w:cs="Verdana"/>
                  <w:sz w:val="20"/>
                  <w:szCs w:val="18"/>
                </w:rPr>
                <w:fldChar w:fldCharType="separate"/>
              </w:r>
              <w:r w:rsidR="00C5497D" w:rsidRPr="00871FE4">
                <w:rPr>
                  <w:rFonts w:ascii="Garamond" w:hAnsi="Garamond" w:cs="Verdana"/>
                  <w:b/>
                  <w:bCs/>
                  <w:color w:val="1E3082"/>
                  <w:sz w:val="20"/>
                  <w:szCs w:val="18"/>
                  <w:u w:val="single" w:color="1E3082"/>
                </w:rPr>
                <w:t>11</w:t>
              </w:r>
              <w:r w:rsidR="00AD319B" w:rsidRPr="00871FE4">
                <w:rPr>
                  <w:rFonts w:ascii="Garamond" w:hAnsi="Garamond" w:cs="Verdana"/>
                  <w:sz w:val="20"/>
                  <w:szCs w:val="18"/>
                </w:rPr>
                <w:fldChar w:fldCharType="end"/>
              </w:r>
              <w:r w:rsidR="00C5497D" w:rsidRPr="00871FE4">
                <w:rPr>
                  <w:rFonts w:ascii="Garamond" w:hAnsi="Garamond" w:cs="Verdana"/>
                  <w:sz w:val="20"/>
                  <w:szCs w:val="18"/>
                </w:rPr>
                <w:t>]</w:t>
              </w:r>
            </w:ins>
          </w:p>
          <w:p w:rsidR="00C5497D" w:rsidRDefault="00C5497D">
            <w:pPr>
              <w:pStyle w:val="ListParagraph"/>
              <w:widowControl w:val="0"/>
              <w:numPr>
                <w:ilvl w:val="0"/>
                <w:numId w:val="27"/>
                <w:ins w:id="832" w:author="SAS" w:date="2010-12-01T07:15:00Z"/>
              </w:numPr>
              <w:tabs>
                <w:tab w:val="left" w:pos="347"/>
                <w:tab w:val="left" w:pos="720"/>
              </w:tabs>
              <w:autoSpaceDE w:val="0"/>
              <w:autoSpaceDN w:val="0"/>
              <w:adjustRightInd w:val="0"/>
              <w:spacing w:line="200" w:lineRule="atLeast"/>
              <w:ind w:left="360"/>
              <w:rPr>
                <w:ins w:id="833" w:author="SAS" w:date="2010-12-01T07:15:00Z"/>
                <w:rFonts w:ascii="Garamond" w:hAnsi="Garamond" w:cs="Verdana"/>
                <w:sz w:val="20"/>
                <w:szCs w:val="18"/>
              </w:rPr>
            </w:pPr>
            <w:ins w:id="834" w:author="SAS" w:date="2010-12-01T07:15:00Z">
              <w:r w:rsidRPr="00871FE4">
                <w:rPr>
                  <w:rFonts w:ascii="Garamond" w:hAnsi="Garamond" w:cs="Verdana"/>
                  <w:sz w:val="20"/>
                  <w:szCs w:val="18"/>
                </w:rPr>
                <w:t>Locate and identify physical and political features of selected regions</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"http://saschina.rubiconatlas.org/c/maps/standardsOverviewDetail.php?StandardID=1000270344&amp;ProficiencyID=&amp;"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26</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numPr>
                <w:ins w:id="835" w:author="SAS" w:date="2010-12-01T07:15:00Z"/>
              </w:numPr>
              <w:rPr>
                <w:ins w:id="836" w:author="SAS" w:date="2010-12-01T07:15:00Z"/>
                <w:rFonts w:ascii="Garamond" w:hAnsi="Garamond" w:cs="Helvetica"/>
                <w:sz w:val="20"/>
                <w:szCs w:val="32"/>
                <w:lang w:eastAsia="en-US"/>
              </w:rPr>
            </w:pPr>
          </w:p>
        </w:tc>
        <w:tc>
          <w:tcPr>
            <w:tcW w:w="3557" w:type="dxa"/>
          </w:tcPr>
          <w:p w:rsidR="005A07F6" w:rsidRDefault="005A07F6" w:rsidP="005A07F6">
            <w:pPr>
              <w:pStyle w:val="ListParagraph"/>
              <w:widowControl w:val="0"/>
              <w:numPr>
                <w:ilvl w:val="0"/>
                <w:numId w:val="32"/>
                <w:ins w:id="837" w:author="SAS" w:date="2010-12-01T13:55:00Z"/>
              </w:numPr>
              <w:tabs>
                <w:tab w:val="left" w:pos="414"/>
                <w:tab w:val="left" w:pos="720"/>
              </w:tabs>
              <w:autoSpaceDE w:val="0"/>
              <w:autoSpaceDN w:val="0"/>
              <w:adjustRightInd w:val="0"/>
              <w:spacing w:line="240" w:lineRule="atLeast"/>
              <w:ind w:left="360"/>
              <w:rPr>
                <w:ins w:id="838" w:author="SAS" w:date="2010-12-01T13:55:00Z"/>
                <w:rFonts w:ascii="Garamond" w:hAnsi="Garamond" w:cs="Verdana"/>
                <w:sz w:val="20"/>
                <w:szCs w:val="18"/>
              </w:rPr>
            </w:pPr>
            <w:ins w:id="839" w:author="SAS" w:date="2010-12-01T13:55:00Z">
              <w:r>
                <w:rPr>
                  <w:rFonts w:ascii="Garamond" w:hAnsi="Garamond" w:cs="Verdana"/>
                  <w:sz w:val="20"/>
                  <w:szCs w:val="18"/>
                </w:rPr>
                <w:t>Examine</w:t>
              </w:r>
              <w:r w:rsidRPr="00871FE4">
                <w:rPr>
                  <w:rFonts w:ascii="Garamond" w:hAnsi="Garamond" w:cs="Verdana"/>
                  <w:sz w:val="20"/>
                  <w:szCs w:val="18"/>
                </w:rPr>
                <w:t xml:space="preserve"> ways that </w:t>
              </w:r>
              <w:r w:rsidRPr="00DD0F63">
                <w:rPr>
                  <w:rFonts w:ascii="Garamond" w:hAnsi="Garamond" w:cs="Verdana"/>
                  <w:i/>
                  <w:sz w:val="20"/>
                  <w:szCs w:val="18"/>
                </w:rPr>
                <w:t>humans have influenced</w:t>
              </w:r>
              <w:r w:rsidRPr="00871FE4">
                <w:rPr>
                  <w:rFonts w:ascii="Garamond" w:hAnsi="Garamond" w:cs="Verdana"/>
                  <w:sz w:val="20"/>
                  <w:szCs w:val="18"/>
                </w:rPr>
                <w:t xml:space="preserve">, and </w:t>
              </w:r>
              <w:r>
                <w:rPr>
                  <w:rFonts w:ascii="Garamond" w:hAnsi="Garamond" w:cs="Verdana"/>
                  <w:sz w:val="20"/>
                  <w:szCs w:val="18"/>
                </w:rPr>
                <w:t>are influenced</w:t>
              </w:r>
              <w:r w:rsidRPr="00871FE4">
                <w:rPr>
                  <w:rFonts w:ascii="Garamond" w:hAnsi="Garamond" w:cs="Verdana"/>
                  <w:sz w:val="20"/>
                  <w:szCs w:val="18"/>
                </w:rPr>
                <w:t xml:space="preserve"> by</w:t>
              </w:r>
              <w:r>
                <w:rPr>
                  <w:rFonts w:ascii="Garamond" w:hAnsi="Garamond" w:cs="Verdana"/>
                  <w:sz w:val="20"/>
                  <w:szCs w:val="18"/>
                </w:rPr>
                <w:t>,</w:t>
              </w:r>
              <w:r w:rsidRPr="00871FE4">
                <w:rPr>
                  <w:rFonts w:ascii="Garamond" w:hAnsi="Garamond" w:cs="Verdana"/>
                  <w:sz w:val="20"/>
                  <w:szCs w:val="18"/>
                </w:rPr>
                <w:t xml:space="preserve"> geographic conditions</w:t>
              </w:r>
            </w:ins>
          </w:p>
          <w:p w:rsidR="00C5497D" w:rsidRDefault="005A07F6" w:rsidP="005A07F6">
            <w:pPr>
              <w:pStyle w:val="ListParagraph"/>
              <w:widowControl w:val="0"/>
              <w:numPr>
                <w:ilvl w:val="0"/>
                <w:numId w:val="32"/>
                <w:ins w:id="840" w:author="SAS" w:date="2010-12-01T07:15:00Z"/>
              </w:numPr>
              <w:tabs>
                <w:tab w:val="left" w:pos="414"/>
                <w:tab w:val="left" w:pos="720"/>
              </w:tabs>
              <w:autoSpaceDE w:val="0"/>
              <w:autoSpaceDN w:val="0"/>
              <w:adjustRightInd w:val="0"/>
              <w:spacing w:line="240" w:lineRule="atLeast"/>
              <w:ind w:left="360"/>
              <w:rPr>
                <w:ins w:id="841" w:author="SAS" w:date="2010-12-01T07:15:00Z"/>
                <w:rFonts w:ascii="Garamond" w:hAnsi="Garamond" w:cs="Verdana"/>
                <w:sz w:val="20"/>
                <w:szCs w:val="18"/>
              </w:rPr>
            </w:pPr>
            <w:ins w:id="842" w:author="SAS" w:date="2010-12-01T13:55:00Z">
              <w:r w:rsidRPr="00871FE4">
                <w:rPr>
                  <w:rFonts w:ascii="Garamond" w:hAnsi="Garamond" w:cs="Verdana"/>
                  <w:sz w:val="20"/>
                  <w:szCs w:val="18"/>
                </w:rPr>
                <w:t>Locate and identify physical and political features of selected regions</w:t>
              </w:r>
            </w:ins>
          </w:p>
        </w:tc>
        <w:tc>
          <w:tcPr>
            <w:tcW w:w="3556" w:type="dxa"/>
          </w:tcPr>
          <w:p w:rsidR="00CC5F43" w:rsidRPr="00141BB6" w:rsidRDefault="00CC5F43" w:rsidP="00CC5F43">
            <w:pPr>
              <w:widowControl w:val="0"/>
              <w:numPr>
                <w:ilvl w:val="0"/>
                <w:numId w:val="51"/>
                <w:ins w:id="843" w:author="SAS" w:date="2010-12-01T13:48:00Z"/>
              </w:numPr>
              <w:tabs>
                <w:tab w:val="left" w:pos="20"/>
                <w:tab w:val="left" w:pos="3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0"/>
              <w:rPr>
                <w:ins w:id="844" w:author="SAS" w:date="2010-12-01T13:48:00Z"/>
                <w:rFonts w:ascii="Garamond" w:hAnsi="Garamond" w:cs="Helvetica"/>
                <w:lang w:eastAsia="en-US"/>
              </w:rPr>
            </w:pPr>
            <w:ins w:id="845" w:author="SAS" w:date="2010-12-01T13:48:00Z">
              <w:r w:rsidRPr="00141BB6">
                <w:rPr>
                  <w:rFonts w:ascii="Garamond" w:hAnsi="Garamond" w:cs="Helvetica"/>
                  <w:lang w:eastAsia="en-US"/>
                </w:rPr>
                <w:t>Explain and give examples of voluntary and involuntary movement of humans</w:t>
              </w:r>
            </w:ins>
          </w:p>
          <w:p w:rsidR="00CC5F43" w:rsidRPr="00141BB6" w:rsidRDefault="00CC5F43" w:rsidP="00CC5F43">
            <w:pPr>
              <w:widowControl w:val="0"/>
              <w:numPr>
                <w:ilvl w:val="0"/>
                <w:numId w:val="51"/>
                <w:ins w:id="846" w:author="SAS" w:date="2010-12-01T13:48:00Z"/>
              </w:numPr>
              <w:tabs>
                <w:tab w:val="left" w:pos="20"/>
                <w:tab w:val="left" w:pos="3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 w:hanging="284"/>
              <w:rPr>
                <w:ins w:id="847" w:author="SAS" w:date="2010-12-01T13:48:00Z"/>
                <w:rFonts w:ascii="Garamond" w:hAnsi="Garamond" w:cs="Helvetica"/>
                <w:lang w:eastAsia="en-US"/>
              </w:rPr>
            </w:pPr>
            <w:ins w:id="848" w:author="SAS" w:date="2010-12-01T13:48:00Z">
              <w:r>
                <w:rPr>
                  <w:rFonts w:ascii="Garamond" w:hAnsi="Garamond" w:cs="Helvetica"/>
                  <w:lang w:eastAsia="en-US"/>
                </w:rPr>
                <w:t>Recognize</w:t>
              </w:r>
              <w:r w:rsidRPr="00141BB6">
                <w:rPr>
                  <w:rFonts w:ascii="Garamond" w:hAnsi="Garamond" w:cs="Helvetica"/>
                  <w:lang w:eastAsia="en-US"/>
                </w:rPr>
                <w:t xml:space="preserve"> </w:t>
              </w:r>
              <w:r>
                <w:rPr>
                  <w:rFonts w:ascii="Garamond" w:hAnsi="Garamond" w:cs="Helvetica"/>
                  <w:lang w:eastAsia="en-US"/>
                </w:rPr>
                <w:t>that</w:t>
              </w:r>
              <w:r w:rsidRPr="00141BB6">
                <w:rPr>
                  <w:rFonts w:ascii="Garamond" w:hAnsi="Garamond" w:cs="Helvetica"/>
                  <w:lang w:eastAsia="en-US"/>
                </w:rPr>
                <w:t xml:space="preserve"> people create places and institutions that reflect cultural values and ideas</w:t>
              </w:r>
            </w:ins>
          </w:p>
          <w:p w:rsidR="00CC5F43" w:rsidRDefault="00CC5F43" w:rsidP="00CC5F43">
            <w:pPr>
              <w:widowControl w:val="0"/>
              <w:numPr>
                <w:ilvl w:val="0"/>
                <w:numId w:val="51"/>
                <w:ins w:id="849" w:author="SAS" w:date="2010-12-01T07:15:00Z"/>
              </w:numPr>
              <w:tabs>
                <w:tab w:val="left" w:pos="20"/>
                <w:tab w:val="left" w:pos="30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 w:hanging="284"/>
              <w:rPr>
                <w:ins w:id="850" w:author="SAS" w:date="2010-12-01T07:15:00Z"/>
                <w:rFonts w:ascii="Helvetica" w:hAnsi="Helvetica" w:cs="Helvetica"/>
                <w:rPrChange w:id="851" w:author="SAS" w:date="2010-12-01T10:34:00Z">
                  <w:rPr>
                    <w:ins w:id="852" w:author="SAS" w:date="2010-12-01T07:15:00Z"/>
                  </w:rPr>
                </w:rPrChange>
              </w:rPr>
              <w:pPrChange w:id="853" w:author="SAS" w:date="2010-12-01T10:53:00Z">
                <w:pPr>
                  <w:pStyle w:val="ListParagraph"/>
                  <w:tabs>
                    <w:tab w:val="left" w:pos="302"/>
                  </w:tabs>
                  <w:ind w:left="0"/>
                </w:pPr>
              </w:pPrChange>
            </w:pPr>
            <w:ins w:id="854" w:author="SAS" w:date="2010-12-01T13:48:00Z">
              <w:r w:rsidRPr="00141BB6">
                <w:rPr>
                  <w:rFonts w:ascii="Garamond" w:hAnsi="Garamond" w:cs="Helvetica"/>
                  <w:lang w:eastAsia="en-US"/>
                </w:rPr>
                <w:t>Integrate demographic and visual information to analyze and make inferences relative to different populations</w:t>
              </w:r>
            </w:ins>
          </w:p>
        </w:tc>
        <w:tc>
          <w:tcPr>
            <w:tcW w:w="3557" w:type="dxa"/>
          </w:tcPr>
          <w:p w:rsidR="00CC5F43" w:rsidRDefault="00C5497D">
            <w:pPr>
              <w:pStyle w:val="ListParagraph"/>
              <w:numPr>
                <w:ilvl w:val="0"/>
                <w:numId w:val="42"/>
                <w:ins w:id="855" w:author="SAS" w:date="2010-12-01T07:15:00Z"/>
              </w:numPr>
              <w:ind w:left="334" w:hanging="334"/>
              <w:rPr>
                <w:ins w:id="856" w:author="SAS" w:date="2010-12-01T07:15:00Z"/>
                <w:rFonts w:ascii="Garamond" w:hAnsi="Garamond"/>
                <w:sz w:val="20"/>
              </w:rPr>
              <w:pPrChange w:id="857" w:author="SAS" w:date="2010-12-01T10:53:00Z">
                <w:pPr>
                  <w:pStyle w:val="ListParagraph"/>
                  <w:numPr>
                    <w:numId w:val="44"/>
                  </w:numPr>
                  <w:ind w:left="334" w:hanging="334"/>
                </w:pPr>
              </w:pPrChange>
            </w:pPr>
            <w:ins w:id="858" w:author="SAS" w:date="2010-12-01T07:15:00Z">
              <w:r w:rsidRPr="00871FE4">
                <w:rPr>
                  <w:rFonts w:ascii="Garamond" w:hAnsi="Garamond"/>
                  <w:sz w:val="20"/>
                </w:rPr>
                <w:t>Apply geographic terminology and skills in relation to history</w:t>
              </w:r>
            </w:ins>
          </w:p>
          <w:p w:rsidR="00CC5F43" w:rsidRDefault="00C5497D">
            <w:pPr>
              <w:pStyle w:val="ListParagraph"/>
              <w:numPr>
                <w:ilvl w:val="0"/>
                <w:numId w:val="42"/>
                <w:ins w:id="859" w:author="SAS" w:date="2010-12-01T07:15:00Z"/>
              </w:numPr>
              <w:ind w:left="334" w:hanging="334"/>
              <w:rPr>
                <w:ins w:id="860" w:author="SAS" w:date="2010-12-01T07:15:00Z"/>
                <w:rFonts w:ascii="Garamond" w:hAnsi="Garamond" w:cs="Helvetica"/>
                <w:sz w:val="16"/>
                <w:szCs w:val="32"/>
              </w:rPr>
              <w:pPrChange w:id="861" w:author="SAS" w:date="2010-12-01T10:53:00Z">
                <w:pPr>
                  <w:pStyle w:val="ListParagraph"/>
                  <w:numPr>
                    <w:numId w:val="44"/>
                  </w:numPr>
                  <w:ind w:left="334" w:hanging="334"/>
                </w:pPr>
              </w:pPrChange>
            </w:pPr>
            <w:ins w:id="862" w:author="SAS" w:date="2010-12-01T07:15:00Z">
              <w:r w:rsidRPr="00871FE4">
                <w:rPr>
                  <w:rFonts w:ascii="Garamond" w:hAnsi="Garamond"/>
                  <w:sz w:val="20"/>
                </w:rPr>
                <w:t xml:space="preserve"> Describe how natural boundaries shape history and society.</w:t>
              </w:r>
            </w:ins>
          </w:p>
          <w:p w:rsidR="00CC5F43" w:rsidRDefault="00C5497D">
            <w:pPr>
              <w:pStyle w:val="ListParagraph"/>
              <w:numPr>
                <w:ilvl w:val="0"/>
                <w:numId w:val="42"/>
                <w:ins w:id="863" w:author="SAS" w:date="2010-12-01T07:15:00Z"/>
              </w:numPr>
              <w:ind w:left="334" w:hanging="334"/>
              <w:rPr>
                <w:ins w:id="864" w:author="SAS" w:date="2010-12-01T07:15:00Z"/>
                <w:rFonts w:ascii="Garamond" w:hAnsi="Garamond" w:cs="Helvetica"/>
                <w:sz w:val="20"/>
                <w:szCs w:val="32"/>
              </w:rPr>
              <w:pPrChange w:id="865" w:author="SAS" w:date="2010-12-01T10:53:00Z">
                <w:pPr>
                  <w:pStyle w:val="ListParagraph"/>
                  <w:numPr>
                    <w:numId w:val="44"/>
                  </w:numPr>
                  <w:ind w:left="334" w:hanging="334"/>
                </w:pPr>
              </w:pPrChange>
            </w:pPr>
            <w:ins w:id="866" w:author="SAS" w:date="2010-12-01T07:15:00Z">
              <w:r w:rsidRPr="00871FE4">
                <w:rPr>
                  <w:rFonts w:ascii="Garamond" w:hAnsi="Garamond"/>
                  <w:sz w:val="20"/>
                </w:rPr>
                <w:t xml:space="preserve">Explain how human actions impact geography </w:t>
              </w:r>
              <w:r w:rsidRPr="00871FE4">
                <w:rPr>
                  <w:rFonts w:ascii="Garamond" w:hAnsi="Garamond"/>
                  <w:color w:val="9900FF"/>
                  <w:sz w:val="20"/>
                </w:rPr>
                <w:t>and vice versa</w:t>
              </w:r>
            </w:ins>
          </w:p>
        </w:tc>
        <w:tc>
          <w:tcPr>
            <w:tcW w:w="3557" w:type="dxa"/>
          </w:tcPr>
          <w:p w:rsidR="00C5497D" w:rsidRDefault="00C5497D">
            <w:pPr>
              <w:numPr>
                <w:ins w:id="867" w:author="SAS" w:date="2010-12-01T07:15:00Z"/>
              </w:numPr>
              <w:rPr>
                <w:ins w:id="868" w:author="SAS" w:date="2010-12-01T07:15:00Z"/>
                <w:rFonts w:ascii="Garamond" w:hAnsi="Garamond"/>
                <w:sz w:val="20"/>
              </w:rPr>
            </w:pPr>
            <w:ins w:id="869" w:author="SAS" w:date="2010-12-01T07:15:00Z">
              <w:r w:rsidRPr="00D157FD">
                <w:rPr>
                  <w:rFonts w:ascii="Garamond" w:hAnsi="Garamond"/>
                </w:rPr>
                <w:t>    1. Apply geographic resources as a tool to understand history</w:t>
              </w:r>
              <w:r w:rsidRPr="00D157FD">
                <w:rPr>
                  <w:rFonts w:ascii="Garamond" w:hAnsi="Garamond"/>
                </w:rPr>
                <w:br/>
              </w:r>
              <w:proofErr w:type="gramStart"/>
              <w:r w:rsidRPr="00D157FD">
                <w:rPr>
                  <w:rFonts w:ascii="Garamond" w:hAnsi="Garamond"/>
                </w:rPr>
                <w:t>    2</w:t>
              </w:r>
              <w:proofErr w:type="gramEnd"/>
              <w:r w:rsidRPr="00D157FD">
                <w:rPr>
                  <w:rFonts w:ascii="Garamond" w:hAnsi="Garamond"/>
                </w:rPr>
                <w:t>. Analyze the cause of geographic changes and their effects</w:t>
              </w:r>
              <w:r w:rsidRPr="00D157FD">
                <w:rPr>
                  <w:rFonts w:ascii="Garamond" w:hAnsi="Garamond"/>
                </w:rPr>
                <w:br/>
              </w:r>
              <w:proofErr w:type="gramStart"/>
              <w:r w:rsidRPr="00D157FD">
                <w:rPr>
                  <w:rFonts w:ascii="Garamond" w:hAnsi="Garamond"/>
                </w:rPr>
                <w:t>    3</w:t>
              </w:r>
              <w:proofErr w:type="gramEnd"/>
              <w:r w:rsidRPr="00D157FD">
                <w:rPr>
                  <w:rFonts w:ascii="Garamond" w:hAnsi="Garamond"/>
                </w:rPr>
                <w:t>. Recognize how geography can cause alliances and divisions between and amongst states (i.e., geography – political/social)</w:t>
              </w:r>
              <w:r w:rsidRPr="00D157FD">
                <w:rPr>
                  <w:rFonts w:ascii="Garamond" w:hAnsi="Garamond"/>
                </w:rPr>
                <w:br/>
              </w:r>
            </w:ins>
          </w:p>
        </w:tc>
      </w:tr>
      <w:tr w:rsidR="00C5497D" w:rsidRPr="00E47942">
        <w:trPr>
          <w:cantSplit/>
          <w:ins w:id="870" w:author="SAS" w:date="2010-12-01T07:15:00Z"/>
        </w:trPr>
        <w:tc>
          <w:tcPr>
            <w:tcW w:w="1531" w:type="dxa"/>
          </w:tcPr>
          <w:p w:rsidR="00C5497D" w:rsidRPr="00E47942" w:rsidRDefault="00C5497D" w:rsidP="004C4AF2">
            <w:pPr>
              <w:numPr>
                <w:ins w:id="871" w:author="SAS" w:date="2010-12-01T07:15:00Z"/>
              </w:numPr>
              <w:rPr>
                <w:ins w:id="872" w:author="SAS" w:date="2010-12-01T07:15:00Z"/>
                <w:rFonts w:ascii="Garamond" w:hAnsi="Garamond" w:cs="Helvetica"/>
                <w:sz w:val="20"/>
                <w:szCs w:val="32"/>
                <w:lang w:eastAsia="en-US"/>
              </w:rPr>
            </w:pPr>
            <w:ins w:id="873" w:author="SAS" w:date="2010-12-01T07:15: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tc>
        <w:tc>
          <w:tcPr>
            <w:tcW w:w="1494" w:type="dxa"/>
          </w:tcPr>
          <w:p w:rsidR="00C5497D" w:rsidRDefault="00C5497D" w:rsidP="004C4AF2">
            <w:pPr>
              <w:numPr>
                <w:ins w:id="874" w:author="SAS" w:date="2010-12-01T07:15:00Z"/>
              </w:numPr>
              <w:jc w:val="center"/>
              <w:rPr>
                <w:ins w:id="875" w:author="SAS" w:date="2010-12-01T07:15:00Z"/>
                <w:rFonts w:ascii="Garamond" w:hAnsi="Garamond" w:cs="Helvetica"/>
                <w:sz w:val="20"/>
                <w:szCs w:val="32"/>
                <w:lang w:eastAsia="en-US"/>
              </w:rPr>
            </w:pPr>
            <w:ins w:id="876" w:author="SAS" w:date="2010-12-01T07:15:00Z">
              <w:r>
                <w:rPr>
                  <w:rFonts w:ascii="Garamond" w:hAnsi="Garamond" w:cs="Helvetica"/>
                  <w:sz w:val="20"/>
                  <w:szCs w:val="32"/>
                  <w:lang w:eastAsia="en-US"/>
                </w:rPr>
                <w:t>Time, continuity &amp; Change</w:t>
              </w:r>
            </w:ins>
          </w:p>
          <w:p w:rsidR="00C5497D" w:rsidRDefault="00C5497D" w:rsidP="004C4AF2">
            <w:pPr>
              <w:numPr>
                <w:ins w:id="877" w:author="SAS" w:date="2010-12-01T07:15:00Z"/>
              </w:numPr>
              <w:jc w:val="center"/>
              <w:rPr>
                <w:ins w:id="878" w:author="SAS" w:date="2010-12-01T07:15:00Z"/>
                <w:rFonts w:ascii="Garamond" w:hAnsi="Garamond" w:cs="Helvetica"/>
                <w:sz w:val="20"/>
                <w:szCs w:val="32"/>
                <w:lang w:eastAsia="en-US"/>
              </w:rPr>
            </w:pPr>
          </w:p>
          <w:p w:rsidR="00C5497D" w:rsidRDefault="00C5497D" w:rsidP="004C4AF2">
            <w:pPr>
              <w:numPr>
                <w:ins w:id="879" w:author="SAS" w:date="2010-12-01T07:15:00Z"/>
              </w:numPr>
              <w:jc w:val="center"/>
              <w:rPr>
                <w:ins w:id="880" w:author="SAS" w:date="2010-12-01T07:15:00Z"/>
                <w:rFonts w:ascii="Garamond" w:hAnsi="Garamond" w:cs="Helvetica"/>
                <w:sz w:val="20"/>
                <w:szCs w:val="32"/>
                <w:lang w:eastAsia="en-US"/>
              </w:rPr>
            </w:pPr>
          </w:p>
          <w:p w:rsidR="00C5497D" w:rsidRDefault="00C5497D" w:rsidP="004C4AF2">
            <w:pPr>
              <w:numPr>
                <w:ins w:id="881" w:author="SAS" w:date="2010-12-01T07:15:00Z"/>
              </w:numPr>
              <w:jc w:val="center"/>
              <w:rPr>
                <w:ins w:id="882" w:author="SAS" w:date="2010-12-01T07:15:00Z"/>
                <w:rFonts w:ascii="Garamond" w:hAnsi="Garamond" w:cs="Helvetica"/>
                <w:sz w:val="20"/>
                <w:szCs w:val="32"/>
                <w:lang w:eastAsia="en-US"/>
              </w:rPr>
            </w:pPr>
          </w:p>
          <w:p w:rsidR="00C5497D" w:rsidRPr="00E47942" w:rsidRDefault="00C5497D" w:rsidP="004C4AF2">
            <w:pPr>
              <w:numPr>
                <w:ins w:id="883" w:author="SAS" w:date="2010-12-01T07:15:00Z"/>
              </w:numPr>
              <w:jc w:val="center"/>
              <w:rPr>
                <w:ins w:id="884" w:author="SAS" w:date="2010-12-01T07:15:00Z"/>
                <w:rFonts w:ascii="Garamond" w:hAnsi="Garamond" w:cs="Helvetica"/>
                <w:sz w:val="20"/>
                <w:szCs w:val="32"/>
                <w:lang w:eastAsia="en-US"/>
              </w:rPr>
            </w:pPr>
            <w:ins w:id="885" w:author="SAS" w:date="2010-12-01T07:15:00Z">
              <w:r>
                <w:rPr>
                  <w:rFonts w:ascii="Garamond" w:hAnsi="Garamond" w:cs="Helvetica"/>
                  <w:sz w:val="20"/>
                  <w:szCs w:val="32"/>
                  <w:lang w:eastAsia="en-US"/>
                </w:rPr>
                <w:t>Global Connections</w:t>
              </w:r>
            </w:ins>
          </w:p>
        </w:tc>
        <w:tc>
          <w:tcPr>
            <w:tcW w:w="3556" w:type="dxa"/>
          </w:tcPr>
          <w:p w:rsidR="00C5497D" w:rsidRDefault="00A37562">
            <w:pPr>
              <w:pStyle w:val="ListParagraph"/>
              <w:widowControl w:val="0"/>
              <w:numPr>
                <w:ilvl w:val="0"/>
                <w:numId w:val="28"/>
                <w:ins w:id="886" w:author="SAS" w:date="2010-12-01T07:15:00Z"/>
              </w:numPr>
              <w:tabs>
                <w:tab w:val="left" w:pos="347"/>
                <w:tab w:val="left" w:pos="720"/>
              </w:tabs>
              <w:autoSpaceDE w:val="0"/>
              <w:autoSpaceDN w:val="0"/>
              <w:adjustRightInd w:val="0"/>
              <w:spacing w:line="200" w:lineRule="atLeast"/>
              <w:ind w:left="360"/>
              <w:rPr>
                <w:ins w:id="887" w:author="SAS" w:date="2010-12-01T07:15:00Z"/>
                <w:rFonts w:ascii="Garamond" w:hAnsi="Garamond" w:cs="Verdana"/>
                <w:sz w:val="20"/>
                <w:szCs w:val="18"/>
              </w:rPr>
            </w:pPr>
            <w:ins w:id="888" w:author="SAS" w:date="2010-12-01T10:20:00Z">
              <w:r>
                <w:rPr>
                  <w:rFonts w:ascii="Garamond" w:hAnsi="Garamond" w:cs="Verdana"/>
                  <w:sz w:val="20"/>
                  <w:szCs w:val="18"/>
                </w:rPr>
                <w:t>Identify</w:t>
              </w:r>
            </w:ins>
            <w:ins w:id="889" w:author="SAS" w:date="2010-12-01T07:15:00Z">
              <w:r w:rsidR="00C5497D" w:rsidRPr="00871FE4">
                <w:rPr>
                  <w:rFonts w:ascii="Garamond" w:hAnsi="Garamond" w:cs="Verdana"/>
                  <w:sz w:val="20"/>
                  <w:szCs w:val="18"/>
                </w:rPr>
                <w:t xml:space="preserve"> key concepts such as chronology, causality, and conflict to </w:t>
              </w:r>
            </w:ins>
            <w:ins w:id="890" w:author="SAS" w:date="2010-12-01T10:20:00Z">
              <w:r>
                <w:rPr>
                  <w:rFonts w:ascii="Garamond" w:hAnsi="Garamond" w:cs="Verdana"/>
                  <w:sz w:val="20"/>
                  <w:szCs w:val="18"/>
                </w:rPr>
                <w:t>understand</w:t>
              </w:r>
            </w:ins>
            <w:ins w:id="891" w:author="SAS" w:date="2010-12-01T07:15:00Z">
              <w:r w:rsidR="00C5497D" w:rsidRPr="00871FE4">
                <w:rPr>
                  <w:rFonts w:ascii="Garamond" w:hAnsi="Garamond" w:cs="Verdana"/>
                  <w:sz w:val="20"/>
                  <w:szCs w:val="18"/>
                </w:rPr>
                <w:t xml:space="preserve"> patterns of historical change</w:t>
              </w:r>
              <w:proofErr w:type="gramStart"/>
              <w:r w:rsidR="00C5497D"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00C5497D" w:rsidRPr="00871FE4">
                <w:rPr>
                  <w:rFonts w:ascii="Garamond" w:hAnsi="Garamond" w:cs="Verdana"/>
                  <w:sz w:val="20"/>
                  <w:szCs w:val="18"/>
                </w:rPr>
                <w:instrText>HYPERLINK "http://saschina.rubiconatlas.org/c/maps/standardsOverviewDetail.php?StandardID=1000270348&amp;ProficiencyID=&amp;"</w:instrText>
              </w:r>
              <w:r w:rsidR="00AD319B" w:rsidRPr="00871FE4">
                <w:rPr>
                  <w:rFonts w:ascii="Garamond" w:hAnsi="Garamond" w:cs="Verdana"/>
                  <w:sz w:val="20"/>
                  <w:szCs w:val="18"/>
                </w:rPr>
                <w:fldChar w:fldCharType="separate"/>
              </w:r>
              <w:r w:rsidR="00C5497D" w:rsidRPr="00871FE4">
                <w:rPr>
                  <w:rFonts w:ascii="Garamond" w:hAnsi="Garamond" w:cs="Verdana"/>
                  <w:b/>
                  <w:bCs/>
                  <w:color w:val="1E3082"/>
                  <w:sz w:val="20"/>
                  <w:szCs w:val="18"/>
                  <w:u w:val="single" w:color="1E3082"/>
                </w:rPr>
                <w:t>17</w:t>
              </w:r>
              <w:r w:rsidR="00AD319B" w:rsidRPr="00871FE4">
                <w:rPr>
                  <w:rFonts w:ascii="Garamond" w:hAnsi="Garamond" w:cs="Verdana"/>
                  <w:sz w:val="20"/>
                  <w:szCs w:val="18"/>
                </w:rPr>
                <w:fldChar w:fldCharType="end"/>
              </w:r>
              <w:r w:rsidR="00C5497D" w:rsidRPr="00871FE4">
                <w:rPr>
                  <w:rFonts w:ascii="Garamond" w:hAnsi="Garamond" w:cs="Verdana"/>
                  <w:sz w:val="20"/>
                  <w:szCs w:val="18"/>
                </w:rPr>
                <w:t>]</w:t>
              </w:r>
            </w:ins>
          </w:p>
          <w:p w:rsidR="00C5497D" w:rsidRDefault="00C5497D">
            <w:pPr>
              <w:numPr>
                <w:ins w:id="892" w:author="SAS" w:date="2010-12-01T07:15:00Z"/>
              </w:numPr>
              <w:rPr>
                <w:ins w:id="893" w:author="SAS" w:date="2010-12-01T07:15:00Z"/>
                <w:rFonts w:ascii="Garamond" w:hAnsi="Garamond" w:cs="Helvetica"/>
                <w:sz w:val="20"/>
                <w:szCs w:val="32"/>
                <w:lang w:eastAsia="en-US"/>
              </w:rPr>
            </w:pPr>
          </w:p>
        </w:tc>
        <w:tc>
          <w:tcPr>
            <w:tcW w:w="3557" w:type="dxa"/>
          </w:tcPr>
          <w:p w:rsidR="005A07F6" w:rsidRDefault="005A07F6" w:rsidP="005A07F6">
            <w:pPr>
              <w:pStyle w:val="ListParagraph"/>
              <w:widowControl w:val="0"/>
              <w:numPr>
                <w:ilvl w:val="0"/>
                <w:numId w:val="35"/>
                <w:ins w:id="894" w:author="SAS" w:date="2010-12-01T13:56:00Z"/>
              </w:numPr>
              <w:tabs>
                <w:tab w:val="left" w:pos="414"/>
                <w:tab w:val="left" w:pos="720"/>
              </w:tabs>
              <w:autoSpaceDE w:val="0"/>
              <w:autoSpaceDN w:val="0"/>
              <w:adjustRightInd w:val="0"/>
              <w:spacing w:line="240" w:lineRule="atLeast"/>
              <w:ind w:left="360"/>
              <w:rPr>
                <w:ins w:id="895" w:author="SAS" w:date="2010-12-01T13:56:00Z"/>
                <w:rFonts w:ascii="Garamond" w:hAnsi="Garamond" w:cs="Verdana"/>
                <w:sz w:val="20"/>
                <w:szCs w:val="18"/>
              </w:rPr>
            </w:pPr>
            <w:ins w:id="896" w:author="SAS" w:date="2010-12-01T13:56:00Z">
              <w:r>
                <w:rPr>
                  <w:rFonts w:ascii="Garamond" w:hAnsi="Garamond" w:cs="Verdana"/>
                  <w:sz w:val="20"/>
                  <w:szCs w:val="18"/>
                </w:rPr>
                <w:t>Uncover</w:t>
              </w:r>
              <w:r w:rsidRPr="00871FE4">
                <w:rPr>
                  <w:rFonts w:ascii="Garamond" w:hAnsi="Garamond" w:cs="Verdana"/>
                  <w:sz w:val="20"/>
                  <w:szCs w:val="18"/>
                </w:rPr>
                <w:t xml:space="preserve"> cause</w:t>
              </w:r>
              <w:r>
                <w:rPr>
                  <w:rFonts w:ascii="Garamond" w:hAnsi="Garamond" w:cs="Verdana"/>
                  <w:sz w:val="20"/>
                  <w:szCs w:val="18"/>
                </w:rPr>
                <w:t>s</w:t>
              </w:r>
              <w:r w:rsidRPr="00871FE4">
                <w:rPr>
                  <w:rFonts w:ascii="Garamond" w:hAnsi="Garamond" w:cs="Verdana"/>
                  <w:sz w:val="20"/>
                  <w:szCs w:val="18"/>
                </w:rPr>
                <w:t xml:space="preserve"> and effect</w:t>
              </w:r>
              <w:r>
                <w:rPr>
                  <w:rFonts w:ascii="Garamond" w:hAnsi="Garamond" w:cs="Verdana"/>
                  <w:sz w:val="20"/>
                  <w:szCs w:val="18"/>
                </w:rPr>
                <w:t>s</w:t>
              </w:r>
              <w:r w:rsidRPr="00871FE4">
                <w:rPr>
                  <w:rFonts w:ascii="Garamond" w:hAnsi="Garamond" w:cs="Verdana"/>
                  <w:sz w:val="20"/>
                  <w:szCs w:val="18"/>
                </w:rPr>
                <w:t xml:space="preserve"> of key events in selected historical periods</w:t>
              </w:r>
            </w:ins>
          </w:p>
          <w:p w:rsidR="005A07F6" w:rsidRDefault="005A07F6" w:rsidP="005A07F6">
            <w:pPr>
              <w:pStyle w:val="ListParagraph"/>
              <w:widowControl w:val="0"/>
              <w:numPr>
                <w:ilvl w:val="0"/>
                <w:numId w:val="35"/>
                <w:ins w:id="897" w:author="SAS" w:date="2010-12-01T13:56:00Z"/>
              </w:numPr>
              <w:tabs>
                <w:tab w:val="left" w:pos="414"/>
                <w:tab w:val="left" w:pos="720"/>
              </w:tabs>
              <w:autoSpaceDE w:val="0"/>
              <w:autoSpaceDN w:val="0"/>
              <w:adjustRightInd w:val="0"/>
              <w:spacing w:line="240" w:lineRule="atLeast"/>
              <w:ind w:left="360"/>
              <w:rPr>
                <w:ins w:id="898" w:author="SAS" w:date="2010-12-01T13:56:00Z"/>
                <w:rFonts w:ascii="Garamond" w:hAnsi="Garamond" w:cs="Verdana"/>
                <w:sz w:val="20"/>
                <w:szCs w:val="18"/>
              </w:rPr>
            </w:pPr>
            <w:ins w:id="899" w:author="SAS" w:date="2010-12-01T13:56:00Z">
              <w:r>
                <w:rPr>
                  <w:rFonts w:ascii="Garamond" w:hAnsi="Garamond" w:cs="Verdana"/>
                  <w:sz w:val="20"/>
                  <w:szCs w:val="18"/>
                </w:rPr>
                <w:t xml:space="preserve">Utilize </w:t>
              </w:r>
              <w:r w:rsidRPr="00871FE4">
                <w:rPr>
                  <w:rFonts w:ascii="Garamond" w:hAnsi="Garamond" w:cs="Verdana"/>
                  <w:sz w:val="20"/>
                  <w:szCs w:val="18"/>
                </w:rPr>
                <w:t>knowledg</w:t>
              </w:r>
              <w:r>
                <w:rPr>
                  <w:rFonts w:ascii="Garamond" w:hAnsi="Garamond" w:cs="Verdana"/>
                  <w:sz w:val="20"/>
                  <w:szCs w:val="18"/>
                </w:rPr>
                <w:t>e of the past and its trends to</w:t>
              </w:r>
              <w:r w:rsidRPr="00871FE4">
                <w:rPr>
                  <w:rFonts w:ascii="Garamond" w:hAnsi="Garamond" w:cs="Verdana"/>
                  <w:sz w:val="20"/>
                  <w:szCs w:val="18"/>
                </w:rPr>
                <w:t xml:space="preserve"> help explain current events</w:t>
              </w:r>
            </w:ins>
          </w:p>
          <w:p w:rsidR="00C5497D" w:rsidRDefault="005A07F6" w:rsidP="005A07F6">
            <w:pPr>
              <w:pStyle w:val="ListParagraph"/>
              <w:widowControl w:val="0"/>
              <w:numPr>
                <w:ilvl w:val="0"/>
                <w:numId w:val="35"/>
                <w:ins w:id="900" w:author="SAS" w:date="2010-12-01T07:15:00Z"/>
              </w:numPr>
              <w:tabs>
                <w:tab w:val="left" w:pos="414"/>
                <w:tab w:val="left" w:pos="720"/>
              </w:tabs>
              <w:autoSpaceDE w:val="0"/>
              <w:autoSpaceDN w:val="0"/>
              <w:adjustRightInd w:val="0"/>
              <w:spacing w:line="240" w:lineRule="atLeast"/>
              <w:ind w:left="360"/>
              <w:rPr>
                <w:ins w:id="901" w:author="SAS" w:date="2010-12-01T07:15:00Z"/>
                <w:rFonts w:ascii="Garamond" w:hAnsi="Garamond" w:cs="Verdana"/>
                <w:sz w:val="20"/>
                <w:szCs w:val="18"/>
              </w:rPr>
            </w:pPr>
            <w:ins w:id="902" w:author="SAS" w:date="2010-12-01T13:56:00Z">
              <w:r>
                <w:rPr>
                  <w:rFonts w:ascii="Garamond" w:hAnsi="Garamond" w:cs="Verdana"/>
                  <w:sz w:val="20"/>
                  <w:szCs w:val="18"/>
                </w:rPr>
                <w:t>Utilize</w:t>
              </w:r>
              <w:r w:rsidRPr="00871FE4">
                <w:rPr>
                  <w:rFonts w:ascii="Garamond" w:hAnsi="Garamond" w:cs="Verdana"/>
                  <w:sz w:val="20"/>
                  <w:szCs w:val="18"/>
                </w:rPr>
                <w:t xml:space="preserve"> knowledge of texts to establish a point of view, make decisions and</w:t>
              </w:r>
              <w:r>
                <w:rPr>
                  <w:rFonts w:ascii="Garamond" w:hAnsi="Garamond" w:cs="Verdana"/>
                  <w:sz w:val="20"/>
                  <w:szCs w:val="18"/>
                </w:rPr>
                <w:t xml:space="preserve"> form opinions on historic events </w:t>
              </w:r>
            </w:ins>
          </w:p>
        </w:tc>
        <w:tc>
          <w:tcPr>
            <w:tcW w:w="3556" w:type="dxa"/>
          </w:tcPr>
          <w:p w:rsidR="00CC5F43" w:rsidRPr="00141BB6" w:rsidRDefault="00CC5F43" w:rsidP="00CC5F43">
            <w:pPr>
              <w:widowControl w:val="0"/>
              <w:numPr>
                <w:ilvl w:val="0"/>
                <w:numId w:val="52"/>
                <w:ins w:id="903" w:author="SAS" w:date="2010-12-01T13:49:00Z"/>
              </w:numPr>
              <w:tabs>
                <w:tab w:val="left" w:pos="20"/>
                <w:tab w:val="left" w:pos="3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0"/>
              <w:rPr>
                <w:ins w:id="904" w:author="SAS" w:date="2010-12-01T13:49:00Z"/>
                <w:rFonts w:ascii="Garamond" w:hAnsi="Garamond" w:cs="Helvetica"/>
                <w:lang w:eastAsia="en-US"/>
              </w:rPr>
            </w:pPr>
            <w:ins w:id="905" w:author="SAS" w:date="2010-12-01T13:49:00Z">
              <w:r w:rsidRPr="00141BB6">
                <w:rPr>
                  <w:rFonts w:ascii="Garamond" w:hAnsi="Garamond" w:cs="Helvetica"/>
                  <w:lang w:eastAsia="en-US"/>
                </w:rPr>
                <w:t>Analyze multiple interpretations of a historical or current event or issue, to distinguish between fact and opinion within the texts</w:t>
              </w:r>
            </w:ins>
          </w:p>
          <w:p w:rsidR="00CC5F43" w:rsidRDefault="00CC5F43" w:rsidP="00CC5F43">
            <w:pPr>
              <w:widowControl w:val="0"/>
              <w:numPr>
                <w:ilvl w:val="0"/>
                <w:numId w:val="52"/>
                <w:ins w:id="906" w:author="SAS" w:date="2010-12-01T13:49:00Z"/>
              </w:numPr>
              <w:tabs>
                <w:tab w:val="left" w:pos="20"/>
                <w:tab w:val="left" w:pos="3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 w:hanging="284"/>
              <w:rPr>
                <w:ins w:id="907" w:author="SAS" w:date="2010-12-01T13:49:00Z"/>
                <w:rFonts w:ascii="Garamond" w:hAnsi="Garamond" w:cs="Helvetica"/>
                <w:lang w:eastAsia="en-US"/>
              </w:rPr>
            </w:pPr>
            <w:ins w:id="908" w:author="SAS" w:date="2010-12-01T13:49:00Z">
              <w:r w:rsidRPr="00141BB6">
                <w:rPr>
                  <w:rFonts w:ascii="Garamond" w:hAnsi="Garamond" w:cs="Helvetica"/>
                  <w:lang w:eastAsia="en-US"/>
                </w:rPr>
                <w:t xml:space="preserve">Examine historic and current resources </w:t>
              </w:r>
              <w:r>
                <w:rPr>
                  <w:rFonts w:ascii="Garamond" w:hAnsi="Garamond" w:cs="Helvetica"/>
                  <w:lang w:eastAsia="en-US"/>
                </w:rPr>
                <w:t>to develop</w:t>
              </w:r>
              <w:r w:rsidRPr="00141BB6">
                <w:rPr>
                  <w:rFonts w:ascii="Garamond" w:hAnsi="Garamond" w:cs="Helvetica"/>
                  <w:lang w:eastAsia="en-US"/>
                </w:rPr>
                <w:t xml:space="preserve"> a point of view </w:t>
              </w:r>
            </w:ins>
          </w:p>
          <w:p w:rsidR="00CC5F43" w:rsidRDefault="00CC5F43" w:rsidP="00CC5F43">
            <w:pPr>
              <w:widowControl w:val="0"/>
              <w:numPr>
                <w:ilvl w:val="0"/>
                <w:numId w:val="52"/>
                <w:ins w:id="909" w:author="SAS" w:date="2010-12-01T10:39:00Z"/>
              </w:numPr>
              <w:tabs>
                <w:tab w:val="left" w:pos="20"/>
                <w:tab w:val="left" w:pos="3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 w:hanging="284"/>
              <w:rPr>
                <w:ins w:id="910" w:author="SAS" w:date="2010-12-01T07:15:00Z"/>
                <w:rFonts w:ascii="Garamond" w:hAnsi="Garamond" w:cs="Helvetica"/>
                <w:lang w:eastAsia="en-US"/>
                <w:rPrChange w:id="911" w:author="SAS" w:date="2010-12-01T10:39:00Z">
                  <w:rPr>
                    <w:ins w:id="912" w:author="SAS" w:date="2010-12-01T07:15:00Z"/>
                    <w:rFonts w:ascii="Garamond" w:hAnsi="Garamond" w:cs="Helvetica"/>
                    <w:sz w:val="20"/>
                    <w:szCs w:val="32"/>
                    <w:lang w:eastAsia="en-US"/>
                  </w:rPr>
                </w:rPrChange>
              </w:rPr>
              <w:pPrChange w:id="913" w:author="SAS" w:date="2010-12-01T10:53:00Z">
                <w:pPr/>
              </w:pPrChange>
            </w:pPr>
            <w:ins w:id="914" w:author="SAS" w:date="2010-12-01T13:49:00Z">
              <w:r>
                <w:rPr>
                  <w:rFonts w:ascii="Garamond" w:hAnsi="Garamond" w:cs="Helvetica"/>
                  <w:lang w:eastAsia="en-US"/>
                </w:rPr>
                <w:t>Recognize</w:t>
              </w:r>
              <w:r w:rsidRPr="00141BB6">
                <w:rPr>
                  <w:rFonts w:ascii="Garamond" w:hAnsi="Garamond" w:cs="Helvetica"/>
                  <w:lang w:eastAsia="en-US"/>
                </w:rPr>
                <w:t xml:space="preserve"> how knowledge of the past and its trends can help explain current events</w:t>
              </w:r>
            </w:ins>
          </w:p>
        </w:tc>
        <w:tc>
          <w:tcPr>
            <w:tcW w:w="3557" w:type="dxa"/>
          </w:tcPr>
          <w:p w:rsidR="00CC5F43" w:rsidRDefault="00C5497D">
            <w:pPr>
              <w:pStyle w:val="ListParagraph"/>
              <w:numPr>
                <w:ilvl w:val="0"/>
                <w:numId w:val="41"/>
                <w:ins w:id="915" w:author="SAS" w:date="2010-12-01T07:15:00Z"/>
              </w:numPr>
              <w:ind w:left="360"/>
              <w:rPr>
                <w:ins w:id="916" w:author="SAS" w:date="2010-12-01T07:15:00Z"/>
                <w:rFonts w:ascii="Garamond" w:hAnsi="Garamond" w:cs="Helvetica"/>
                <w:sz w:val="20"/>
                <w:szCs w:val="32"/>
              </w:rPr>
              <w:pPrChange w:id="917" w:author="SAS" w:date="2010-12-01T10:53:00Z">
                <w:pPr>
                  <w:pStyle w:val="ListParagraph"/>
                  <w:numPr>
                    <w:numId w:val="43"/>
                  </w:numPr>
                  <w:ind w:left="360" w:hanging="360"/>
                </w:pPr>
              </w:pPrChange>
            </w:pPr>
            <w:ins w:id="918" w:author="SAS" w:date="2010-12-01T07:15:00Z">
              <w:r w:rsidRPr="00871FE4">
                <w:rPr>
                  <w:rFonts w:ascii="Garamond" w:hAnsi="Garamond"/>
                  <w:sz w:val="20"/>
                </w:rPr>
                <w:t>Describe the role of enduring belief systems in society over</w:t>
              </w:r>
              <w:r>
                <w:rPr>
                  <w:rFonts w:ascii="Garamond" w:hAnsi="Garamond"/>
                  <w:sz w:val="20"/>
                </w:rPr>
                <w:t xml:space="preserve"> time.</w:t>
              </w:r>
            </w:ins>
          </w:p>
          <w:p w:rsidR="00CC5F43" w:rsidRDefault="00C5497D">
            <w:pPr>
              <w:pStyle w:val="ListParagraph"/>
              <w:numPr>
                <w:ilvl w:val="0"/>
                <w:numId w:val="41"/>
                <w:ins w:id="919" w:author="SAS" w:date="2010-12-01T07:15:00Z"/>
              </w:numPr>
              <w:ind w:left="360"/>
              <w:rPr>
                <w:ins w:id="920" w:author="SAS" w:date="2010-12-01T07:15:00Z"/>
                <w:rFonts w:ascii="Garamond" w:hAnsi="Garamond" w:cs="Helvetica"/>
                <w:sz w:val="20"/>
                <w:szCs w:val="32"/>
              </w:rPr>
              <w:pPrChange w:id="921" w:author="SAS" w:date="2010-12-01T10:53:00Z">
                <w:pPr>
                  <w:pStyle w:val="ListParagraph"/>
                  <w:numPr>
                    <w:numId w:val="43"/>
                  </w:numPr>
                  <w:ind w:left="360" w:hanging="360"/>
                </w:pPr>
              </w:pPrChange>
            </w:pPr>
            <w:ins w:id="922" w:author="SAS" w:date="2010-12-01T07:15:00Z">
              <w:r w:rsidRPr="00871FE4">
                <w:rPr>
                  <w:rFonts w:ascii="Garamond" w:hAnsi="Garamond"/>
                  <w:sz w:val="20"/>
                </w:rPr>
                <w:t xml:space="preserve">Interpret events using a variety of sources </w:t>
              </w:r>
              <w:r w:rsidRPr="00871FE4">
                <w:rPr>
                  <w:rFonts w:ascii="Garamond" w:hAnsi="Garamond"/>
                  <w:color w:val="9900FF"/>
                  <w:sz w:val="20"/>
                </w:rPr>
                <w:t>(this is a skill and should be integrated throughout any course)</w:t>
              </w:r>
            </w:ins>
          </w:p>
          <w:p w:rsidR="00CC5F43" w:rsidRDefault="00C5497D">
            <w:pPr>
              <w:pStyle w:val="ListParagraph"/>
              <w:numPr>
                <w:ilvl w:val="0"/>
                <w:numId w:val="41"/>
                <w:ins w:id="923" w:author="SAS" w:date="2010-12-01T07:15:00Z"/>
              </w:numPr>
              <w:ind w:left="360"/>
              <w:rPr>
                <w:ins w:id="924" w:author="SAS" w:date="2010-12-01T07:15:00Z"/>
                <w:rFonts w:ascii="Garamond" w:hAnsi="Garamond" w:cs="Helvetica"/>
                <w:sz w:val="20"/>
                <w:szCs w:val="32"/>
              </w:rPr>
              <w:pPrChange w:id="925" w:author="SAS" w:date="2010-12-01T10:53:00Z">
                <w:pPr>
                  <w:pStyle w:val="ListParagraph"/>
                  <w:numPr>
                    <w:numId w:val="43"/>
                  </w:numPr>
                  <w:ind w:left="360" w:hanging="360"/>
                </w:pPr>
              </w:pPrChange>
            </w:pPr>
            <w:ins w:id="926" w:author="SAS" w:date="2010-12-01T07:15:00Z">
              <w:r w:rsidRPr="00871FE4">
                <w:rPr>
                  <w:rFonts w:ascii="Garamond" w:hAnsi="Garamond"/>
                  <w:sz w:val="20"/>
                </w:rPr>
                <w:t>Identify the long and short term effects behind the seque</w:t>
              </w:r>
              <w:r>
                <w:rPr>
                  <w:rFonts w:ascii="Garamond" w:hAnsi="Garamond"/>
                  <w:sz w:val="20"/>
                </w:rPr>
                <w:t>nce of historical events</w:t>
              </w:r>
            </w:ins>
          </w:p>
          <w:p w:rsidR="00CC5F43" w:rsidRDefault="00C5497D">
            <w:pPr>
              <w:pStyle w:val="ListParagraph"/>
              <w:numPr>
                <w:ilvl w:val="0"/>
                <w:numId w:val="41"/>
                <w:ins w:id="927" w:author="SAS" w:date="2010-12-01T07:15:00Z"/>
              </w:numPr>
              <w:ind w:left="360"/>
              <w:rPr>
                <w:ins w:id="928" w:author="SAS" w:date="2010-12-01T07:15:00Z"/>
                <w:rFonts w:ascii="Garamond" w:hAnsi="Garamond" w:cs="Helvetica"/>
                <w:sz w:val="20"/>
                <w:szCs w:val="32"/>
              </w:rPr>
              <w:pPrChange w:id="929" w:author="SAS" w:date="2010-12-01T10:53:00Z">
                <w:pPr>
                  <w:pStyle w:val="ListParagraph"/>
                  <w:numPr>
                    <w:numId w:val="43"/>
                  </w:numPr>
                  <w:ind w:left="360" w:hanging="360"/>
                </w:pPr>
              </w:pPrChange>
            </w:pPr>
            <w:ins w:id="930" w:author="SAS" w:date="2010-12-01T07:15:00Z">
              <w:r w:rsidRPr="00871FE4">
                <w:rPr>
                  <w:rFonts w:ascii="Garamond" w:hAnsi="Garamond"/>
                  <w:sz w:val="20"/>
                </w:rPr>
                <w:t>Analyze the impact of change on societies (i.e., politics and economies)</w:t>
              </w:r>
              <w:r w:rsidRPr="00D018B0">
                <w:rPr>
                  <w:rFonts w:ascii="Garamond" w:hAnsi="Garamond"/>
                </w:rPr>
                <w:br/>
                <w:t> </w:t>
              </w:r>
              <w:r w:rsidRPr="00D018B0">
                <w:rPr>
                  <w:rFonts w:ascii="Garamond" w:hAnsi="Garamond"/>
                </w:rPr>
                <w:br/>
              </w:r>
            </w:ins>
          </w:p>
        </w:tc>
        <w:tc>
          <w:tcPr>
            <w:tcW w:w="3557" w:type="dxa"/>
          </w:tcPr>
          <w:p w:rsidR="00C5497D" w:rsidRDefault="00C5497D">
            <w:pPr>
              <w:numPr>
                <w:ins w:id="931" w:author="SAS" w:date="2010-12-01T07:15:00Z"/>
              </w:numPr>
              <w:rPr>
                <w:ins w:id="932" w:author="SAS" w:date="2010-12-01T07:15:00Z"/>
                <w:rFonts w:ascii="Garamond" w:hAnsi="Garamond"/>
                <w:sz w:val="20"/>
              </w:rPr>
            </w:pPr>
            <w:ins w:id="933" w:author="SAS" w:date="2010-12-01T07:15:00Z">
              <w:r w:rsidRPr="00D157FD">
                <w:rPr>
                  <w:rFonts w:ascii="Garamond" w:hAnsi="Garamond"/>
                </w:rPr>
                <w:t>1. Describe the various perspectives on historical events in and over time</w:t>
              </w:r>
              <w:r w:rsidRPr="00D157FD">
                <w:rPr>
                  <w:rFonts w:ascii="Garamond" w:hAnsi="Garamond"/>
                </w:rPr>
                <w:br/>
              </w:r>
              <w:proofErr w:type="gramStart"/>
              <w:r w:rsidRPr="00D157FD">
                <w:rPr>
                  <w:rFonts w:ascii="Garamond" w:hAnsi="Garamond"/>
                </w:rPr>
                <w:t>    2</w:t>
              </w:r>
              <w:proofErr w:type="gramEnd"/>
              <w:r w:rsidRPr="00D157FD">
                <w:rPr>
                  <w:rFonts w:ascii="Garamond" w:hAnsi="Garamond"/>
                </w:rPr>
                <w:t>. Explain why historic interpretations very</w:t>
              </w:r>
              <w:r w:rsidRPr="00D157FD">
                <w:rPr>
                  <w:rFonts w:ascii="Garamond" w:hAnsi="Garamond"/>
                </w:rPr>
                <w:br/>
              </w:r>
              <w:proofErr w:type="gramStart"/>
              <w:r w:rsidRPr="00D157FD">
                <w:rPr>
                  <w:rFonts w:ascii="Garamond" w:hAnsi="Garamond"/>
                </w:rPr>
                <w:t>    3</w:t>
              </w:r>
              <w:proofErr w:type="gramEnd"/>
              <w:r w:rsidRPr="00D157FD">
                <w:rPr>
                  <w:rFonts w:ascii="Garamond" w:hAnsi="Garamond"/>
                </w:rPr>
                <w:t>. Categorize and explain the effects that cause historical change</w:t>
              </w:r>
              <w:r w:rsidRPr="00D157FD">
                <w:rPr>
                  <w:rFonts w:ascii="Garamond" w:hAnsi="Garamond"/>
                </w:rPr>
                <w:br/>
              </w:r>
              <w:proofErr w:type="gramStart"/>
              <w:r w:rsidRPr="00D157FD">
                <w:rPr>
                  <w:rFonts w:ascii="Garamond" w:hAnsi="Garamond"/>
                </w:rPr>
                <w:t>    4</w:t>
              </w:r>
              <w:proofErr w:type="gramEnd"/>
              <w:r w:rsidRPr="00D157FD">
                <w:rPr>
                  <w:rFonts w:ascii="Garamond" w:hAnsi="Garamond"/>
                </w:rPr>
                <w:t>. Identify how various historical events are interconnected</w:t>
              </w:r>
              <w:r w:rsidRPr="00D157FD">
                <w:rPr>
                  <w:rFonts w:ascii="Garamond" w:hAnsi="Garamond"/>
                </w:rPr>
                <w:br/>
              </w:r>
              <w:proofErr w:type="gramStart"/>
              <w:r w:rsidRPr="00D157FD">
                <w:rPr>
                  <w:rFonts w:ascii="Garamond" w:hAnsi="Garamond"/>
                </w:rPr>
                <w:t>    5</w:t>
              </w:r>
              <w:proofErr w:type="gramEnd"/>
              <w:r w:rsidRPr="00D157FD">
                <w:rPr>
                  <w:rFonts w:ascii="Garamond" w:hAnsi="Garamond"/>
                </w:rPr>
                <w:t>. Explain forces of change that impact on societies (i.e., politics and economies)</w:t>
              </w:r>
              <w:r w:rsidRPr="00D157FD">
                <w:rPr>
                  <w:rFonts w:ascii="Garamond" w:hAnsi="Garamond"/>
                </w:rPr>
                <w:br/>
              </w:r>
            </w:ins>
          </w:p>
        </w:tc>
      </w:tr>
      <w:tr w:rsidR="00C5497D" w:rsidRPr="00E47942">
        <w:trPr>
          <w:cantSplit/>
          <w:ins w:id="934" w:author="SAS" w:date="2010-12-01T07:15:00Z"/>
        </w:trPr>
        <w:tc>
          <w:tcPr>
            <w:tcW w:w="1531" w:type="dxa"/>
          </w:tcPr>
          <w:p w:rsidR="00C5497D" w:rsidRPr="00E47942" w:rsidRDefault="00C5497D" w:rsidP="004C4AF2">
            <w:pPr>
              <w:numPr>
                <w:ins w:id="935" w:author="SAS" w:date="2010-12-01T07:15:00Z"/>
              </w:numPr>
              <w:jc w:val="center"/>
              <w:rPr>
                <w:ins w:id="936" w:author="SAS" w:date="2010-12-01T07:15:00Z"/>
                <w:rFonts w:ascii="Garamond" w:hAnsi="Garamond" w:cs="Helvetica"/>
                <w:sz w:val="20"/>
                <w:szCs w:val="32"/>
                <w:lang w:eastAsia="en-US"/>
              </w:rPr>
            </w:pPr>
            <w:ins w:id="937" w:author="SAS" w:date="2010-12-01T07:15:00Z">
              <w:r w:rsidRPr="00EA2F4F">
                <w:rPr>
                  <w:rFonts w:ascii="Garamond" w:hAnsi="Garamond" w:cs="Helvetica"/>
                  <w:b/>
                  <w:sz w:val="18"/>
                  <w:szCs w:val="32"/>
                  <w:lang w:eastAsia="en-US"/>
                </w:rPr>
                <w:t>Standard IV Applies economic concepts</w:t>
              </w:r>
            </w:ins>
          </w:p>
        </w:tc>
        <w:tc>
          <w:tcPr>
            <w:tcW w:w="1494" w:type="dxa"/>
          </w:tcPr>
          <w:p w:rsidR="00C5497D" w:rsidRDefault="00C5497D" w:rsidP="004C4AF2">
            <w:pPr>
              <w:numPr>
                <w:ins w:id="938" w:author="SAS" w:date="2010-12-01T07:15:00Z"/>
              </w:numPr>
              <w:jc w:val="center"/>
              <w:rPr>
                <w:ins w:id="939" w:author="SAS" w:date="2010-12-01T07:15:00Z"/>
                <w:rFonts w:ascii="Garamond" w:hAnsi="Garamond" w:cs="Helvetica"/>
                <w:sz w:val="20"/>
                <w:szCs w:val="32"/>
                <w:lang w:eastAsia="en-US"/>
              </w:rPr>
            </w:pPr>
            <w:ins w:id="940" w:author="SAS" w:date="2010-12-01T07:15:00Z">
              <w:r>
                <w:rPr>
                  <w:rFonts w:ascii="Garamond" w:hAnsi="Garamond" w:cs="Helvetica"/>
                  <w:sz w:val="20"/>
                  <w:szCs w:val="32"/>
                  <w:lang w:eastAsia="en-US"/>
                </w:rPr>
                <w:t>Production, Distribution, &amp; Consumption</w:t>
              </w:r>
            </w:ins>
          </w:p>
          <w:p w:rsidR="00C5497D" w:rsidRPr="00E47942" w:rsidRDefault="00C5497D" w:rsidP="004C4AF2">
            <w:pPr>
              <w:numPr>
                <w:ins w:id="941" w:author="SAS" w:date="2010-12-01T07:15:00Z"/>
              </w:numPr>
              <w:jc w:val="center"/>
              <w:rPr>
                <w:ins w:id="942" w:author="SAS" w:date="2010-12-01T07:15:00Z"/>
                <w:rFonts w:ascii="Garamond" w:hAnsi="Garamond" w:cs="Helvetica"/>
                <w:sz w:val="20"/>
                <w:szCs w:val="32"/>
                <w:lang w:eastAsia="en-US"/>
              </w:rPr>
            </w:pPr>
          </w:p>
        </w:tc>
        <w:tc>
          <w:tcPr>
            <w:tcW w:w="3556" w:type="dxa"/>
          </w:tcPr>
          <w:p w:rsidR="00C5497D" w:rsidRDefault="00C5497D">
            <w:pPr>
              <w:pStyle w:val="ListParagraph"/>
              <w:widowControl w:val="0"/>
              <w:numPr>
                <w:ilvl w:val="0"/>
                <w:numId w:val="29"/>
                <w:ins w:id="943" w:author="SAS" w:date="2010-12-01T07:15:00Z"/>
              </w:numPr>
              <w:tabs>
                <w:tab w:val="left" w:pos="347"/>
                <w:tab w:val="left" w:pos="720"/>
              </w:tabs>
              <w:autoSpaceDE w:val="0"/>
              <w:autoSpaceDN w:val="0"/>
              <w:adjustRightInd w:val="0"/>
              <w:spacing w:line="200" w:lineRule="atLeast"/>
              <w:ind w:left="360"/>
              <w:rPr>
                <w:ins w:id="944" w:author="SAS" w:date="2010-12-01T07:15:00Z"/>
                <w:rFonts w:ascii="Garamond" w:hAnsi="Garamond" w:cs="Verdana"/>
                <w:sz w:val="20"/>
                <w:szCs w:val="18"/>
              </w:rPr>
            </w:pPr>
            <w:ins w:id="945" w:author="SAS" w:date="2010-12-01T07:15:00Z">
              <w:r w:rsidRPr="00871FE4">
                <w:rPr>
                  <w:rFonts w:ascii="Garamond" w:hAnsi="Garamond" w:cs="Verdana"/>
                  <w:sz w:val="20"/>
                  <w:szCs w:val="18"/>
                </w:rPr>
                <w:t>Describe the role of specialization in the division of labor</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"http://saschina.rubiconatlas.org/c/maps/standardsOverviewDetail.php?StandardID=1000270350&amp;ProficiencyID=&amp;"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18</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Default="00C5497D">
            <w:pPr>
              <w:pStyle w:val="ListParagraph"/>
              <w:widowControl w:val="0"/>
              <w:numPr>
                <w:ilvl w:val="0"/>
                <w:numId w:val="29"/>
                <w:ins w:id="946" w:author="SAS" w:date="2010-12-01T07:15:00Z"/>
              </w:numPr>
              <w:tabs>
                <w:tab w:val="left" w:pos="347"/>
                <w:tab w:val="left" w:pos="720"/>
              </w:tabs>
              <w:autoSpaceDE w:val="0"/>
              <w:autoSpaceDN w:val="0"/>
              <w:adjustRightInd w:val="0"/>
              <w:spacing w:line="200" w:lineRule="atLeast"/>
              <w:ind w:left="360"/>
              <w:rPr>
                <w:ins w:id="947" w:author="SAS" w:date="2010-12-01T07:15:00Z"/>
                <w:rFonts w:ascii="Garamond" w:hAnsi="Garamond" w:cs="Verdana"/>
                <w:sz w:val="20"/>
                <w:szCs w:val="18"/>
              </w:rPr>
            </w:pPr>
            <w:ins w:id="948" w:author="SAS" w:date="2010-12-01T07:15:00Z">
              <w:r w:rsidRPr="00871FE4">
                <w:rPr>
                  <w:rFonts w:ascii="Garamond" w:hAnsi="Garamond" w:cs="Verdana"/>
                  <w:sz w:val="20"/>
                  <w:szCs w:val="18"/>
                </w:rPr>
                <w:t>Identify patterns of resource distribution and use (trade, ideas)</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"http://saschina.rubiconatlas.org/c/maps/standardsOverviewDetail.php?StandardID=1000270352&amp;ProficiencyID=&amp;"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26</w:t>
              </w:r>
              <w:r w:rsidR="00AD319B" w:rsidRPr="00871FE4">
                <w:rPr>
                  <w:rFonts w:ascii="Garamond" w:hAnsi="Garamond" w:cs="Verdana"/>
                  <w:sz w:val="20"/>
                  <w:szCs w:val="18"/>
                </w:rPr>
                <w:fldChar w:fldCharType="end"/>
              </w:r>
              <w:r w:rsidRPr="00871FE4">
                <w:rPr>
                  <w:rFonts w:ascii="Garamond" w:hAnsi="Garamond" w:cs="Verdana"/>
                  <w:sz w:val="20"/>
                  <w:szCs w:val="18"/>
                </w:rPr>
                <w:t>]</w:t>
              </w:r>
            </w:ins>
          </w:p>
          <w:p w:rsidR="00C5497D" w:rsidRPr="00406888" w:rsidRDefault="00C5497D" w:rsidP="004C4AF2">
            <w:pPr>
              <w:numPr>
                <w:ins w:id="949" w:author="SAS" w:date="2010-12-01T07:15:00Z"/>
              </w:numPr>
              <w:jc w:val="center"/>
              <w:rPr>
                <w:ins w:id="950" w:author="SAS" w:date="2010-12-01T07:15:00Z"/>
                <w:rFonts w:ascii="Garamond" w:hAnsi="Garamond" w:cs="Helvetica"/>
                <w:sz w:val="20"/>
                <w:szCs w:val="32"/>
                <w:lang w:eastAsia="en-US"/>
              </w:rPr>
            </w:pPr>
          </w:p>
        </w:tc>
        <w:tc>
          <w:tcPr>
            <w:tcW w:w="3557" w:type="dxa"/>
          </w:tcPr>
          <w:p w:rsidR="005A07F6" w:rsidRDefault="005A07F6" w:rsidP="005A07F6">
            <w:pPr>
              <w:pStyle w:val="ListParagraph"/>
              <w:widowControl w:val="0"/>
              <w:numPr>
                <w:ilvl w:val="0"/>
                <w:numId w:val="34"/>
                <w:ins w:id="951" w:author="SAS" w:date="2010-12-01T13:57:00Z"/>
              </w:numPr>
              <w:tabs>
                <w:tab w:val="left" w:pos="414"/>
                <w:tab w:val="left" w:pos="720"/>
              </w:tabs>
              <w:autoSpaceDE w:val="0"/>
              <w:autoSpaceDN w:val="0"/>
              <w:adjustRightInd w:val="0"/>
              <w:spacing w:line="240" w:lineRule="atLeast"/>
              <w:ind w:left="360"/>
              <w:rPr>
                <w:ins w:id="952" w:author="SAS" w:date="2010-12-01T13:57:00Z"/>
                <w:rFonts w:ascii="Garamond" w:hAnsi="Garamond" w:cs="Verdana"/>
                <w:sz w:val="20"/>
                <w:szCs w:val="18"/>
              </w:rPr>
            </w:pPr>
            <w:ins w:id="953" w:author="SAS" w:date="2010-12-01T13:57:00Z">
              <w:r>
                <w:rPr>
                  <w:rFonts w:ascii="Garamond" w:hAnsi="Garamond" w:cs="Verdana"/>
                  <w:sz w:val="20"/>
                  <w:szCs w:val="18"/>
                </w:rPr>
                <w:t>Look into</w:t>
              </w:r>
              <w:r w:rsidRPr="00871FE4">
                <w:rPr>
                  <w:rFonts w:ascii="Garamond" w:hAnsi="Garamond" w:cs="Verdana"/>
                  <w:sz w:val="20"/>
                  <w:szCs w:val="18"/>
                </w:rPr>
                <w:t xml:space="preserve"> the factors that motivate trade a) How did technology and innovation influence trade?</w:t>
              </w:r>
            </w:ins>
          </w:p>
          <w:p w:rsidR="00B06069" w:rsidRPr="00B06069" w:rsidRDefault="005A07F6" w:rsidP="005A07F6">
            <w:pPr>
              <w:pStyle w:val="ListParagraph"/>
              <w:widowControl w:val="0"/>
              <w:numPr>
                <w:ilvl w:val="0"/>
                <w:numId w:val="34"/>
                <w:ins w:id="954" w:author="SAS" w:date="2010-12-01T10:15:00Z"/>
              </w:numPr>
              <w:tabs>
                <w:tab w:val="left" w:pos="414"/>
                <w:tab w:val="left" w:pos="720"/>
              </w:tabs>
              <w:autoSpaceDE w:val="0"/>
              <w:autoSpaceDN w:val="0"/>
              <w:adjustRightInd w:val="0"/>
              <w:spacing w:line="240" w:lineRule="atLeast"/>
              <w:ind w:left="360"/>
              <w:rPr>
                <w:ins w:id="955" w:author="SAS" w:date="2010-12-01T07:15:00Z"/>
                <w:rFonts w:ascii="Garamond" w:hAnsi="Garamond" w:cs="Verdana"/>
                <w:sz w:val="20"/>
                <w:szCs w:val="18"/>
                <w:rPrChange w:id="956" w:author="SAS" w:date="2010-12-01T10:15:00Z">
                  <w:rPr>
                    <w:ins w:id="957" w:author="SAS" w:date="2010-12-01T07:15:00Z"/>
                  </w:rPr>
                </w:rPrChange>
              </w:rPr>
            </w:pPr>
            <w:ins w:id="958" w:author="SAS" w:date="2010-12-01T13:57:00Z">
              <w:r>
                <w:rPr>
                  <w:rFonts w:ascii="Garamond" w:hAnsi="Garamond" w:cs="Verdana"/>
                  <w:sz w:val="20"/>
                  <w:szCs w:val="18"/>
                </w:rPr>
                <w:t xml:space="preserve">Examine how societies address the economic problem of scarcity. </w:t>
              </w:r>
            </w:ins>
          </w:p>
        </w:tc>
        <w:tc>
          <w:tcPr>
            <w:tcW w:w="3556" w:type="dxa"/>
          </w:tcPr>
          <w:p w:rsidR="00CC5F43" w:rsidRDefault="00CC5F43" w:rsidP="00CC5F43">
            <w:pPr>
              <w:pStyle w:val="ListParagraph"/>
              <w:widowControl w:val="0"/>
              <w:numPr>
                <w:ilvl w:val="0"/>
                <w:numId w:val="50"/>
                <w:ins w:id="959" w:author="SAS" w:date="2010-12-01T13:50: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0"/>
              <w:rPr>
                <w:ins w:id="960" w:author="SAS" w:date="2010-12-01T13:50:00Z"/>
                <w:rFonts w:ascii="Garamond" w:hAnsi="Garamond" w:cs="Helvetica"/>
              </w:rPr>
            </w:pPr>
            <w:ins w:id="961" w:author="SAS" w:date="2010-12-01T13:50:00Z">
              <w:r w:rsidRPr="001B6539">
                <w:rPr>
                  <w:rFonts w:ascii="Garamond" w:hAnsi="Garamond" w:cs="Helvetica"/>
                </w:rPr>
                <w:t>Distinguish and describe economic systems</w:t>
              </w:r>
            </w:ins>
          </w:p>
          <w:p w:rsidR="00CC5F43" w:rsidRDefault="00CC5F43" w:rsidP="00CC5F43">
            <w:pPr>
              <w:pStyle w:val="ListParagraph"/>
              <w:widowControl w:val="0"/>
              <w:numPr>
                <w:ilvl w:val="0"/>
                <w:numId w:val="50"/>
                <w:ins w:id="962" w:author="SAS" w:date="2010-12-01T13:50: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0"/>
              <w:rPr>
                <w:ins w:id="963" w:author="SAS" w:date="2010-12-01T13:50:00Z"/>
                <w:rFonts w:ascii="Garamond" w:hAnsi="Garamond" w:cs="Helvetica"/>
                <w:b/>
                <w:bCs/>
                <w:kern w:val="32"/>
                <w:sz w:val="32"/>
                <w:szCs w:val="32"/>
              </w:rPr>
            </w:pPr>
            <w:ins w:id="964" w:author="SAS" w:date="2010-12-01T13:50:00Z">
              <w:r>
                <w:rPr>
                  <w:rFonts w:ascii="Garamond" w:hAnsi="Garamond" w:cs="Helvetica"/>
                </w:rPr>
                <w:t>Employ</w:t>
              </w:r>
              <w:r w:rsidRPr="00141BB6">
                <w:rPr>
                  <w:rFonts w:ascii="Garamond" w:hAnsi="Garamond" w:cs="Helvetica"/>
                </w:rPr>
                <w:t xml:space="preserve"> economic concepts to explain historic events, current events, and social issues</w:t>
              </w:r>
            </w:ins>
          </w:p>
          <w:p w:rsidR="00CC5F43" w:rsidRDefault="00CC5F43" w:rsidP="00CC5F43">
            <w:pPr>
              <w:pStyle w:val="ListParagraph"/>
              <w:widowControl w:val="0"/>
              <w:numPr>
                <w:ilvl w:val="0"/>
                <w:numId w:val="50"/>
                <w:ins w:id="965" w:author="SAS" w:date="2010-12-01T10:37:00Z"/>
              </w:numPr>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0"/>
              <w:rPr>
                <w:ins w:id="966" w:author="SAS" w:date="2010-12-01T07:15:00Z"/>
                <w:rFonts w:ascii="Garamond" w:hAnsi="Garamond" w:cs="Helvetica"/>
                <w:rPrChange w:id="967" w:author="SAS" w:date="2010-12-01T10:37:00Z">
                  <w:rPr>
                    <w:ins w:id="968" w:author="SAS" w:date="2010-12-01T07:15:00Z"/>
                    <w:sz w:val="20"/>
                    <w:szCs w:val="32"/>
                  </w:rPr>
                </w:rPrChange>
              </w:rPr>
              <w:pPrChange w:id="969" w:author="SAS" w:date="2010-12-01T10:53:00Z">
                <w:pPr/>
              </w:pPrChange>
            </w:pPr>
            <w:ins w:id="970" w:author="SAS" w:date="2010-12-01T13:50:00Z">
              <w:r w:rsidRPr="00141BB6">
                <w:rPr>
                  <w:rFonts w:ascii="Garamond" w:hAnsi="Garamond" w:cs="Helvetica"/>
                </w:rPr>
                <w:t>Explain how values and beliefs influence economic decisions</w:t>
              </w:r>
            </w:ins>
          </w:p>
        </w:tc>
        <w:tc>
          <w:tcPr>
            <w:tcW w:w="3557" w:type="dxa"/>
          </w:tcPr>
          <w:p w:rsidR="00CC5F43" w:rsidRDefault="00C5497D">
            <w:pPr>
              <w:pStyle w:val="ListParagraph"/>
              <w:numPr>
                <w:ilvl w:val="0"/>
                <w:numId w:val="40"/>
                <w:ins w:id="971" w:author="SAS" w:date="2010-12-01T07:15:00Z"/>
              </w:numPr>
              <w:ind w:left="360"/>
              <w:rPr>
                <w:ins w:id="972" w:author="SAS" w:date="2010-12-01T07:15:00Z"/>
                <w:rFonts w:ascii="Garamond" w:hAnsi="Garamond" w:cs="Helvetica"/>
                <w:sz w:val="20"/>
                <w:szCs w:val="32"/>
              </w:rPr>
              <w:pPrChange w:id="973" w:author="SAS" w:date="2010-12-01T10:53:00Z">
                <w:pPr>
                  <w:pStyle w:val="ListParagraph"/>
                  <w:numPr>
                    <w:numId w:val="42"/>
                  </w:numPr>
                  <w:ind w:left="360" w:hanging="360"/>
                </w:pPr>
              </w:pPrChange>
            </w:pPr>
            <w:ins w:id="974" w:author="SAS" w:date="2010-12-01T07:15:00Z">
              <w:r w:rsidRPr="00871FE4">
                <w:rPr>
                  <w:rFonts w:ascii="Garamond" w:hAnsi="Garamond"/>
                  <w:sz w:val="20"/>
                </w:rPr>
                <w:t xml:space="preserve">Explain patterns of trade </w:t>
              </w:r>
              <w:r>
                <w:rPr>
                  <w:rFonts w:ascii="Garamond" w:hAnsi="Garamond"/>
                  <w:sz w:val="20"/>
                </w:rPr>
                <w:t>overtime.</w:t>
              </w:r>
            </w:ins>
          </w:p>
          <w:p w:rsidR="00CC5F43" w:rsidRDefault="00C5497D">
            <w:pPr>
              <w:pStyle w:val="ListParagraph"/>
              <w:numPr>
                <w:ilvl w:val="0"/>
                <w:numId w:val="40"/>
                <w:ins w:id="975" w:author="SAS" w:date="2010-12-01T07:15:00Z"/>
              </w:numPr>
              <w:ind w:left="360"/>
              <w:rPr>
                <w:ins w:id="976" w:author="SAS" w:date="2010-12-01T07:15:00Z"/>
                <w:rFonts w:ascii="Garamond" w:hAnsi="Garamond" w:cs="Helvetica"/>
                <w:sz w:val="20"/>
                <w:szCs w:val="32"/>
              </w:rPr>
              <w:pPrChange w:id="977" w:author="SAS" w:date="2010-12-01T10:53:00Z">
                <w:pPr>
                  <w:pStyle w:val="ListParagraph"/>
                  <w:numPr>
                    <w:numId w:val="42"/>
                  </w:numPr>
                  <w:ind w:left="360" w:hanging="360"/>
                </w:pPr>
              </w:pPrChange>
            </w:pPr>
            <w:ins w:id="978" w:author="SAS" w:date="2010-12-01T07:15:00Z">
              <w:r w:rsidRPr="00871FE4">
                <w:rPr>
                  <w:rFonts w:ascii="Garamond" w:hAnsi="Garamond"/>
                  <w:sz w:val="20"/>
                </w:rPr>
                <w:t>Analyze ways in which trade has contributed to economic chan</w:t>
              </w:r>
              <w:r>
                <w:rPr>
                  <w:rFonts w:ascii="Garamond" w:hAnsi="Garamond"/>
                  <w:sz w:val="20"/>
                </w:rPr>
                <w:t>ge in selected societies.</w:t>
              </w:r>
            </w:ins>
          </w:p>
          <w:p w:rsidR="00CC5F43" w:rsidRDefault="00C5497D">
            <w:pPr>
              <w:pStyle w:val="ListParagraph"/>
              <w:numPr>
                <w:ilvl w:val="0"/>
                <w:numId w:val="40"/>
                <w:ins w:id="979" w:author="SAS" w:date="2010-12-01T07:15:00Z"/>
              </w:numPr>
              <w:ind w:left="360"/>
              <w:rPr>
                <w:ins w:id="980" w:author="SAS" w:date="2010-12-01T07:15:00Z"/>
                <w:rFonts w:ascii="Garamond" w:hAnsi="Garamond" w:cs="Helvetica"/>
                <w:sz w:val="20"/>
                <w:szCs w:val="32"/>
              </w:rPr>
              <w:pPrChange w:id="981" w:author="SAS" w:date="2010-12-01T10:53:00Z">
                <w:pPr>
                  <w:pStyle w:val="ListParagraph"/>
                  <w:numPr>
                    <w:numId w:val="42"/>
                  </w:numPr>
                  <w:ind w:left="360" w:hanging="360"/>
                </w:pPr>
              </w:pPrChange>
            </w:pPr>
            <w:ins w:id="982" w:author="SAS" w:date="2010-12-01T07:15:00Z">
              <w:r w:rsidRPr="00871FE4">
                <w:rPr>
                  <w:rFonts w:ascii="Garamond" w:hAnsi="Garamond"/>
                  <w:sz w:val="20"/>
                </w:rPr>
                <w:t>Analyze and evaluate economic issues from a geographical point of view</w:t>
              </w:r>
            </w:ins>
          </w:p>
        </w:tc>
        <w:tc>
          <w:tcPr>
            <w:tcW w:w="3557" w:type="dxa"/>
          </w:tcPr>
          <w:p w:rsidR="00C5497D" w:rsidRDefault="00C5497D">
            <w:pPr>
              <w:numPr>
                <w:ins w:id="983" w:author="SAS" w:date="2010-12-01T07:15:00Z"/>
              </w:numPr>
              <w:rPr>
                <w:ins w:id="984" w:author="SAS" w:date="2010-12-01T07:15:00Z"/>
                <w:rFonts w:ascii="Garamond" w:hAnsi="Garamond"/>
                <w:sz w:val="20"/>
              </w:rPr>
            </w:pPr>
            <w:ins w:id="985" w:author="SAS" w:date="2010-12-01T07:15:00Z">
              <w:r w:rsidRPr="00D157FD">
                <w:rPr>
                  <w:rFonts w:ascii="Garamond" w:hAnsi="Garamond"/>
                </w:rPr>
                <w:t>    1. Analyze how economic forces can change and influence governments and/or government policies</w:t>
              </w:r>
              <w:r w:rsidRPr="00D157FD">
                <w:rPr>
                  <w:rFonts w:ascii="Garamond" w:hAnsi="Garamond"/>
                </w:rPr>
                <w:br/>
              </w:r>
              <w:proofErr w:type="gramStart"/>
              <w:r w:rsidRPr="00D157FD">
                <w:rPr>
                  <w:rFonts w:ascii="Garamond" w:hAnsi="Garamond"/>
                </w:rPr>
                <w:t>    2</w:t>
              </w:r>
              <w:proofErr w:type="gramEnd"/>
              <w:r w:rsidRPr="00D157FD">
                <w:rPr>
                  <w:rFonts w:ascii="Garamond" w:hAnsi="Garamond"/>
                </w:rPr>
                <w:t>. Recognize the interconnectedness of national economies throughout the world</w:t>
              </w:r>
              <w:r w:rsidRPr="00D157FD">
                <w:rPr>
                  <w:rFonts w:ascii="Garamond" w:hAnsi="Garamond"/>
                </w:rPr>
                <w:br/>
              </w:r>
              <w:proofErr w:type="gramStart"/>
              <w:r w:rsidRPr="00D157FD">
                <w:rPr>
                  <w:rFonts w:ascii="Garamond" w:hAnsi="Garamond"/>
                </w:rPr>
                <w:t>    3</w:t>
              </w:r>
              <w:proofErr w:type="gramEnd"/>
              <w:r w:rsidRPr="00D157FD">
                <w:rPr>
                  <w:rFonts w:ascii="Garamond" w:hAnsi="Garamond"/>
                </w:rPr>
                <w:t>. Describe how economic forces determine an individuals and groups power and status in society</w:t>
              </w:r>
            </w:ins>
          </w:p>
        </w:tc>
      </w:tr>
      <w:tr w:rsidR="00C5497D" w:rsidRPr="00E47942">
        <w:trPr>
          <w:cantSplit/>
          <w:ins w:id="986" w:author="SAS" w:date="2010-12-01T07:15:00Z"/>
        </w:trPr>
        <w:tc>
          <w:tcPr>
            <w:tcW w:w="1531" w:type="dxa"/>
          </w:tcPr>
          <w:p w:rsidR="00C5497D" w:rsidRPr="00E47942" w:rsidRDefault="00C5497D" w:rsidP="004C4AF2">
            <w:pPr>
              <w:numPr>
                <w:ins w:id="987" w:author="SAS" w:date="2010-12-01T07:15:00Z"/>
              </w:numPr>
              <w:rPr>
                <w:ins w:id="988" w:author="SAS" w:date="2010-12-01T07:15:00Z"/>
                <w:rFonts w:ascii="Garamond" w:hAnsi="Garamond" w:cs="Helvetica"/>
                <w:b/>
                <w:sz w:val="18"/>
                <w:szCs w:val="32"/>
                <w:lang w:eastAsia="en-US"/>
              </w:rPr>
            </w:pPr>
            <w:ins w:id="989" w:author="SAS" w:date="2010-12-01T07:15:00Z">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tc>
        <w:tc>
          <w:tcPr>
            <w:tcW w:w="1494" w:type="dxa"/>
          </w:tcPr>
          <w:p w:rsidR="00C5497D" w:rsidRDefault="00C5497D" w:rsidP="004C4AF2">
            <w:pPr>
              <w:numPr>
                <w:ins w:id="990" w:author="SAS" w:date="2010-12-01T07:15:00Z"/>
              </w:numPr>
              <w:jc w:val="center"/>
              <w:rPr>
                <w:ins w:id="991" w:author="SAS" w:date="2010-12-01T07:15:00Z"/>
                <w:rFonts w:ascii="Garamond" w:hAnsi="Garamond" w:cs="Helvetica"/>
                <w:sz w:val="20"/>
                <w:szCs w:val="32"/>
                <w:lang w:eastAsia="en-US"/>
              </w:rPr>
            </w:pPr>
            <w:ins w:id="992" w:author="SAS" w:date="2010-12-01T07:15:00Z">
              <w:r>
                <w:rPr>
                  <w:rFonts w:ascii="Garamond" w:hAnsi="Garamond" w:cs="Helvetica"/>
                  <w:sz w:val="20"/>
                  <w:szCs w:val="32"/>
                  <w:lang w:eastAsia="en-US"/>
                </w:rPr>
                <w:t>Culture</w:t>
              </w:r>
            </w:ins>
          </w:p>
          <w:p w:rsidR="00C5497D" w:rsidRDefault="00C5497D" w:rsidP="004C4AF2">
            <w:pPr>
              <w:numPr>
                <w:ins w:id="993" w:author="SAS" w:date="2010-12-01T07:15:00Z"/>
              </w:numPr>
              <w:jc w:val="center"/>
              <w:rPr>
                <w:ins w:id="994" w:author="SAS" w:date="2010-12-01T07:15:00Z"/>
                <w:rFonts w:ascii="Garamond" w:hAnsi="Garamond" w:cs="Helvetica"/>
                <w:sz w:val="20"/>
                <w:szCs w:val="32"/>
                <w:lang w:eastAsia="en-US"/>
              </w:rPr>
            </w:pPr>
          </w:p>
          <w:p w:rsidR="00C5497D" w:rsidRDefault="00C5497D" w:rsidP="004C4AF2">
            <w:pPr>
              <w:numPr>
                <w:ins w:id="995" w:author="SAS" w:date="2010-12-01T07:15:00Z"/>
              </w:numPr>
              <w:jc w:val="center"/>
              <w:rPr>
                <w:ins w:id="996" w:author="SAS" w:date="2010-12-01T07:15:00Z"/>
                <w:rFonts w:ascii="Garamond" w:hAnsi="Garamond" w:cs="Helvetica"/>
                <w:sz w:val="20"/>
                <w:szCs w:val="32"/>
                <w:lang w:eastAsia="en-US"/>
              </w:rPr>
            </w:pPr>
          </w:p>
          <w:p w:rsidR="00C5497D" w:rsidRDefault="00C5497D" w:rsidP="004C4AF2">
            <w:pPr>
              <w:numPr>
                <w:ins w:id="997" w:author="SAS" w:date="2010-12-01T07:15:00Z"/>
              </w:numPr>
              <w:jc w:val="center"/>
              <w:rPr>
                <w:ins w:id="998" w:author="SAS" w:date="2010-12-01T07:15:00Z"/>
                <w:rFonts w:ascii="Garamond" w:hAnsi="Garamond" w:cs="Helvetica"/>
                <w:sz w:val="20"/>
                <w:szCs w:val="32"/>
                <w:lang w:eastAsia="en-US"/>
              </w:rPr>
            </w:pPr>
          </w:p>
          <w:p w:rsidR="00C5497D" w:rsidRDefault="00C5497D" w:rsidP="004C4AF2">
            <w:pPr>
              <w:numPr>
                <w:ins w:id="999" w:author="SAS" w:date="2010-12-01T07:15:00Z"/>
              </w:numPr>
              <w:jc w:val="center"/>
              <w:rPr>
                <w:ins w:id="1000" w:author="SAS" w:date="2010-12-01T07:15:00Z"/>
                <w:rFonts w:ascii="Garamond" w:hAnsi="Garamond" w:cs="Helvetica"/>
                <w:sz w:val="20"/>
                <w:szCs w:val="32"/>
                <w:lang w:eastAsia="en-US"/>
              </w:rPr>
            </w:pPr>
            <w:ins w:id="1001" w:author="SAS" w:date="2010-12-01T07:15:00Z">
              <w:r>
                <w:rPr>
                  <w:rFonts w:ascii="Garamond" w:hAnsi="Garamond" w:cs="Helvetica"/>
                  <w:sz w:val="20"/>
                  <w:szCs w:val="32"/>
                  <w:lang w:eastAsia="en-US"/>
                </w:rPr>
                <w:t>Individual Development &amp; Identity</w:t>
              </w:r>
            </w:ins>
          </w:p>
          <w:p w:rsidR="00C5497D" w:rsidRDefault="00C5497D" w:rsidP="004C4AF2">
            <w:pPr>
              <w:numPr>
                <w:ins w:id="1002" w:author="SAS" w:date="2010-12-01T07:15:00Z"/>
              </w:numPr>
              <w:jc w:val="center"/>
              <w:rPr>
                <w:ins w:id="1003" w:author="SAS" w:date="2010-12-01T07:15:00Z"/>
                <w:rFonts w:ascii="Garamond" w:hAnsi="Garamond" w:cs="Helvetica"/>
                <w:sz w:val="20"/>
                <w:szCs w:val="32"/>
                <w:lang w:eastAsia="en-US"/>
              </w:rPr>
            </w:pPr>
          </w:p>
          <w:p w:rsidR="00C5497D" w:rsidRDefault="00C5497D" w:rsidP="004C4AF2">
            <w:pPr>
              <w:numPr>
                <w:ins w:id="1004" w:author="SAS" w:date="2010-12-01T07:15:00Z"/>
              </w:numPr>
              <w:jc w:val="center"/>
              <w:rPr>
                <w:ins w:id="1005" w:author="SAS" w:date="2010-12-01T07:15:00Z"/>
                <w:rFonts w:ascii="Garamond" w:hAnsi="Garamond" w:cs="Helvetica"/>
                <w:sz w:val="20"/>
                <w:szCs w:val="32"/>
                <w:lang w:eastAsia="en-US"/>
              </w:rPr>
            </w:pPr>
            <w:ins w:id="1006" w:author="SAS" w:date="2010-12-01T07:15:00Z">
              <w:r>
                <w:rPr>
                  <w:rFonts w:ascii="Garamond" w:hAnsi="Garamond" w:cs="Helvetica"/>
                  <w:sz w:val="20"/>
                  <w:szCs w:val="32"/>
                  <w:lang w:eastAsia="en-US"/>
                </w:rPr>
                <w:t>Science, Technology &amp; Society</w:t>
              </w:r>
            </w:ins>
          </w:p>
          <w:p w:rsidR="00C5497D" w:rsidRPr="00E47942" w:rsidRDefault="00C5497D" w:rsidP="004C4AF2">
            <w:pPr>
              <w:numPr>
                <w:ins w:id="1007" w:author="SAS" w:date="2010-12-01T07:15:00Z"/>
              </w:numPr>
              <w:jc w:val="center"/>
              <w:rPr>
                <w:ins w:id="1008" w:author="SAS" w:date="2010-12-01T07:15:00Z"/>
                <w:rFonts w:ascii="Garamond" w:hAnsi="Garamond" w:cs="Helvetica"/>
                <w:sz w:val="20"/>
                <w:szCs w:val="32"/>
                <w:lang w:eastAsia="en-US"/>
              </w:rPr>
            </w:pPr>
          </w:p>
        </w:tc>
        <w:tc>
          <w:tcPr>
            <w:tcW w:w="3556" w:type="dxa"/>
          </w:tcPr>
          <w:p w:rsidR="000F5A33" w:rsidRDefault="00AD319B" w:rsidP="000F5A33">
            <w:pPr>
              <w:pStyle w:val="ListParagraph"/>
              <w:widowControl w:val="0"/>
              <w:numPr>
                <w:ilvl w:val="0"/>
                <w:numId w:val="30"/>
                <w:ins w:id="1009" w:author="SAS" w:date="2010-12-01T07:15:00Z"/>
              </w:numPr>
              <w:tabs>
                <w:tab w:val="left" w:pos="347"/>
                <w:tab w:val="left" w:pos="720"/>
              </w:tabs>
              <w:autoSpaceDE w:val="0"/>
              <w:autoSpaceDN w:val="0"/>
              <w:adjustRightInd w:val="0"/>
              <w:spacing w:line="200" w:lineRule="atLeast"/>
              <w:ind w:left="360"/>
              <w:rPr>
                <w:ins w:id="1010" w:author="SAS" w:date="2010-12-01T10:21:00Z"/>
                <w:rFonts w:ascii="Garamond" w:hAnsi="Garamond" w:cs="Verdana"/>
                <w:sz w:val="20"/>
                <w:szCs w:val="18"/>
              </w:rPr>
            </w:pPr>
            <w:ins w:id="1011" w:author="SAS" w:date="2010-12-01T07:15:00Z">
              <w:r>
                <w:rPr>
                  <w:rFonts w:ascii="Garamond" w:hAnsi="Garamond" w:cs="Verdana"/>
                  <w:sz w:val="20"/>
                  <w:szCs w:val="18"/>
                </w:rPr>
                <w:t>Identify the values and beliefs that motivate individuals and groups</w:t>
              </w:r>
            </w:ins>
          </w:p>
          <w:p w:rsidR="00C5497D" w:rsidRDefault="00C5497D">
            <w:pPr>
              <w:pStyle w:val="ListParagraph"/>
              <w:widowControl w:val="0"/>
              <w:numPr>
                <w:ilvl w:val="0"/>
                <w:numId w:val="30"/>
                <w:ins w:id="1012" w:author="SAS" w:date="2010-12-01T07:15:00Z"/>
              </w:numPr>
              <w:tabs>
                <w:tab w:val="left" w:pos="347"/>
                <w:tab w:val="left" w:pos="720"/>
              </w:tabs>
              <w:autoSpaceDE w:val="0"/>
              <w:autoSpaceDN w:val="0"/>
              <w:adjustRightInd w:val="0"/>
              <w:spacing w:line="200" w:lineRule="atLeast"/>
              <w:ind w:left="360"/>
              <w:rPr>
                <w:ins w:id="1013" w:author="SAS" w:date="2010-12-01T07:15:00Z"/>
                <w:rFonts w:ascii="Garamond" w:hAnsi="Garamond" w:cs="Verdana"/>
                <w:sz w:val="20"/>
                <w:szCs w:val="18"/>
              </w:rPr>
            </w:pPr>
            <w:ins w:id="1014" w:author="SAS" w:date="2010-12-01T07:15:00Z">
              <w:r w:rsidRPr="00871FE4">
                <w:rPr>
                  <w:rFonts w:ascii="Garamond" w:hAnsi="Garamond" w:cs="Verdana"/>
                  <w:sz w:val="20"/>
                  <w:szCs w:val="18"/>
                </w:rPr>
                <w:t>Draw inferences from archaeological evidence</w:t>
              </w:r>
              <w:proofErr w:type="gramStart"/>
              <w:r w:rsidRPr="00871FE4">
                <w:rPr>
                  <w:rFonts w:ascii="Garamond" w:hAnsi="Garamond" w:cs="Verdana"/>
                  <w:sz w:val="20"/>
                  <w:szCs w:val="18"/>
                </w:rPr>
                <w:t> [ </w:t>
              </w:r>
              <w:proofErr w:type="gramEnd"/>
              <w:r w:rsidR="00AD319B" w:rsidRPr="00871FE4">
                <w:rPr>
                  <w:rFonts w:ascii="Garamond" w:hAnsi="Garamond" w:cs="Verdana"/>
                  <w:sz w:val="20"/>
                  <w:szCs w:val="18"/>
                </w:rPr>
                <w:fldChar w:fldCharType="begin"/>
              </w:r>
              <w:r w:rsidRPr="00871FE4">
                <w:rPr>
                  <w:rFonts w:ascii="Garamond" w:hAnsi="Garamond" w:cs="Verdana"/>
                  <w:sz w:val="20"/>
                  <w:szCs w:val="18"/>
                </w:rPr>
                <w:instrText>HYPERLINK "http://saschina.rubiconatlas.org/c/maps/standardsOverviewDetail.php?StandardID=1000270360&amp;ProficiencyID=&amp;"</w:instrText>
              </w:r>
              <w:r w:rsidR="00AD319B" w:rsidRPr="00871FE4">
                <w:rPr>
                  <w:rFonts w:ascii="Garamond" w:hAnsi="Garamond" w:cs="Verdana"/>
                  <w:sz w:val="20"/>
                  <w:szCs w:val="18"/>
                </w:rPr>
                <w:fldChar w:fldCharType="separate"/>
              </w:r>
              <w:r w:rsidRPr="00871FE4">
                <w:rPr>
                  <w:rFonts w:ascii="Garamond" w:hAnsi="Garamond" w:cs="Verdana"/>
                  <w:b/>
                  <w:bCs/>
                  <w:color w:val="1E3082"/>
                  <w:sz w:val="20"/>
                  <w:szCs w:val="18"/>
                  <w:u w:val="single" w:color="1E3082"/>
                </w:rPr>
                <w:t>23</w:t>
              </w:r>
              <w:r w:rsidR="00AD319B" w:rsidRPr="00871FE4">
                <w:rPr>
                  <w:rFonts w:ascii="Garamond" w:hAnsi="Garamond" w:cs="Verdana"/>
                  <w:sz w:val="20"/>
                  <w:szCs w:val="18"/>
                </w:rPr>
                <w:fldChar w:fldCharType="end"/>
              </w:r>
              <w:r w:rsidRPr="00871FE4">
                <w:rPr>
                  <w:rFonts w:ascii="Garamond" w:hAnsi="Garamond" w:cs="Verdana"/>
                  <w:sz w:val="20"/>
                  <w:szCs w:val="18"/>
                </w:rPr>
                <w:t>]</w:t>
              </w:r>
            </w:ins>
          </w:p>
        </w:tc>
        <w:tc>
          <w:tcPr>
            <w:tcW w:w="3557" w:type="dxa"/>
          </w:tcPr>
          <w:p w:rsidR="005A07F6" w:rsidRDefault="005A07F6" w:rsidP="005A07F6">
            <w:pPr>
              <w:pStyle w:val="ListParagraph"/>
              <w:widowControl w:val="0"/>
              <w:numPr>
                <w:ilvl w:val="0"/>
                <w:numId w:val="33"/>
                <w:ins w:id="1015" w:author="SAS" w:date="2010-12-01T13:57:00Z"/>
              </w:numPr>
              <w:tabs>
                <w:tab w:val="left" w:pos="324"/>
                <w:tab w:val="left" w:pos="720"/>
              </w:tabs>
              <w:autoSpaceDE w:val="0"/>
              <w:autoSpaceDN w:val="0"/>
              <w:adjustRightInd w:val="0"/>
              <w:spacing w:line="240" w:lineRule="atLeast"/>
              <w:ind w:left="360"/>
              <w:rPr>
                <w:ins w:id="1016" w:author="SAS" w:date="2010-12-01T13:57:00Z"/>
                <w:rFonts w:ascii="Garamond" w:hAnsi="Garamond" w:cs="Verdana"/>
                <w:sz w:val="20"/>
                <w:szCs w:val="18"/>
              </w:rPr>
            </w:pPr>
            <w:ins w:id="1017" w:author="SAS" w:date="2010-12-01T13:57:00Z">
              <w:r w:rsidRPr="00871FE4">
                <w:rPr>
                  <w:rFonts w:ascii="Garamond" w:hAnsi="Garamond" w:cs="Verdana"/>
                  <w:sz w:val="20"/>
                  <w:szCs w:val="18"/>
                </w:rPr>
                <w:t>Examine how elements of culture develop during selected periods of history</w:t>
              </w:r>
            </w:ins>
          </w:p>
          <w:p w:rsidR="00C5497D" w:rsidRDefault="005A07F6" w:rsidP="005A07F6">
            <w:pPr>
              <w:pStyle w:val="ListParagraph"/>
              <w:widowControl w:val="0"/>
              <w:numPr>
                <w:ilvl w:val="0"/>
                <w:numId w:val="33"/>
                <w:ins w:id="1018" w:author="SAS" w:date="2010-12-01T07:15:00Z"/>
              </w:numPr>
              <w:tabs>
                <w:tab w:val="left" w:pos="324"/>
                <w:tab w:val="left" w:pos="720"/>
              </w:tabs>
              <w:autoSpaceDE w:val="0"/>
              <w:autoSpaceDN w:val="0"/>
              <w:adjustRightInd w:val="0"/>
              <w:spacing w:line="240" w:lineRule="atLeast"/>
              <w:ind w:left="360"/>
              <w:rPr>
                <w:ins w:id="1019" w:author="SAS" w:date="2010-12-01T07:15:00Z"/>
                <w:rFonts w:ascii="Garamond" w:hAnsi="Garamond" w:cs="Verdana"/>
                <w:sz w:val="20"/>
                <w:szCs w:val="18"/>
              </w:rPr>
            </w:pPr>
            <w:ins w:id="1020" w:author="SAS" w:date="2010-12-01T13:57:00Z">
              <w:r>
                <w:rPr>
                  <w:rFonts w:ascii="Garamond" w:hAnsi="Garamond" w:cs="Verdana"/>
                  <w:sz w:val="20"/>
                  <w:szCs w:val="18"/>
                </w:rPr>
                <w:t>Break down the differences between</w:t>
              </w:r>
              <w:r w:rsidRPr="00871FE4">
                <w:rPr>
                  <w:rFonts w:ascii="Garamond" w:hAnsi="Garamond" w:cs="Verdana"/>
                  <w:sz w:val="20"/>
                  <w:szCs w:val="18"/>
                </w:rPr>
                <w:t xml:space="preserve"> fact, opinion, and reasoned judgment in a text</w:t>
              </w:r>
              <w:r>
                <w:rPr>
                  <w:rFonts w:ascii="Garamond" w:hAnsi="Garamond" w:cs="Verdana"/>
                  <w:sz w:val="20"/>
                  <w:szCs w:val="18"/>
                </w:rPr>
                <w:t>.</w:t>
              </w:r>
            </w:ins>
          </w:p>
        </w:tc>
        <w:tc>
          <w:tcPr>
            <w:tcW w:w="3556" w:type="dxa"/>
          </w:tcPr>
          <w:p w:rsidR="00CC5F43" w:rsidRDefault="00CC5F43" w:rsidP="00CC5F43">
            <w:pPr>
              <w:pStyle w:val="ListParagraph"/>
              <w:widowControl w:val="0"/>
              <w:numPr>
                <w:ilvl w:val="0"/>
                <w:numId w:val="54"/>
                <w:ins w:id="1021" w:author="SAS" w:date="2010-12-01T13:51:00Z"/>
              </w:numPr>
              <w:tabs>
                <w:tab w:val="left" w:pos="324"/>
                <w:tab w:val="left" w:pos="720"/>
              </w:tabs>
              <w:autoSpaceDE w:val="0"/>
              <w:autoSpaceDN w:val="0"/>
              <w:adjustRightInd w:val="0"/>
              <w:spacing w:line="240" w:lineRule="atLeast"/>
              <w:ind w:left="360"/>
              <w:rPr>
                <w:ins w:id="1022" w:author="SAS" w:date="2010-12-01T13:51:00Z"/>
                <w:rFonts w:ascii="Garamond" w:hAnsi="Garamond" w:cs="Verdana"/>
                <w:sz w:val="20"/>
                <w:szCs w:val="18"/>
              </w:rPr>
            </w:pPr>
            <w:ins w:id="1023" w:author="SAS" w:date="2010-12-01T13:51:00Z">
              <w:r>
                <w:rPr>
                  <w:rFonts w:ascii="Garamond" w:hAnsi="Garamond" w:cs="Verdana"/>
                  <w:sz w:val="20"/>
                  <w:szCs w:val="18"/>
                </w:rPr>
                <w:t>Examine</w:t>
              </w:r>
              <w:r w:rsidRPr="00141BB6">
                <w:rPr>
                  <w:rFonts w:ascii="Garamond" w:hAnsi="Garamond" w:cs="Verdana"/>
                  <w:sz w:val="20"/>
                  <w:szCs w:val="18"/>
                </w:rPr>
                <w:t xml:space="preserve"> examples of tension between expressions of individuality and forces of social conformity</w:t>
              </w:r>
            </w:ins>
          </w:p>
          <w:p w:rsidR="00CC5F43" w:rsidRDefault="00CC5F43" w:rsidP="00CC5F43">
            <w:pPr>
              <w:pStyle w:val="ListParagraph"/>
              <w:widowControl w:val="0"/>
              <w:numPr>
                <w:ilvl w:val="0"/>
                <w:numId w:val="54"/>
                <w:ins w:id="1024" w:author="SAS" w:date="2010-12-01T10:38:00Z"/>
              </w:numPr>
              <w:tabs>
                <w:tab w:val="left" w:pos="302"/>
                <w:tab w:val="left" w:pos="720"/>
              </w:tabs>
              <w:autoSpaceDE w:val="0"/>
              <w:autoSpaceDN w:val="0"/>
              <w:adjustRightInd w:val="0"/>
              <w:spacing w:line="240" w:lineRule="atLeast"/>
              <w:ind w:left="360"/>
              <w:rPr>
                <w:ins w:id="1025" w:author="SAS" w:date="2010-12-01T07:15:00Z"/>
                <w:rFonts w:ascii="Garamond" w:hAnsi="Garamond" w:cs="Verdana"/>
                <w:sz w:val="20"/>
                <w:szCs w:val="18"/>
                <w:rPrChange w:id="1026" w:author="SAS" w:date="2010-12-01T10:46:00Z">
                  <w:rPr>
                    <w:ins w:id="1027" w:author="SAS" w:date="2010-12-01T07:15:00Z"/>
                    <w:rFonts w:cs="Garamond"/>
                    <w:szCs w:val="20"/>
                  </w:rPr>
                </w:rPrChange>
              </w:rPr>
              <w:pPrChange w:id="1028" w:author="SAS" w:date="2010-12-01T10:53:00Z">
                <w:pPr>
                  <w:pStyle w:val="ListParagraph"/>
                  <w:widowControl w:val="0"/>
                  <w:numPr>
                    <w:numId w:val="38"/>
                  </w:numPr>
                  <w:tabs>
                    <w:tab w:val="left" w:pos="302"/>
                    <w:tab w:val="left" w:pos="720"/>
                  </w:tabs>
                  <w:autoSpaceDE w:val="0"/>
                  <w:autoSpaceDN w:val="0"/>
                  <w:adjustRightInd w:val="0"/>
                  <w:ind w:left="360" w:hanging="360"/>
                </w:pPr>
              </w:pPrChange>
            </w:pPr>
            <w:ins w:id="1029" w:author="SAS" w:date="2010-12-01T13:51:00Z">
              <w:r>
                <w:rPr>
                  <w:rFonts w:ascii="Garamond" w:hAnsi="Garamond" w:cs="Verdana"/>
                  <w:sz w:val="20"/>
                  <w:szCs w:val="18"/>
                </w:rPr>
                <w:t>Illustrate</w:t>
              </w:r>
              <w:r w:rsidRPr="00141BB6">
                <w:rPr>
                  <w:rFonts w:ascii="Garamond" w:hAnsi="Garamond" w:cs="Verdana"/>
                  <w:sz w:val="20"/>
                  <w:szCs w:val="18"/>
                </w:rPr>
                <w:t xml:space="preserve"> how information and experiences may be interpreted by people from diverse cultural perspectives</w:t>
              </w:r>
            </w:ins>
          </w:p>
        </w:tc>
        <w:tc>
          <w:tcPr>
            <w:tcW w:w="3557" w:type="dxa"/>
          </w:tcPr>
          <w:p w:rsidR="00CC5F43" w:rsidRDefault="00C5497D">
            <w:pPr>
              <w:pStyle w:val="ListParagraph"/>
              <w:numPr>
                <w:ilvl w:val="0"/>
                <w:numId w:val="39"/>
                <w:ins w:id="1030" w:author="SAS" w:date="2010-12-01T07:15:00Z"/>
              </w:numPr>
              <w:ind w:left="351" w:hanging="351"/>
              <w:rPr>
                <w:ins w:id="1031" w:author="SAS" w:date="2010-12-01T07:15:00Z"/>
                <w:rFonts w:ascii="Garamond" w:hAnsi="Garamond"/>
                <w:sz w:val="20"/>
              </w:rPr>
              <w:pPrChange w:id="1032" w:author="SAS" w:date="2010-12-01T10:53:00Z">
                <w:pPr>
                  <w:pStyle w:val="ListParagraph"/>
                  <w:numPr>
                    <w:numId w:val="41"/>
                  </w:numPr>
                  <w:ind w:left="351" w:hanging="351"/>
                </w:pPr>
              </w:pPrChange>
            </w:pPr>
            <w:ins w:id="1033" w:author="SAS" w:date="2010-12-01T07:15:00Z">
              <w:r w:rsidRPr="00871FE4">
                <w:rPr>
                  <w:rFonts w:ascii="Garamond" w:hAnsi="Garamond"/>
                  <w:sz w:val="20"/>
                </w:rPr>
                <w:t>Describe the development of cultures in relation to forces of change</w:t>
              </w:r>
            </w:ins>
          </w:p>
          <w:p w:rsidR="00CC5F43" w:rsidRDefault="00C5497D">
            <w:pPr>
              <w:pStyle w:val="ListParagraph"/>
              <w:numPr>
                <w:ilvl w:val="0"/>
                <w:numId w:val="39"/>
                <w:ins w:id="1034" w:author="SAS" w:date="2010-12-01T07:15:00Z"/>
              </w:numPr>
              <w:ind w:left="351" w:hanging="351"/>
              <w:rPr>
                <w:ins w:id="1035" w:author="SAS" w:date="2010-12-01T07:15:00Z"/>
                <w:rFonts w:ascii="Garamond" w:hAnsi="Garamond" w:cs="Helvetica"/>
                <w:b/>
                <w:sz w:val="20"/>
                <w:szCs w:val="32"/>
              </w:rPr>
              <w:pPrChange w:id="1036" w:author="SAS" w:date="2010-12-01T10:53:00Z">
                <w:pPr>
                  <w:pStyle w:val="ListParagraph"/>
                  <w:numPr>
                    <w:numId w:val="41"/>
                  </w:numPr>
                  <w:ind w:left="351" w:hanging="351"/>
                </w:pPr>
              </w:pPrChange>
            </w:pPr>
            <w:ins w:id="1037" w:author="SAS" w:date="2010-12-01T07:15:00Z">
              <w:r w:rsidRPr="00871FE4">
                <w:rPr>
                  <w:rFonts w:ascii="Garamond" w:hAnsi="Garamond"/>
                  <w:sz w:val="20"/>
                </w:rPr>
                <w:t>Evaluate the causes and effects of cultural diffusion</w:t>
              </w:r>
            </w:ins>
          </w:p>
        </w:tc>
        <w:tc>
          <w:tcPr>
            <w:tcW w:w="3557" w:type="dxa"/>
          </w:tcPr>
          <w:p w:rsidR="00C5497D" w:rsidRDefault="00C5497D">
            <w:pPr>
              <w:numPr>
                <w:ins w:id="1038" w:author="SAS" w:date="2010-12-01T07:15:00Z"/>
              </w:numPr>
              <w:rPr>
                <w:ins w:id="1039" w:author="SAS" w:date="2010-12-01T07:15:00Z"/>
                <w:rFonts w:ascii="Garamond" w:hAnsi="Garamond"/>
                <w:sz w:val="20"/>
              </w:rPr>
            </w:pPr>
            <w:ins w:id="1040" w:author="SAS" w:date="2010-12-01T07:15:00Z">
              <w:r w:rsidRPr="00D157FD">
                <w:rPr>
                  <w:rFonts w:ascii="Garamond" w:hAnsi="Garamond"/>
                </w:rPr>
                <w:t>    1. Recognize how states attempt to assert their cultural identity</w:t>
              </w:r>
              <w:r w:rsidRPr="00D157FD">
                <w:rPr>
                  <w:rFonts w:ascii="Garamond" w:hAnsi="Garamond"/>
                </w:rPr>
                <w:br/>
              </w:r>
              <w:proofErr w:type="gramStart"/>
              <w:r w:rsidRPr="00D157FD">
                <w:rPr>
                  <w:rFonts w:ascii="Garamond" w:hAnsi="Garamond"/>
                </w:rPr>
                <w:t>    2</w:t>
              </w:r>
              <w:proofErr w:type="gramEnd"/>
              <w:r w:rsidRPr="00D157FD">
                <w:rPr>
                  <w:rFonts w:ascii="Garamond" w:hAnsi="Garamond"/>
                </w:rPr>
                <w:t>. Examine the development of culture of selected time periods</w:t>
              </w:r>
              <w:r w:rsidRPr="00D157FD">
                <w:rPr>
                  <w:rFonts w:ascii="Garamond" w:hAnsi="Garamond"/>
                </w:rPr>
                <w:br/>
              </w:r>
            </w:ins>
          </w:p>
        </w:tc>
      </w:tr>
      <w:tr w:rsidR="00C5497D" w:rsidRPr="00E47942">
        <w:trPr>
          <w:cantSplit/>
          <w:ins w:id="1041" w:author="SAS" w:date="2010-12-01T07:15:00Z"/>
        </w:trPr>
        <w:tc>
          <w:tcPr>
            <w:tcW w:w="1531" w:type="dxa"/>
          </w:tcPr>
          <w:p w:rsidR="00C5497D" w:rsidRDefault="00C5497D" w:rsidP="004E4DEA">
            <w:pPr>
              <w:pStyle w:val="Div"/>
              <w:numPr>
                <w:ins w:id="1042" w:author="SAS" w:date="2010-12-01T07:15:00Z"/>
              </w:numPr>
              <w:spacing w:after="280" w:afterAutospacing="1"/>
              <w:rPr>
                <w:ins w:id="1043" w:author="SAS" w:date="2010-12-01T11:29:00Z"/>
                <w:rFonts w:ascii="Garamond" w:hAnsi="Garamond"/>
                <w:b/>
              </w:rPr>
            </w:pPr>
            <w:ins w:id="1044" w:author="SAS" w:date="2010-12-01T07:15:00Z">
              <w:r w:rsidRPr="00871FE4">
                <w:rPr>
                  <w:rFonts w:ascii="Garamond" w:hAnsi="Garamond"/>
                  <w:b/>
                </w:rPr>
                <w:t>Standard VI Apply literacy skills and understandings of key ideas, details, structure, and integration of knowledge. </w:t>
              </w:r>
            </w:ins>
          </w:p>
          <w:p w:rsidR="009768B8" w:rsidRDefault="009768B8" w:rsidP="004E4DEA">
            <w:pPr>
              <w:pStyle w:val="Div"/>
              <w:numPr>
                <w:ins w:id="1045" w:author="SAS" w:date="2010-12-01T11:29:00Z"/>
              </w:numPr>
              <w:spacing w:after="280" w:afterAutospacing="1"/>
              <w:rPr>
                <w:ins w:id="1046" w:author="SAS" w:date="2010-12-01T07:15:00Z"/>
                <w:rFonts w:ascii="Garamond" w:hAnsi="Garamond"/>
                <w:b/>
              </w:rPr>
            </w:pPr>
            <w:ins w:id="1047" w:author="SAS" w:date="2010-12-01T11:29:00Z">
              <w:r>
                <w:rPr>
                  <w:rFonts w:ascii="Garamond" w:hAnsi="Garamond"/>
                  <w:b/>
                </w:rPr>
                <w:t>(inclusive of Digital Literacy)</w:t>
              </w:r>
            </w:ins>
          </w:p>
          <w:p w:rsidR="00C5497D" w:rsidRPr="004E4DEA" w:rsidRDefault="00C5497D" w:rsidP="004E4DEA">
            <w:pPr>
              <w:pStyle w:val="Div"/>
              <w:numPr>
                <w:ins w:id="1048" w:author="SAS" w:date="2010-12-01T07:15:00Z"/>
              </w:numPr>
              <w:spacing w:after="280" w:afterAutospacing="1"/>
              <w:rPr>
                <w:ins w:id="1049" w:author="SAS" w:date="2010-12-01T07:15:00Z"/>
                <w:rFonts w:ascii="Garamond" w:hAnsi="Garamond"/>
                <w:sz w:val="16"/>
              </w:rPr>
            </w:pPr>
            <w:ins w:id="1050" w:author="SAS" w:date="2010-12-01T07:15:00Z">
              <w:r w:rsidRPr="00871FE4">
                <w:rPr>
                  <w:rFonts w:ascii="Garamond" w:hAnsi="Garamond"/>
                  <w:color w:val="FF0000"/>
                  <w:sz w:val="16"/>
                </w:rPr>
                <w:t>(new literacy standard in history/social science added 8 Oct. 2010)</w:t>
              </w:r>
              <w:r w:rsidRPr="00871FE4">
                <w:rPr>
                  <w:rFonts w:ascii="Garamond" w:hAnsi="Garamond"/>
                  <w:sz w:val="16"/>
                </w:rPr>
                <w:t xml:space="preserve"> </w:t>
              </w:r>
            </w:ins>
          </w:p>
          <w:p w:rsidR="00C5497D" w:rsidRPr="00F07D90" w:rsidRDefault="00C5497D" w:rsidP="004C4AF2">
            <w:pPr>
              <w:numPr>
                <w:ins w:id="1051" w:author="SAS" w:date="2010-12-01T07:15:00Z"/>
              </w:numPr>
              <w:rPr>
                <w:ins w:id="1052" w:author="SAS" w:date="2010-12-01T07:15:00Z"/>
                <w:rFonts w:ascii="Garamond" w:hAnsi="Garamond" w:cs="Helvetica"/>
                <w:b/>
                <w:sz w:val="18"/>
                <w:szCs w:val="32"/>
                <w:lang w:eastAsia="en-US"/>
              </w:rPr>
            </w:pPr>
          </w:p>
        </w:tc>
        <w:tc>
          <w:tcPr>
            <w:tcW w:w="1494" w:type="dxa"/>
          </w:tcPr>
          <w:p w:rsidR="00C5497D" w:rsidRDefault="00C5497D" w:rsidP="004C4AF2">
            <w:pPr>
              <w:numPr>
                <w:ins w:id="1053" w:author="SAS" w:date="2010-12-01T10:51:00Z"/>
              </w:numPr>
              <w:jc w:val="center"/>
              <w:rPr>
                <w:ins w:id="1054" w:author="SAS" w:date="2010-12-01T10:51:00Z"/>
                <w:rFonts w:ascii="Garamond" w:hAnsi="Garamond" w:cs="Helvetica"/>
                <w:sz w:val="20"/>
                <w:szCs w:val="32"/>
                <w:lang w:eastAsia="en-US"/>
              </w:rPr>
            </w:pPr>
          </w:p>
          <w:p w:rsidR="008D2BA1" w:rsidRDefault="008D2BA1" w:rsidP="004C4AF2">
            <w:pPr>
              <w:numPr>
                <w:ins w:id="1055" w:author="SAS" w:date="2010-12-01T10:51:00Z"/>
              </w:numPr>
              <w:jc w:val="center"/>
              <w:rPr>
                <w:ins w:id="1056" w:author="SAS" w:date="2010-12-01T10:51:00Z"/>
                <w:rFonts w:ascii="Garamond" w:hAnsi="Garamond" w:cs="Helvetica"/>
                <w:sz w:val="20"/>
                <w:szCs w:val="32"/>
                <w:lang w:eastAsia="en-US"/>
              </w:rPr>
            </w:pPr>
          </w:p>
          <w:p w:rsidR="008D2BA1" w:rsidRDefault="008D2BA1" w:rsidP="004C4AF2">
            <w:pPr>
              <w:numPr>
                <w:ins w:id="1057" w:author="SAS" w:date="2010-12-01T10:51:00Z"/>
              </w:numPr>
              <w:jc w:val="center"/>
              <w:rPr>
                <w:ins w:id="1058" w:author="SAS" w:date="2010-12-01T10:51:00Z"/>
                <w:rFonts w:ascii="Garamond" w:hAnsi="Garamond" w:cs="Helvetica"/>
                <w:sz w:val="20"/>
                <w:szCs w:val="32"/>
                <w:lang w:eastAsia="en-US"/>
              </w:rPr>
            </w:pPr>
          </w:p>
          <w:p w:rsidR="008D2BA1" w:rsidRDefault="008D2BA1" w:rsidP="004C4AF2">
            <w:pPr>
              <w:numPr>
                <w:ins w:id="1059" w:author="SAS" w:date="2010-12-01T10:51:00Z"/>
              </w:numPr>
              <w:jc w:val="center"/>
              <w:rPr>
                <w:ins w:id="1060" w:author="SAS" w:date="2010-12-01T10:51:00Z"/>
                <w:rFonts w:ascii="Garamond" w:hAnsi="Garamond" w:cs="Helvetica"/>
                <w:sz w:val="20"/>
                <w:szCs w:val="32"/>
                <w:lang w:eastAsia="en-US"/>
              </w:rPr>
            </w:pPr>
          </w:p>
          <w:p w:rsidR="008D2BA1" w:rsidRDefault="008D2BA1" w:rsidP="004C4AF2">
            <w:pPr>
              <w:numPr>
                <w:ins w:id="1061" w:author="SAS" w:date="2010-12-01T10:51:00Z"/>
              </w:numPr>
              <w:jc w:val="center"/>
              <w:rPr>
                <w:ins w:id="1062" w:author="SAS" w:date="2010-12-01T10:51:00Z"/>
                <w:rFonts w:ascii="Garamond" w:hAnsi="Garamond" w:cs="Helvetica"/>
                <w:sz w:val="20"/>
                <w:szCs w:val="32"/>
                <w:lang w:eastAsia="en-US"/>
              </w:rPr>
            </w:pPr>
          </w:p>
          <w:p w:rsidR="008D2BA1" w:rsidRDefault="008D2BA1" w:rsidP="004C4AF2">
            <w:pPr>
              <w:numPr>
                <w:ins w:id="1063" w:author="SAS" w:date="2010-12-01T10:51:00Z"/>
              </w:numPr>
              <w:jc w:val="center"/>
              <w:rPr>
                <w:ins w:id="1064" w:author="SAS" w:date="2010-12-01T10:51:00Z"/>
                <w:rFonts w:ascii="Garamond" w:hAnsi="Garamond" w:cs="Helvetica"/>
                <w:sz w:val="20"/>
                <w:szCs w:val="32"/>
                <w:lang w:eastAsia="en-US"/>
              </w:rPr>
            </w:pPr>
          </w:p>
          <w:p w:rsidR="008D2BA1" w:rsidRDefault="008D2BA1" w:rsidP="004C4AF2">
            <w:pPr>
              <w:numPr>
                <w:ins w:id="1065" w:author="SAS" w:date="2010-12-01T07:15:00Z"/>
              </w:numPr>
              <w:jc w:val="center"/>
              <w:rPr>
                <w:ins w:id="1066" w:author="SAS" w:date="2010-12-01T07:15:00Z"/>
                <w:rFonts w:ascii="Garamond" w:hAnsi="Garamond" w:cs="Helvetica"/>
                <w:sz w:val="20"/>
                <w:szCs w:val="32"/>
                <w:lang w:eastAsia="en-US"/>
              </w:rPr>
            </w:pPr>
          </w:p>
        </w:tc>
        <w:tc>
          <w:tcPr>
            <w:tcW w:w="3556" w:type="dxa"/>
          </w:tcPr>
          <w:p w:rsidR="00CC5F43" w:rsidRDefault="00AD319B">
            <w:pPr>
              <w:pStyle w:val="ListParagraph"/>
              <w:numPr>
                <w:ilvl w:val="0"/>
                <w:numId w:val="53"/>
                <w:ins w:id="1067" w:author="SAS" w:date="2010-12-01T07:15:00Z"/>
              </w:numPr>
              <w:ind w:left="360"/>
              <w:rPr>
                <w:ins w:id="1068" w:author="SAS" w:date="2010-12-01T10:21:00Z"/>
                <w:rFonts w:ascii="Garamond" w:hAnsi="Garamond" w:cs="Helvetica"/>
                <w:sz w:val="20"/>
                <w:szCs w:val="32"/>
                <w:rPrChange w:id="1069" w:author="SAS" w:date="2010-12-01T10:45:00Z">
                  <w:rPr>
                    <w:ins w:id="1070" w:author="SAS" w:date="2010-12-01T10:21:00Z"/>
                    <w:rFonts w:ascii="Garamond" w:hAnsi="Garamond" w:cs="Helvetica"/>
                    <w:b/>
                    <w:sz w:val="20"/>
                    <w:szCs w:val="32"/>
                    <w:lang w:eastAsia="en-US"/>
                  </w:rPr>
                </w:rPrChange>
              </w:rPr>
              <w:pPrChange w:id="1071" w:author="SAS" w:date="2010-12-01T10:53:00Z">
                <w:pPr>
                  <w:jc w:val="center"/>
                </w:pPr>
              </w:pPrChange>
            </w:pPr>
            <w:ins w:id="1072" w:author="SAS" w:date="2010-12-01T10:21:00Z">
              <w:r w:rsidRPr="00AD319B">
                <w:rPr>
                  <w:rFonts w:ascii="Garamond" w:hAnsi="Garamond" w:cs="Helvetica"/>
                  <w:sz w:val="20"/>
                  <w:szCs w:val="32"/>
                  <w:rPrChange w:id="1073" w:author="SAS" w:date="2010-12-01T10:45:00Z">
                    <w:rPr>
                      <w:rFonts w:ascii="Garamond" w:hAnsi="Garamond" w:cs="Helvetica"/>
                      <w:b/>
                      <w:sz w:val="20"/>
                      <w:szCs w:val="32"/>
                    </w:rPr>
                  </w:rPrChange>
                </w:rPr>
                <w:t>Cite specific textual evidence to support analysis.</w:t>
              </w:r>
            </w:ins>
          </w:p>
          <w:p w:rsidR="00CC5F43" w:rsidRDefault="00CC5F43">
            <w:pPr>
              <w:numPr>
                <w:ins w:id="1074" w:author="SAS" w:date="2010-12-01T10:51:00Z"/>
              </w:numPr>
              <w:rPr>
                <w:ins w:id="1075" w:author="SAS" w:date="2010-12-01T10:51:00Z"/>
                <w:rFonts w:ascii="Garamond" w:hAnsi="Garamond" w:cs="Helvetica"/>
                <w:b/>
                <w:bCs/>
                <w:kern w:val="32"/>
                <w:sz w:val="20"/>
                <w:szCs w:val="32"/>
              </w:rPr>
              <w:pPrChange w:id="1076" w:author="SAS" w:date="2010-12-01T10:45:00Z">
                <w:pPr>
                  <w:pStyle w:val="ListParagraph"/>
                  <w:keepNext/>
                  <w:numPr>
                    <w:numId w:val="57"/>
                  </w:numPr>
                  <w:tabs>
                    <w:tab w:val="num" w:pos="360"/>
                  </w:tabs>
                  <w:spacing w:before="240" w:after="60"/>
                  <w:ind w:left="360"/>
                  <w:outlineLvl w:val="0"/>
                </w:pPr>
              </w:pPrChange>
            </w:pPr>
          </w:p>
          <w:p w:rsidR="00CC5F43" w:rsidRDefault="00AD319B">
            <w:pPr>
              <w:pStyle w:val="ListParagraph"/>
              <w:numPr>
                <w:ilvl w:val="0"/>
                <w:numId w:val="53"/>
                <w:ins w:id="1077" w:author="SAS" w:date="2010-12-01T10:51:00Z"/>
              </w:numPr>
              <w:ind w:left="360"/>
              <w:rPr>
                <w:ins w:id="1078" w:author="SAS" w:date="2010-12-01T10:51:00Z"/>
                <w:rFonts w:ascii="Garamond" w:hAnsi="Garamond" w:cs="Helvetica"/>
                <w:b/>
                <w:sz w:val="20"/>
                <w:szCs w:val="32"/>
              </w:rPr>
              <w:pPrChange w:id="1079" w:author="SAS" w:date="2010-12-01T10:53:00Z">
                <w:pPr>
                  <w:pStyle w:val="ListParagraph"/>
                  <w:numPr>
                    <w:numId w:val="57"/>
                  </w:numPr>
                  <w:tabs>
                    <w:tab w:val="num" w:pos="360"/>
                  </w:tabs>
                  <w:ind w:left="360"/>
                </w:pPr>
              </w:pPrChange>
            </w:pPr>
            <w:ins w:id="1080" w:author="SAS" w:date="2010-12-01T10:51:00Z">
              <w:r>
                <w:rPr>
                  <w:rFonts w:ascii="Garamond" w:hAnsi="Garamond" w:cs="Helvetica"/>
                  <w:b/>
                  <w:sz w:val="20"/>
                  <w:szCs w:val="32"/>
                </w:rPr>
                <w:t>Demo</w:t>
              </w:r>
            </w:ins>
            <w:ins w:id="1081" w:author="SAS" w:date="2010-12-01T10:52:00Z">
              <w:r>
                <w:rPr>
                  <w:rFonts w:ascii="Garamond" w:hAnsi="Garamond" w:cs="Helvetica"/>
                  <w:b/>
                  <w:sz w:val="20"/>
                  <w:szCs w:val="32"/>
                </w:rPr>
                <w:t>n</w:t>
              </w:r>
            </w:ins>
            <w:ins w:id="1082" w:author="SAS" w:date="2010-12-01T10:51:00Z">
              <w:r>
                <w:rPr>
                  <w:rFonts w:ascii="Garamond" w:hAnsi="Garamond" w:cs="Helvetica"/>
                  <w:b/>
                  <w:sz w:val="20"/>
                  <w:szCs w:val="32"/>
                </w:rPr>
                <w:t>strate creative thinking, construct knowledge and develop innovative products</w:t>
              </w:r>
            </w:ins>
          </w:p>
          <w:p w:rsidR="00CC5F43" w:rsidRDefault="00CC5F43">
            <w:pPr>
              <w:numPr>
                <w:ins w:id="1083" w:author="SAS" w:date="2010-12-01T10:52:00Z"/>
              </w:numPr>
              <w:rPr>
                <w:ins w:id="1084" w:author="SAS" w:date="2010-12-01T10:52:00Z"/>
                <w:rFonts w:ascii="Garamond" w:hAnsi="Garamond" w:cs="Helvetica"/>
                <w:sz w:val="20"/>
                <w:szCs w:val="32"/>
                <w:rPrChange w:id="1085" w:author="SAS" w:date="2010-12-01T10:53:00Z">
                  <w:rPr>
                    <w:ins w:id="1086" w:author="SAS" w:date="2010-12-01T10:52:00Z"/>
                    <w:rFonts w:ascii="Garamond" w:hAnsi="Garamond" w:cs="Helvetica"/>
                    <w:b/>
                    <w:bCs/>
                    <w:kern w:val="32"/>
                    <w:sz w:val="20"/>
                    <w:szCs w:val="32"/>
                  </w:rPr>
                </w:rPrChange>
              </w:rPr>
              <w:pPrChange w:id="1087" w:author="SAS" w:date="2010-12-01T10:45:00Z">
                <w:pPr>
                  <w:pStyle w:val="ListParagraph"/>
                  <w:keepNext/>
                  <w:numPr>
                    <w:numId w:val="57"/>
                  </w:numPr>
                  <w:tabs>
                    <w:tab w:val="num" w:pos="360"/>
                  </w:tabs>
                  <w:spacing w:before="240" w:after="60"/>
                  <w:ind w:left="360"/>
                  <w:outlineLvl w:val="0"/>
                </w:pPr>
              </w:pPrChange>
            </w:pPr>
          </w:p>
          <w:p w:rsidR="00CC5F43" w:rsidRDefault="00AD319B">
            <w:pPr>
              <w:pStyle w:val="ListParagraph"/>
              <w:numPr>
                <w:ilvl w:val="0"/>
                <w:numId w:val="53"/>
                <w:ins w:id="1088" w:author="SAS" w:date="2010-12-01T10:52:00Z"/>
              </w:numPr>
              <w:ind w:left="360"/>
              <w:rPr>
                <w:ins w:id="1089" w:author="SAS" w:date="2010-12-01T07:15:00Z"/>
                <w:rFonts w:ascii="Garamond" w:hAnsi="Garamond" w:cs="Helvetica"/>
                <w:b/>
                <w:sz w:val="20"/>
                <w:szCs w:val="32"/>
                <w:rPrChange w:id="1090" w:author="SAS" w:date="2010-12-01T11:03:00Z">
                  <w:rPr>
                    <w:ins w:id="1091" w:author="SAS" w:date="2010-12-01T07:15:00Z"/>
                    <w:rFonts w:ascii="Garamond" w:hAnsi="Garamond" w:cs="Helvetica"/>
                    <w:b/>
                    <w:sz w:val="20"/>
                    <w:szCs w:val="32"/>
                  </w:rPr>
                </w:rPrChange>
              </w:rPr>
              <w:pPrChange w:id="1092" w:author="SAS" w:date="2010-12-01T10:53:00Z">
                <w:pPr>
                  <w:jc w:val="center"/>
                </w:pPr>
              </w:pPrChange>
            </w:pPr>
            <w:ins w:id="1093" w:author="SAS" w:date="2010-12-01T10:52:00Z">
              <w:r w:rsidRPr="00AD319B">
                <w:rPr>
                  <w:rFonts w:ascii="Garamond" w:hAnsi="Garamond" w:cs="Helvetica"/>
                  <w:b/>
                  <w:sz w:val="20"/>
                  <w:szCs w:val="32"/>
                  <w:rPrChange w:id="1094" w:author="SAS" w:date="2010-12-01T11:03:00Z">
                    <w:rPr>
                      <w:rFonts w:ascii="Garamond" w:hAnsi="Garamond" w:cs="Helvetica"/>
                      <w:b/>
                      <w:sz w:val="20"/>
                      <w:szCs w:val="32"/>
                    </w:rPr>
                  </w:rPrChange>
                </w:rPr>
                <w:t xml:space="preserve">Use digital media and environments to communicate and work collaboratively </w:t>
              </w:r>
            </w:ins>
            <w:ins w:id="1095" w:author="SAS" w:date="2010-12-01T10:53:00Z">
              <w:r w:rsidRPr="00AD319B">
                <w:rPr>
                  <w:rFonts w:ascii="Garamond" w:hAnsi="Garamond" w:cs="Helvetica"/>
                  <w:b/>
                  <w:sz w:val="20"/>
                  <w:szCs w:val="32"/>
                  <w:rPrChange w:id="1096" w:author="SAS" w:date="2010-12-01T11:03:00Z">
                    <w:rPr>
                      <w:rFonts w:ascii="Garamond" w:hAnsi="Garamond" w:cs="Helvetica"/>
                      <w:b/>
                      <w:sz w:val="20"/>
                      <w:szCs w:val="32"/>
                    </w:rPr>
                  </w:rPrChange>
                </w:rPr>
                <w:t>to support individual learning and contribute to the learning of others</w:t>
              </w:r>
            </w:ins>
          </w:p>
        </w:tc>
        <w:tc>
          <w:tcPr>
            <w:tcW w:w="3557" w:type="dxa"/>
          </w:tcPr>
          <w:p w:rsidR="005A07F6" w:rsidRDefault="005A07F6" w:rsidP="005A07F6">
            <w:pPr>
              <w:pStyle w:val="ListParagraph"/>
              <w:widowControl w:val="0"/>
              <w:numPr>
                <w:ilvl w:val="3"/>
                <w:numId w:val="36"/>
                <w:ins w:id="1097" w:author="SAS" w:date="2010-12-01T13:58:00Z"/>
              </w:numPr>
              <w:tabs>
                <w:tab w:val="left" w:pos="347"/>
                <w:tab w:val="left" w:pos="720"/>
              </w:tabs>
              <w:autoSpaceDE w:val="0"/>
              <w:autoSpaceDN w:val="0"/>
              <w:adjustRightInd w:val="0"/>
              <w:spacing w:line="200" w:lineRule="atLeast"/>
              <w:ind w:left="360"/>
              <w:rPr>
                <w:ins w:id="1098" w:author="SAS" w:date="2010-12-01T13:58:00Z"/>
                <w:rFonts w:ascii="Verdana" w:hAnsi="Verdana" w:cs="Verdana"/>
                <w:bCs/>
                <w:kern w:val="32"/>
                <w:sz w:val="18"/>
                <w:szCs w:val="18"/>
              </w:rPr>
            </w:pPr>
            <w:ins w:id="1099" w:author="SAS" w:date="2010-12-01T13:58:00Z">
              <w:r>
                <w:rPr>
                  <w:rFonts w:ascii="Verdana" w:hAnsi="Verdana" w:cs="Verdana"/>
                  <w:bCs/>
                  <w:kern w:val="32"/>
                  <w:sz w:val="18"/>
                  <w:szCs w:val="18"/>
                </w:rPr>
                <w:t>Determine the central idea of information of a primary or secondary source; provide an accurate summary of the primary or secondary source distinct from prior knowledge or opinions</w:t>
              </w:r>
            </w:ins>
          </w:p>
          <w:p w:rsidR="005A07F6" w:rsidRPr="007D4257" w:rsidRDefault="005A07F6" w:rsidP="005A07F6">
            <w:pPr>
              <w:pStyle w:val="ListParagraph"/>
              <w:widowControl w:val="0"/>
              <w:numPr>
                <w:ilvl w:val="3"/>
                <w:numId w:val="36"/>
                <w:ins w:id="1100" w:author="SAS" w:date="2010-12-01T13:58: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ins w:id="1101" w:author="SAS" w:date="2010-12-01T13:58:00Z"/>
                <w:rFonts w:ascii="Helvetica" w:hAnsi="Helvetica" w:cs="Helvetica"/>
                <w:sz w:val="20"/>
              </w:rPr>
            </w:pPr>
            <w:ins w:id="1102" w:author="SAS" w:date="2010-12-01T13:58:00Z">
              <w:r w:rsidRPr="00DD0F63">
                <w:rPr>
                  <w:rFonts w:ascii="Helvetica" w:hAnsi="Helvetica" w:cs="Helvetica"/>
                  <w:sz w:val="20"/>
                </w:rPr>
                <w:t>Employ</w:t>
              </w:r>
              <w:r>
                <w:rPr>
                  <w:rFonts w:ascii="Helvetica" w:hAnsi="Helvetica" w:cs="Helvetica"/>
                  <w:sz w:val="20"/>
                </w:rPr>
                <w:t xml:space="preserve"> creative thinking, construct</w:t>
              </w:r>
              <w:r w:rsidRPr="00DD0F63">
                <w:rPr>
                  <w:rFonts w:ascii="Helvetica" w:hAnsi="Helvetica" w:cs="Helvetica"/>
                  <w:sz w:val="20"/>
                </w:rPr>
                <w:t>ion of</w:t>
              </w:r>
              <w:r>
                <w:rPr>
                  <w:rFonts w:ascii="Helvetica" w:hAnsi="Helvetica" w:cs="Helvetica"/>
                  <w:sz w:val="20"/>
                </w:rPr>
                <w:t xml:space="preserve"> knowledge, and develop</w:t>
              </w:r>
              <w:r w:rsidRPr="00DD0F63">
                <w:rPr>
                  <w:rFonts w:ascii="Helvetica" w:hAnsi="Helvetica" w:cs="Helvetica"/>
                  <w:sz w:val="20"/>
                </w:rPr>
                <w:t>ment of</w:t>
              </w:r>
              <w:r>
                <w:rPr>
                  <w:rFonts w:ascii="Helvetica" w:hAnsi="Helvetica" w:cs="Helvetica"/>
                  <w:sz w:val="20"/>
                </w:rPr>
                <w:t xml:space="preserve"> innovative products and processes using technology    </w:t>
              </w:r>
            </w:ins>
          </w:p>
          <w:p w:rsidR="00CC5F43" w:rsidRDefault="005A07F6" w:rsidP="005A07F6">
            <w:pPr>
              <w:pStyle w:val="ListParagraph"/>
              <w:widowControl w:val="0"/>
              <w:numPr>
                <w:ilvl w:val="3"/>
                <w:numId w:val="36"/>
                <w:ins w:id="1103" w:author="SAS" w:date="2010-12-01T10:13:00Z"/>
              </w:numPr>
              <w:tabs>
                <w:tab w:val="left" w:pos="347"/>
                <w:tab w:val="left" w:pos="720"/>
              </w:tabs>
              <w:autoSpaceDE w:val="0"/>
              <w:autoSpaceDN w:val="0"/>
              <w:adjustRightInd w:val="0"/>
              <w:spacing w:line="200" w:lineRule="atLeast"/>
              <w:ind w:left="360"/>
              <w:rPr>
                <w:ins w:id="1104" w:author="SAS" w:date="2010-12-01T07:15:00Z"/>
                <w:rFonts w:ascii="Verdana" w:hAnsi="Verdana" w:cs="Verdana"/>
                <w:bCs/>
                <w:kern w:val="32"/>
                <w:sz w:val="18"/>
                <w:szCs w:val="18"/>
                <w:rPrChange w:id="1105" w:author="SAS" w:date="2010-12-01T10:13:00Z">
                  <w:rPr>
                    <w:ins w:id="1106" w:author="SAS" w:date="2010-12-01T07:15:00Z"/>
                    <w:rFonts w:ascii="Verdana" w:hAnsi="Verdana" w:cs="Verdana"/>
                    <w:b/>
                    <w:bCs/>
                    <w:kern w:val="32"/>
                    <w:sz w:val="18"/>
                    <w:szCs w:val="18"/>
                  </w:rPr>
                </w:rPrChange>
              </w:rPr>
              <w:pPrChange w:id="1107" w:author="SAS" w:date="2010-12-01T10:53:00Z">
                <w:pPr>
                  <w:pStyle w:val="ListParagraph"/>
                  <w:widowControl w:val="0"/>
                  <w:tabs>
                    <w:tab w:val="left" w:pos="347"/>
                    <w:tab w:val="left" w:pos="720"/>
                  </w:tabs>
                  <w:autoSpaceDE w:val="0"/>
                  <w:autoSpaceDN w:val="0"/>
                  <w:adjustRightInd w:val="0"/>
                  <w:spacing w:line="200" w:lineRule="atLeast"/>
                  <w:ind w:left="360"/>
                </w:pPr>
              </w:pPrChange>
            </w:pPr>
            <w:ins w:id="1108" w:author="SAS" w:date="2010-12-01T13:58:00Z">
              <w:r>
                <w:rPr>
                  <w:rFonts w:ascii="Verdana" w:hAnsi="Verdana" w:cs="Verdana"/>
                  <w:bCs/>
                  <w:kern w:val="32"/>
                  <w:sz w:val="18"/>
                  <w:szCs w:val="18"/>
                </w:rPr>
                <w:t>Utilize technology to plan and manage activities to develop a solution or complete a project.</w:t>
              </w:r>
            </w:ins>
          </w:p>
        </w:tc>
        <w:tc>
          <w:tcPr>
            <w:tcW w:w="3556" w:type="dxa"/>
          </w:tcPr>
          <w:p w:rsidR="00CC5F43" w:rsidRDefault="00CC5F43" w:rsidP="00CC5F43">
            <w:pPr>
              <w:pStyle w:val="ListParagraph"/>
              <w:widowControl w:val="0"/>
              <w:numPr>
                <w:ilvl w:val="6"/>
                <w:numId w:val="36"/>
                <w:ins w:id="1109" w:author="SAS" w:date="2010-12-01T13:52: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ins w:id="1110" w:author="SAS" w:date="2010-12-01T13:52:00Z"/>
                <w:rFonts w:ascii="Helvetica" w:hAnsi="Helvetica" w:cs="Helvetica"/>
                <w:sz w:val="20"/>
              </w:rPr>
            </w:pPr>
            <w:ins w:id="1111" w:author="SAS" w:date="2010-12-01T13:52:00Z">
              <w:r w:rsidRPr="00141BB6">
                <w:rPr>
                  <w:rFonts w:ascii="Helvetica" w:hAnsi="Helvetica" w:cs="Helvetica"/>
                  <w:sz w:val="20"/>
                </w:rPr>
                <w:t>Demonstrate creative thinking, construct knowledge, and develop innovative products and processes using technology</w:t>
              </w:r>
            </w:ins>
          </w:p>
          <w:p w:rsidR="00CC5F43" w:rsidRDefault="00CC5F43" w:rsidP="00CC5F43">
            <w:pPr>
              <w:pStyle w:val="ListParagraph"/>
              <w:widowControl w:val="0"/>
              <w:numPr>
                <w:ilvl w:val="6"/>
                <w:numId w:val="36"/>
                <w:ins w:id="1112" w:author="SAS" w:date="2010-12-01T13:52: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ins w:id="1113" w:author="SAS" w:date="2010-12-01T13:52:00Z"/>
                <w:rFonts w:ascii="Helvetica" w:hAnsi="Helvetica" w:cs="Helvetica"/>
                <w:sz w:val="20"/>
              </w:rPr>
            </w:pPr>
            <w:ins w:id="1114" w:author="SAS" w:date="2010-12-01T13:52:00Z">
              <w:r w:rsidRPr="00141BB6">
                <w:rPr>
                  <w:rFonts w:ascii="Helvetica" w:hAnsi="Helvetica" w:cs="Helvetica"/>
                  <w:sz w:val="20"/>
                </w:rPr>
                <w:t xml:space="preserve">Students apply digital tools to gather, evaluate, and use information  </w:t>
              </w:r>
            </w:ins>
          </w:p>
          <w:p w:rsidR="00CC5F43" w:rsidRDefault="00CC5F43" w:rsidP="00CC5F43">
            <w:pPr>
              <w:pStyle w:val="ListParagraph"/>
              <w:widowControl w:val="0"/>
              <w:numPr>
                <w:ilvl w:val="6"/>
                <w:numId w:val="36"/>
                <w:ins w:id="1115" w:author="SAS" w:date="2010-12-01T13:52: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ins w:id="1116" w:author="SAS" w:date="2010-12-01T13:52:00Z"/>
                <w:rFonts w:ascii="Helvetica" w:hAnsi="Helvetica" w:cs="Helvetica"/>
                <w:sz w:val="20"/>
              </w:rPr>
            </w:pPr>
            <w:ins w:id="1117" w:author="SAS" w:date="2010-12-01T13:52:00Z">
              <w:r>
                <w:rPr>
                  <w:rFonts w:ascii="Helvetica" w:hAnsi="Helvetica" w:cs="Helvetica"/>
                  <w:sz w:val="20"/>
                </w:rPr>
                <w:t>ISTE Standard 3 goes here</w:t>
              </w:r>
            </w:ins>
          </w:p>
          <w:p w:rsidR="00CC5F43" w:rsidRPr="00141BB6" w:rsidRDefault="00CC5F43" w:rsidP="00CC5F43">
            <w:pPr>
              <w:pStyle w:val="ListParagraph"/>
              <w:widowControl w:val="0"/>
              <w:numPr>
                <w:ins w:id="1118" w:author="SAS" w:date="2010-12-01T13:52: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20"/>
              <w:rPr>
                <w:ins w:id="1119" w:author="SAS" w:date="2010-12-01T13:52:00Z"/>
                <w:rFonts w:ascii="Helvetica" w:hAnsi="Helvetica" w:cs="Helvetica"/>
                <w:sz w:val="20"/>
              </w:rPr>
            </w:pPr>
          </w:p>
          <w:p w:rsidR="00CC5F43" w:rsidRPr="00141BB6" w:rsidRDefault="00CC5F43" w:rsidP="00CC5F43">
            <w:pPr>
              <w:widowControl w:val="0"/>
              <w:numPr>
                <w:ins w:id="1120" w:author="SAS" w:date="2010-12-01T13:52:00Z"/>
              </w:numPr>
              <w:tabs>
                <w:tab w:val="left" w:pos="360"/>
                <w:tab w:val="left" w:pos="6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1121" w:author="SAS" w:date="2010-12-01T13:52:00Z"/>
                <w:rFonts w:ascii="Helvetica" w:hAnsi="Helvetica" w:cs="Helvetica"/>
                <w:sz w:val="20"/>
                <w:lang w:eastAsia="en-US"/>
              </w:rPr>
            </w:pPr>
            <w:ins w:id="1122" w:author="SAS" w:date="2010-12-01T13:52:00Z">
              <w:r>
                <w:rPr>
                  <w:rFonts w:ascii="Helvetica" w:hAnsi="Helvetica" w:cs="Helvetica"/>
                  <w:sz w:val="20"/>
                  <w:lang w:eastAsia="en-US"/>
                </w:rPr>
                <w:t xml:space="preserve">a.  </w:t>
              </w:r>
              <w:proofErr w:type="gramStart"/>
              <w:r w:rsidRPr="00141BB6">
                <w:rPr>
                  <w:rFonts w:ascii="Helvetica" w:hAnsi="Helvetica" w:cs="Helvetica"/>
                  <w:sz w:val="20"/>
                  <w:lang w:eastAsia="en-US"/>
                </w:rPr>
                <w:t>locate</w:t>
              </w:r>
              <w:proofErr w:type="gramEnd"/>
              <w:r w:rsidRPr="00141BB6">
                <w:rPr>
                  <w:rFonts w:ascii="Helvetica" w:hAnsi="Helvetica" w:cs="Helvetica"/>
                  <w:sz w:val="20"/>
                  <w:lang w:eastAsia="en-US"/>
                </w:rPr>
                <w:t>, organize, analyze, evaluate, synthesize, and ethically use information from a variety of sources and media</w:t>
              </w:r>
            </w:ins>
          </w:p>
          <w:p w:rsidR="00CC5F43" w:rsidRPr="00141BB6" w:rsidRDefault="00CC5F43" w:rsidP="00CC5F43">
            <w:pPr>
              <w:widowControl w:val="0"/>
              <w:numPr>
                <w:ins w:id="1123" w:author="SAS" w:date="2010-12-01T13:52:00Z"/>
              </w:numPr>
              <w:tabs>
                <w:tab w:val="left" w:pos="360"/>
                <w:tab w:val="left" w:pos="6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1124" w:author="SAS" w:date="2010-12-01T13:52:00Z"/>
                <w:rFonts w:ascii="Helvetica" w:hAnsi="Helvetica" w:cs="Helvetica"/>
                <w:sz w:val="20"/>
                <w:lang w:eastAsia="en-US"/>
              </w:rPr>
            </w:pPr>
            <w:ins w:id="1125" w:author="SAS" w:date="2010-12-01T13:52:00Z">
              <w:r>
                <w:rPr>
                  <w:rFonts w:ascii="Helvetica" w:hAnsi="Helvetica" w:cs="Helvetica"/>
                  <w:sz w:val="20"/>
                  <w:lang w:eastAsia="en-US"/>
                </w:rPr>
                <w:t xml:space="preserve">b. </w:t>
              </w:r>
              <w:proofErr w:type="gramStart"/>
              <w:r w:rsidRPr="00141BB6">
                <w:rPr>
                  <w:rFonts w:ascii="Helvetica" w:hAnsi="Helvetica" w:cs="Helvetica"/>
                  <w:sz w:val="20"/>
                  <w:lang w:eastAsia="en-US"/>
                </w:rPr>
                <w:t>evaluate</w:t>
              </w:r>
              <w:proofErr w:type="gramEnd"/>
              <w:r w:rsidRPr="00141BB6">
                <w:rPr>
                  <w:rFonts w:ascii="Helvetica" w:hAnsi="Helvetica" w:cs="Helvetica"/>
                  <w:sz w:val="20"/>
                  <w:lang w:eastAsia="en-US"/>
                </w:rPr>
                <w:t xml:space="preserve"> and select information sources and digital tools based on the appropriateness to specific tasks</w:t>
              </w:r>
            </w:ins>
          </w:p>
          <w:p w:rsidR="00CC5F43" w:rsidRDefault="00CC5F43" w:rsidP="00CC5F43">
            <w:pPr>
              <w:widowControl w:val="0"/>
              <w:numPr>
                <w:ins w:id="1126" w:author="SAS" w:date="2010-12-01T13:52:00Z"/>
              </w:numPr>
              <w:tabs>
                <w:tab w:val="left" w:pos="324"/>
                <w:tab w:val="left" w:pos="720"/>
              </w:tabs>
              <w:autoSpaceDE w:val="0"/>
              <w:autoSpaceDN w:val="0"/>
              <w:adjustRightInd w:val="0"/>
              <w:spacing w:line="240" w:lineRule="atLeast"/>
              <w:rPr>
                <w:ins w:id="1127" w:author="SAS" w:date="2010-12-01T13:52:00Z"/>
                <w:rFonts w:ascii="Helvetica" w:hAnsi="Helvetica" w:cs="Helvetica"/>
                <w:sz w:val="20"/>
              </w:rPr>
            </w:pPr>
            <w:ins w:id="1128" w:author="SAS" w:date="2010-12-01T13:52:00Z">
              <w:r>
                <w:rPr>
                  <w:rFonts w:ascii="Helvetica" w:hAnsi="Helvetica" w:cs="Helvetica"/>
                  <w:sz w:val="20"/>
                </w:rPr>
                <w:t xml:space="preserve">c.  </w:t>
              </w:r>
              <w:proofErr w:type="gramStart"/>
              <w:r w:rsidRPr="00141BB6">
                <w:rPr>
                  <w:rFonts w:ascii="Helvetica" w:hAnsi="Helvetica" w:cs="Helvetica"/>
                  <w:sz w:val="20"/>
                </w:rPr>
                <w:t>process</w:t>
              </w:r>
              <w:proofErr w:type="gramEnd"/>
              <w:r w:rsidRPr="00141BB6">
                <w:rPr>
                  <w:rFonts w:ascii="Helvetica" w:hAnsi="Helvetica" w:cs="Helvetica"/>
                  <w:sz w:val="20"/>
                </w:rPr>
                <w:t xml:space="preserve"> data and report results</w:t>
              </w:r>
            </w:ins>
          </w:p>
          <w:p w:rsidR="00CC5F43" w:rsidRDefault="00CC5F43" w:rsidP="00CC5F43">
            <w:pPr>
              <w:widowControl w:val="0"/>
              <w:numPr>
                <w:ins w:id="1129" w:author="SAS" w:date="2010-12-01T13:52:00Z"/>
              </w:numPr>
              <w:tabs>
                <w:tab w:val="left" w:pos="324"/>
                <w:tab w:val="left" w:pos="720"/>
              </w:tabs>
              <w:autoSpaceDE w:val="0"/>
              <w:autoSpaceDN w:val="0"/>
              <w:adjustRightInd w:val="0"/>
              <w:spacing w:line="240" w:lineRule="atLeast"/>
              <w:rPr>
                <w:ins w:id="1130" w:author="SAS" w:date="2010-12-01T13:52:00Z"/>
                <w:rFonts w:ascii="Helvetica" w:hAnsi="Helvetica" w:cs="Helvetica"/>
                <w:sz w:val="20"/>
              </w:rPr>
            </w:pPr>
          </w:p>
          <w:p w:rsidR="00CC5F43" w:rsidRDefault="00CC5F43" w:rsidP="00CC5F43">
            <w:pPr>
              <w:widowControl w:val="0"/>
              <w:numPr>
                <w:ins w:id="1131" w:author="SAS" w:date="2010-12-01T07:15:00Z"/>
              </w:numPr>
              <w:tabs>
                <w:tab w:val="left" w:pos="324"/>
                <w:tab w:val="left" w:pos="720"/>
              </w:tabs>
              <w:autoSpaceDE w:val="0"/>
              <w:autoSpaceDN w:val="0"/>
              <w:adjustRightInd w:val="0"/>
              <w:spacing w:line="240" w:lineRule="atLeast"/>
              <w:ind w:left="360"/>
              <w:rPr>
                <w:ins w:id="1132" w:author="SAS" w:date="2010-12-01T07:15:00Z"/>
                <w:rFonts w:ascii="Verdana" w:hAnsi="Verdana" w:cs="Verdana"/>
                <w:sz w:val="18"/>
                <w:szCs w:val="18"/>
                <w:rPrChange w:id="1133" w:author="SAS" w:date="2010-12-01T10:58:00Z">
                  <w:rPr>
                    <w:ins w:id="1134" w:author="SAS" w:date="2010-12-01T07:15:00Z"/>
                    <w:rFonts w:ascii="Verdana" w:hAnsi="Verdana" w:cs="Verdana"/>
                    <w:sz w:val="18"/>
                    <w:szCs w:val="18"/>
                  </w:rPr>
                </w:rPrChange>
              </w:rPr>
              <w:pPrChange w:id="1135" w:author="SAS" w:date="2010-12-01T11:20:00Z">
                <w:pPr>
                  <w:pStyle w:val="ListParagraph"/>
                  <w:widowControl w:val="0"/>
                  <w:tabs>
                    <w:tab w:val="left" w:pos="324"/>
                    <w:tab w:val="left" w:pos="720"/>
                  </w:tabs>
                  <w:autoSpaceDE w:val="0"/>
                  <w:autoSpaceDN w:val="0"/>
                  <w:adjustRightInd w:val="0"/>
                  <w:spacing w:line="240" w:lineRule="atLeast"/>
                  <w:ind w:left="360"/>
                </w:pPr>
              </w:pPrChange>
            </w:pPr>
            <w:proofErr w:type="spellStart"/>
            <w:proofErr w:type="gramStart"/>
            <w:ins w:id="1136" w:author="SAS" w:date="2010-12-01T13:52:00Z">
              <w:r>
                <w:rPr>
                  <w:rFonts w:ascii="Helvetica" w:hAnsi="Helvetica" w:cs="Helvetica"/>
                  <w:sz w:val="20"/>
                </w:rPr>
                <w:t>a</w:t>
              </w:r>
              <w:proofErr w:type="gramEnd"/>
              <w:r>
                <w:rPr>
                  <w:rFonts w:ascii="Helvetica" w:hAnsi="Helvetica" w:cs="Helvetica"/>
                  <w:sz w:val="20"/>
                </w:rPr>
                <w:t>,b,c</w:t>
              </w:r>
              <w:proofErr w:type="spellEnd"/>
              <w:r>
                <w:rPr>
                  <w:rFonts w:ascii="Helvetica" w:hAnsi="Helvetica" w:cs="Helvetica"/>
                  <w:sz w:val="20"/>
                </w:rPr>
                <w:t xml:space="preserve"> become learning outcomes</w:t>
              </w:r>
            </w:ins>
          </w:p>
        </w:tc>
        <w:tc>
          <w:tcPr>
            <w:tcW w:w="3557" w:type="dxa"/>
          </w:tcPr>
          <w:p w:rsidR="00CC5F43" w:rsidRDefault="00C5497D">
            <w:pPr>
              <w:pStyle w:val="Li"/>
              <w:numPr>
                <w:ilvl w:val="0"/>
                <w:numId w:val="38"/>
                <w:ins w:id="1137" w:author="SAS" w:date="2010-12-01T07:15:00Z"/>
              </w:numPr>
              <w:ind w:left="360"/>
              <w:rPr>
                <w:ins w:id="1138" w:author="SAS" w:date="2010-12-01T07:15:00Z"/>
                <w:rFonts w:ascii="Garamond" w:hAnsi="Garamond"/>
              </w:rPr>
              <w:pPrChange w:id="1139" w:author="SAS" w:date="2010-12-01T10:53:00Z">
                <w:pPr>
                  <w:pStyle w:val="Li"/>
                  <w:numPr>
                    <w:numId w:val="40"/>
                  </w:numPr>
                  <w:ind w:left="360" w:hanging="720"/>
                </w:pPr>
              </w:pPrChange>
            </w:pPr>
            <w:ins w:id="1140" w:author="SAS" w:date="2010-12-01T07:15:00Z">
              <w:r w:rsidRPr="00D157FD">
                <w:rPr>
                  <w:rFonts w:ascii="Garamond" w:eastAsia="verdana, sans-serif" w:hAnsi="Garamond" w:cs="verdana, sans-serif"/>
                </w:rPr>
                <w:t>Cite specific textual evidence to support analysis of primary and secondary sources, attending to such features as the date and origin of the information.</w:t>
              </w:r>
              <w:r w:rsidRPr="00D157FD">
                <w:rPr>
                  <w:rFonts w:ascii="Garamond" w:hAnsi="Garamond"/>
                </w:rPr>
                <w:t xml:space="preserve"> </w:t>
              </w:r>
            </w:ins>
          </w:p>
          <w:p w:rsidR="00CC5F43" w:rsidRDefault="00C5497D">
            <w:pPr>
              <w:pStyle w:val="Li"/>
              <w:numPr>
                <w:ilvl w:val="0"/>
                <w:numId w:val="38"/>
                <w:ins w:id="1141" w:author="SAS" w:date="2010-12-01T07:15:00Z"/>
              </w:numPr>
              <w:ind w:left="360"/>
              <w:rPr>
                <w:ins w:id="1142" w:author="SAS" w:date="2010-12-01T07:15:00Z"/>
                <w:rFonts w:ascii="Garamond" w:hAnsi="Garamond"/>
              </w:rPr>
              <w:pPrChange w:id="1143" w:author="SAS" w:date="2010-12-01T10:53:00Z">
                <w:pPr>
                  <w:pStyle w:val="Li"/>
                  <w:numPr>
                    <w:numId w:val="40"/>
                  </w:numPr>
                  <w:ind w:left="360" w:hanging="720"/>
                </w:pPr>
              </w:pPrChange>
            </w:pPr>
            <w:ins w:id="1144" w:author="SAS" w:date="2010-12-01T07:15:00Z">
              <w:r w:rsidRPr="00D157FD">
                <w:rPr>
                  <w:rFonts w:ascii="Garamond" w:eastAsia="verdana, sans-serif" w:hAnsi="Garamond" w:cs="verdana, sans-serif"/>
                </w:rPr>
                <w:t>Determine and analyze the main ideas or information of a primary or secondary source; to evaluate whether or not a causal relationship exists. </w:t>
              </w:r>
              <w:r w:rsidRPr="00D157FD">
                <w:rPr>
                  <w:rFonts w:ascii="Garamond" w:hAnsi="Garamond"/>
                </w:rPr>
                <w:t xml:space="preserve"> </w:t>
              </w:r>
            </w:ins>
          </w:p>
          <w:p w:rsidR="00CC5F43" w:rsidRDefault="00C5497D">
            <w:pPr>
              <w:pStyle w:val="Li"/>
              <w:numPr>
                <w:ilvl w:val="0"/>
                <w:numId w:val="38"/>
                <w:ins w:id="1145" w:author="SAS" w:date="2010-12-01T07:15:00Z"/>
              </w:numPr>
              <w:ind w:left="360"/>
              <w:rPr>
                <w:ins w:id="1146" w:author="SAS" w:date="2010-12-01T07:15:00Z"/>
                <w:rFonts w:ascii="Garamond" w:hAnsi="Garamond"/>
              </w:rPr>
              <w:pPrChange w:id="1147" w:author="SAS" w:date="2010-12-01T10:53:00Z">
                <w:pPr>
                  <w:pStyle w:val="Li"/>
                  <w:numPr>
                    <w:numId w:val="40"/>
                  </w:numPr>
                  <w:ind w:left="360" w:hanging="720"/>
                </w:pPr>
              </w:pPrChange>
            </w:pPr>
            <w:ins w:id="1148" w:author="SAS" w:date="2010-12-01T07:15:00Z">
              <w:r w:rsidRPr="00D157FD">
                <w:rPr>
                  <w:rFonts w:ascii="Garamond" w:eastAsia="verdana, sans-serif" w:hAnsi="Garamond" w:cs="verdana, sans-serif"/>
                </w:rPr>
                <w:t>Determine the meaning of words and phrases as they are used in a text, including vocabulary describing political, social, or economic aspects of history/social studies.</w:t>
              </w:r>
              <w:r w:rsidRPr="00D157FD">
                <w:rPr>
                  <w:rFonts w:ascii="Garamond" w:hAnsi="Garamond"/>
                </w:rPr>
                <w:t xml:space="preserve"> </w:t>
              </w:r>
            </w:ins>
          </w:p>
          <w:p w:rsidR="00CC5F43" w:rsidRDefault="00C5497D">
            <w:pPr>
              <w:pStyle w:val="Li"/>
              <w:numPr>
                <w:ilvl w:val="0"/>
                <w:numId w:val="38"/>
                <w:ins w:id="1149" w:author="SAS" w:date="2010-12-01T07:15:00Z"/>
              </w:numPr>
              <w:ind w:left="360"/>
              <w:rPr>
                <w:ins w:id="1150" w:author="SAS" w:date="2010-12-01T07:15:00Z"/>
                <w:rFonts w:ascii="Garamond" w:hAnsi="Garamond"/>
              </w:rPr>
              <w:pPrChange w:id="1151" w:author="SAS" w:date="2010-12-01T10:53:00Z">
                <w:pPr>
                  <w:pStyle w:val="Li"/>
                  <w:numPr>
                    <w:numId w:val="40"/>
                  </w:numPr>
                  <w:ind w:left="360" w:hanging="720"/>
                </w:pPr>
              </w:pPrChange>
            </w:pPr>
            <w:ins w:id="1152" w:author="SAS" w:date="2010-12-01T07:15:00Z">
              <w:r w:rsidRPr="00D157FD">
                <w:rPr>
                  <w:rFonts w:ascii="Garamond" w:eastAsia="verdana, sans-serif" w:hAnsi="Garamond" w:cs="verdana, sans-serif"/>
                </w:rPr>
                <w:t>Compare and contrast the point of view of two or more authors in how they treat the same or similar topics and determine the existence of bias.</w:t>
              </w:r>
              <w:r w:rsidRPr="00D157FD">
                <w:rPr>
                  <w:rFonts w:ascii="Garamond" w:hAnsi="Garamond"/>
                </w:rPr>
                <w:t xml:space="preserve"> </w:t>
              </w:r>
            </w:ins>
          </w:p>
          <w:p w:rsidR="00CC5F43" w:rsidRDefault="00C5497D">
            <w:pPr>
              <w:pStyle w:val="Li"/>
              <w:numPr>
                <w:ilvl w:val="0"/>
                <w:numId w:val="38"/>
                <w:ins w:id="1153" w:author="SAS" w:date="2010-12-01T07:15:00Z"/>
              </w:numPr>
              <w:ind w:left="360"/>
              <w:rPr>
                <w:ins w:id="1154" w:author="SAS" w:date="2010-12-01T07:15:00Z"/>
                <w:rFonts w:ascii="Garamond" w:hAnsi="Garamond"/>
              </w:rPr>
              <w:pPrChange w:id="1155" w:author="SAS" w:date="2010-12-01T10:53:00Z">
                <w:pPr>
                  <w:pStyle w:val="Li"/>
                  <w:numPr>
                    <w:numId w:val="40"/>
                  </w:numPr>
                  <w:ind w:left="360" w:hanging="720"/>
                </w:pPr>
              </w:pPrChange>
            </w:pPr>
            <w:ins w:id="1156" w:author="SAS" w:date="2010-12-01T07:15:00Z">
              <w:r w:rsidRPr="00871FE4">
                <w:rPr>
                  <w:rFonts w:ascii="Garamond" w:eastAsia="verdana, sans-serif" w:hAnsi="Garamond" w:cs="verdana, sans-serif"/>
                </w:rPr>
                <w:t>Integrate quantitative analysis (e.g., charts, research data) with qualitative analysis.</w:t>
              </w:r>
              <w:r w:rsidRPr="00871FE4">
                <w:rPr>
                  <w:rFonts w:ascii="Garamond" w:hAnsi="Garamond"/>
                </w:rPr>
                <w:t xml:space="preserve"> </w:t>
              </w:r>
            </w:ins>
          </w:p>
        </w:tc>
        <w:tc>
          <w:tcPr>
            <w:tcW w:w="3557" w:type="dxa"/>
          </w:tcPr>
          <w:p w:rsidR="00C5497D" w:rsidRPr="00D157FD" w:rsidRDefault="00C5497D" w:rsidP="00F40913">
            <w:pPr>
              <w:pStyle w:val="Li"/>
              <w:numPr>
                <w:ilvl w:val="0"/>
                <w:numId w:val="52"/>
                <w:ins w:id="1157" w:author="SAS" w:date="2010-12-01T07:15:00Z"/>
              </w:numPr>
              <w:rPr>
                <w:ins w:id="1158" w:author="SAS" w:date="2010-12-01T07:15:00Z"/>
                <w:rFonts w:ascii="Garamond" w:hAnsi="Garamond"/>
              </w:rPr>
            </w:pPr>
            <w:ins w:id="1159" w:author="SAS" w:date="2010-12-01T07:15:00Z">
              <w:r w:rsidRPr="00D157FD">
                <w:rPr>
                  <w:rFonts w:ascii="Garamond" w:eastAsia="verdana, sans-serif" w:hAnsi="Garamond" w:cs="verdana, sans-serif"/>
                </w:rPr>
                <w:t>Cite specific textual evidence to support analysis of primary and secondary sources, attending to such features as the date and origin of the information.</w:t>
              </w:r>
              <w:r w:rsidRPr="00D157FD">
                <w:rPr>
                  <w:rFonts w:ascii="Garamond" w:hAnsi="Garamond"/>
                </w:rPr>
                <w:t xml:space="preserve"> </w:t>
              </w:r>
            </w:ins>
          </w:p>
          <w:p w:rsidR="00C5497D" w:rsidRPr="00D157FD" w:rsidRDefault="00C5497D" w:rsidP="00F40913">
            <w:pPr>
              <w:pStyle w:val="Li"/>
              <w:numPr>
                <w:ilvl w:val="0"/>
                <w:numId w:val="52"/>
                <w:ins w:id="1160" w:author="SAS" w:date="2010-12-01T07:15:00Z"/>
              </w:numPr>
              <w:rPr>
                <w:ins w:id="1161" w:author="SAS" w:date="2010-12-01T07:15:00Z"/>
                <w:rFonts w:ascii="Garamond" w:hAnsi="Garamond"/>
              </w:rPr>
            </w:pPr>
            <w:ins w:id="1162" w:author="SAS" w:date="2010-12-01T07:15:00Z">
              <w:r w:rsidRPr="00D157FD">
                <w:rPr>
                  <w:rFonts w:ascii="Garamond" w:eastAsia="verdana, sans-serif" w:hAnsi="Garamond" w:cs="verdana, sans-serif"/>
                </w:rPr>
                <w:t>Determine and analyze the main ideas or information of a primary or secondary source; to evaluate whether or not a causal relationship exists. </w:t>
              </w:r>
              <w:r w:rsidRPr="00D157FD">
                <w:rPr>
                  <w:rFonts w:ascii="Garamond" w:hAnsi="Garamond"/>
                </w:rPr>
                <w:t xml:space="preserve"> </w:t>
              </w:r>
            </w:ins>
          </w:p>
          <w:p w:rsidR="00C5497D" w:rsidRPr="00D157FD" w:rsidRDefault="00C5497D" w:rsidP="00F40913">
            <w:pPr>
              <w:pStyle w:val="Li"/>
              <w:numPr>
                <w:ilvl w:val="0"/>
                <w:numId w:val="52"/>
                <w:ins w:id="1163" w:author="SAS" w:date="2010-12-01T07:15:00Z"/>
              </w:numPr>
              <w:rPr>
                <w:ins w:id="1164" w:author="SAS" w:date="2010-12-01T07:15:00Z"/>
                <w:rFonts w:ascii="Garamond" w:hAnsi="Garamond"/>
              </w:rPr>
            </w:pPr>
            <w:ins w:id="1165" w:author="SAS" w:date="2010-12-01T07:15:00Z">
              <w:r w:rsidRPr="00D157FD">
                <w:rPr>
                  <w:rFonts w:ascii="Garamond" w:eastAsia="verdana, sans-serif" w:hAnsi="Garamond" w:cs="verdana, sans-serif"/>
                </w:rPr>
                <w:t>Determine the meaning of words and phrases as they are used in a text, including vocabulary describing political, social, or economic aspects of history/social studies.</w:t>
              </w:r>
              <w:r w:rsidRPr="00D157FD">
                <w:rPr>
                  <w:rFonts w:ascii="Garamond" w:hAnsi="Garamond"/>
                </w:rPr>
                <w:t xml:space="preserve"> </w:t>
              </w:r>
            </w:ins>
          </w:p>
          <w:p w:rsidR="00C5497D" w:rsidRPr="00D157FD" w:rsidRDefault="00C5497D" w:rsidP="00F40913">
            <w:pPr>
              <w:pStyle w:val="Li"/>
              <w:numPr>
                <w:ilvl w:val="0"/>
                <w:numId w:val="52"/>
                <w:ins w:id="1166" w:author="SAS" w:date="2010-12-01T07:15:00Z"/>
              </w:numPr>
              <w:rPr>
                <w:ins w:id="1167" w:author="SAS" w:date="2010-12-01T07:15:00Z"/>
                <w:rFonts w:ascii="Garamond" w:hAnsi="Garamond"/>
              </w:rPr>
            </w:pPr>
            <w:ins w:id="1168" w:author="SAS" w:date="2010-12-01T07:15:00Z">
              <w:r w:rsidRPr="00D157FD">
                <w:rPr>
                  <w:rFonts w:ascii="Garamond" w:eastAsia="verdana, sans-serif" w:hAnsi="Garamond" w:cs="verdana, sans-serif"/>
                </w:rPr>
                <w:t>Compare and contrast the point of view of two or more authors in how they treat the same or similar topics and determine the existence of bias.</w:t>
              </w:r>
              <w:r w:rsidRPr="00D157FD">
                <w:rPr>
                  <w:rFonts w:ascii="Garamond" w:hAnsi="Garamond"/>
                </w:rPr>
                <w:t xml:space="preserve"> </w:t>
              </w:r>
            </w:ins>
          </w:p>
          <w:p w:rsidR="00C5497D" w:rsidRPr="00D157FD" w:rsidRDefault="00C5497D" w:rsidP="00F40913">
            <w:pPr>
              <w:pStyle w:val="Li"/>
              <w:numPr>
                <w:ilvl w:val="0"/>
                <w:numId w:val="52"/>
                <w:ins w:id="1169" w:author="SAS" w:date="2010-12-01T07:15:00Z"/>
              </w:numPr>
              <w:spacing w:after="280" w:afterAutospacing="1"/>
              <w:rPr>
                <w:ins w:id="1170" w:author="SAS" w:date="2010-12-01T07:15:00Z"/>
                <w:rFonts w:ascii="Garamond" w:hAnsi="Garamond"/>
              </w:rPr>
            </w:pPr>
            <w:ins w:id="1171" w:author="SAS" w:date="2010-12-01T07:15:00Z">
              <w:r w:rsidRPr="00D157FD">
                <w:rPr>
                  <w:rFonts w:ascii="Garamond" w:eastAsia="verdana, sans-serif" w:hAnsi="Garamond" w:cs="verdana, sans-serif"/>
                </w:rPr>
                <w:t>Integrate quantitative analysis (e.g., charts, research data) with qualitative analysis.</w:t>
              </w:r>
              <w:r w:rsidRPr="00D157FD">
                <w:rPr>
                  <w:rFonts w:ascii="Garamond" w:hAnsi="Garamond"/>
                </w:rPr>
                <w:t xml:space="preserve"> </w:t>
              </w:r>
            </w:ins>
          </w:p>
          <w:p w:rsidR="00C5497D" w:rsidRDefault="00C5497D">
            <w:pPr>
              <w:pStyle w:val="Li"/>
              <w:numPr>
                <w:ins w:id="1172" w:author="SAS" w:date="2010-12-01T07:15:00Z"/>
              </w:numPr>
              <w:spacing w:after="280" w:afterAutospacing="1"/>
              <w:rPr>
                <w:ins w:id="1173" w:author="SAS" w:date="2010-12-01T07:15:00Z"/>
                <w:rFonts w:ascii="Garamond" w:hAnsi="Garamond" w:cs="Helvetica"/>
                <w:b/>
                <w:szCs w:val="32"/>
                <w:lang w:eastAsia="en-US"/>
              </w:rPr>
            </w:pPr>
          </w:p>
        </w:tc>
      </w:tr>
    </w:tbl>
    <w:p w:rsidR="00C5497D" w:rsidRDefault="00C5497D" w:rsidP="00C5497D">
      <w:pPr>
        <w:numPr>
          <w:ins w:id="1174" w:author="SAS" w:date="2010-12-01T07:15:00Z"/>
        </w:numPr>
        <w:rPr>
          <w:ins w:id="1175" w:author="SAS" w:date="2010-12-01T07:15:00Z"/>
          <w:rFonts w:ascii="Garamond" w:hAnsi="Garamond" w:cs="Helvetica"/>
          <w:sz w:val="20"/>
          <w:szCs w:val="32"/>
          <w:lang w:eastAsia="en-US"/>
        </w:rPr>
      </w:pPr>
    </w:p>
    <w:p w:rsidR="00C5497D" w:rsidRDefault="00C5497D" w:rsidP="00C5497D">
      <w:pPr>
        <w:numPr>
          <w:ins w:id="1176" w:author="SAS" w:date="2010-12-01T07:15:00Z"/>
        </w:numPr>
        <w:rPr>
          <w:ins w:id="1177" w:author="SAS" w:date="2010-12-01T07:15:00Z"/>
          <w:rFonts w:ascii="Garamond" w:hAnsi="Garamond" w:cs="Helvetica"/>
          <w:sz w:val="20"/>
          <w:szCs w:val="32"/>
          <w:lang w:eastAsia="en-US"/>
        </w:rPr>
      </w:pPr>
    </w:p>
    <w:p w:rsidR="00C5497D" w:rsidRDefault="00C5497D" w:rsidP="00C5497D">
      <w:pPr>
        <w:numPr>
          <w:ins w:id="1178" w:author="SAS" w:date="2010-12-01T07:15:00Z"/>
        </w:numPr>
        <w:rPr>
          <w:ins w:id="1179" w:author="SAS" w:date="2010-12-01T07:15:00Z"/>
          <w:rFonts w:ascii="Garamond" w:hAnsi="Garamond" w:cs="Helvetica"/>
          <w:sz w:val="20"/>
          <w:szCs w:val="32"/>
          <w:lang w:eastAsia="en-US"/>
        </w:rPr>
      </w:pPr>
    </w:p>
    <w:p w:rsidR="00C5497D" w:rsidRDefault="00C5497D" w:rsidP="00C5497D">
      <w:pPr>
        <w:numPr>
          <w:ins w:id="1180" w:author="SAS" w:date="2010-12-01T07:15:00Z"/>
        </w:numPr>
        <w:rPr>
          <w:ins w:id="1181" w:author="SAS" w:date="2010-12-01T07:15:00Z"/>
          <w:rFonts w:ascii="Garamond" w:hAnsi="Garamond" w:cs="Helvetica"/>
          <w:sz w:val="20"/>
          <w:szCs w:val="32"/>
          <w:lang w:eastAsia="en-US"/>
        </w:rPr>
      </w:pPr>
    </w:p>
    <w:p w:rsidR="00C5497D" w:rsidRDefault="00C5497D" w:rsidP="00C5497D">
      <w:pPr>
        <w:numPr>
          <w:ins w:id="1182" w:author="SAS" w:date="2010-12-01T07:15:00Z"/>
        </w:numPr>
        <w:rPr>
          <w:ins w:id="1183" w:author="SAS" w:date="2010-12-01T07:15:00Z"/>
          <w:rFonts w:ascii="Garamond" w:hAnsi="Garamond" w:cs="Helvetica"/>
          <w:sz w:val="20"/>
          <w:szCs w:val="32"/>
          <w:lang w:eastAsia="en-US"/>
        </w:rPr>
      </w:pPr>
    </w:p>
    <w:p w:rsidR="00C5497D" w:rsidRDefault="00C5497D" w:rsidP="00C5497D">
      <w:pPr>
        <w:numPr>
          <w:ins w:id="1184" w:author="SAS" w:date="2010-12-01T07:15:00Z"/>
        </w:numPr>
        <w:rPr>
          <w:ins w:id="1185" w:author="SAS" w:date="2010-12-01T07:15:00Z"/>
          <w:rFonts w:ascii="Garamond" w:hAnsi="Garamond" w:cs="Helvetica"/>
          <w:sz w:val="20"/>
          <w:szCs w:val="32"/>
          <w:lang w:eastAsia="en-US"/>
        </w:rPr>
      </w:pPr>
    </w:p>
    <w:p w:rsidR="00C5497D" w:rsidRDefault="00C5497D">
      <w:pPr>
        <w:rPr>
          <w:ins w:id="1186" w:author="SAS" w:date="2010-12-01T07:15:00Z"/>
          <w:rFonts w:ascii="Garamond" w:hAnsi="Garamond" w:cs="Helvetica"/>
          <w:b/>
          <w:sz w:val="32"/>
          <w:szCs w:val="32"/>
          <w:lang w:eastAsia="en-US"/>
        </w:rPr>
      </w:pPr>
      <w:ins w:id="1187" w:author="SAS" w:date="2010-12-01T07:15:00Z">
        <w:r>
          <w:rPr>
            <w:rFonts w:ascii="Garamond" w:hAnsi="Garamond" w:cs="Helvetica"/>
            <w:b/>
            <w:sz w:val="32"/>
            <w:szCs w:val="32"/>
            <w:lang w:eastAsia="en-US"/>
          </w:rPr>
          <w:br w:type="page"/>
        </w:r>
      </w:ins>
    </w:p>
    <w:p w:rsidR="00CC5F43" w:rsidRDefault="009435CF">
      <w:pPr>
        <w:numPr>
          <w:ins w:id="1188" w:author="SAS" w:date="2010-12-01T06:21:00Z"/>
        </w:numPr>
        <w:jc w:val="center"/>
        <w:rPr>
          <w:ins w:id="1189" w:author="SAS" w:date="2010-12-01T06:21:00Z"/>
          <w:rFonts w:ascii="Garamond" w:hAnsi="Garamond" w:cs="Helvetica"/>
          <w:sz w:val="20"/>
          <w:szCs w:val="32"/>
          <w:lang w:eastAsia="en-US"/>
        </w:rPr>
        <w:pPrChange w:id="1190" w:author="SAS" w:date="2010-12-01T06:42:00Z">
          <w:pPr/>
        </w:pPrChange>
      </w:pPr>
      <w:ins w:id="1191" w:author="SAS" w:date="2010-12-01T06:21:00Z">
        <w:r w:rsidRPr="00297F57">
          <w:rPr>
            <w:rFonts w:ascii="Garamond" w:hAnsi="Garamond" w:cs="Helvetica"/>
            <w:b/>
            <w:sz w:val="32"/>
            <w:szCs w:val="32"/>
            <w:lang w:eastAsia="en-US"/>
          </w:rPr>
          <w:t>SCOPE AND SEQUENCE:  CONTENT SUMMARY</w:t>
        </w:r>
        <w:r>
          <w:rPr>
            <w:rFonts w:ascii="Garamond" w:hAnsi="Garamond" w:cs="Helvetica"/>
            <w:b/>
            <w:sz w:val="32"/>
            <w:szCs w:val="32"/>
            <w:lang w:eastAsia="en-US"/>
          </w:rPr>
          <w:t xml:space="preserve">  - Elementary School (Intermediate)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1192" w:author="SAS" w:date="2010-12-01T07:35: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908"/>
        <w:gridCol w:w="1618"/>
        <w:gridCol w:w="4502"/>
        <w:gridCol w:w="2502"/>
        <w:gridCol w:w="2502"/>
        <w:gridCol w:w="2502"/>
        <w:gridCol w:w="2502"/>
        <w:gridCol w:w="2652"/>
        <w:gridCol w:w="6"/>
        <w:tblGridChange w:id="1193">
          <w:tblGrid>
            <w:gridCol w:w="1763"/>
            <w:gridCol w:w="1763"/>
            <w:gridCol w:w="4502"/>
            <w:gridCol w:w="2502"/>
            <w:gridCol w:w="2502"/>
            <w:gridCol w:w="2502"/>
            <w:gridCol w:w="2502"/>
            <w:gridCol w:w="2652"/>
            <w:gridCol w:w="6"/>
          </w:tblGrid>
        </w:tblGridChange>
      </w:tblGrid>
      <w:tr w:rsidR="009435CF" w:rsidRPr="00E47942">
        <w:trPr>
          <w:ins w:id="1194" w:author="SAS" w:date="2010-12-01T06:21:00Z"/>
        </w:trPr>
        <w:tc>
          <w:tcPr>
            <w:tcW w:w="1908" w:type="dxa"/>
            <w:vAlign w:val="center"/>
            <w:tcPrChange w:id="1195" w:author="SAS" w:date="2010-12-01T07:35:00Z">
              <w:tcPr>
                <w:tcW w:w="1763" w:type="dxa"/>
                <w:vAlign w:val="center"/>
              </w:tcPr>
            </w:tcPrChange>
          </w:tcPr>
          <w:p w:rsidR="009435CF" w:rsidRPr="00E47942" w:rsidRDefault="009435CF" w:rsidP="009435CF">
            <w:pPr>
              <w:numPr>
                <w:ins w:id="1196" w:author="SAS" w:date="2010-12-01T06:21:00Z"/>
              </w:numPr>
              <w:jc w:val="center"/>
              <w:rPr>
                <w:ins w:id="1197" w:author="SAS" w:date="2010-12-01T06:21:00Z"/>
                <w:rFonts w:ascii="Garamond" w:hAnsi="Garamond" w:cs="Helvetica"/>
                <w:b/>
                <w:sz w:val="20"/>
                <w:szCs w:val="32"/>
                <w:lang w:eastAsia="en-US"/>
              </w:rPr>
            </w:pPr>
            <w:ins w:id="1198" w:author="SAS" w:date="2010-12-01T06:21:00Z">
              <w:r>
                <w:rPr>
                  <w:rFonts w:ascii="Garamond" w:hAnsi="Garamond" w:cs="Helvetica"/>
                  <w:b/>
                  <w:sz w:val="20"/>
                  <w:szCs w:val="32"/>
                  <w:lang w:eastAsia="en-US"/>
                </w:rPr>
                <w:t>SAS STRANDS (SKILLS)</w:t>
              </w:r>
            </w:ins>
          </w:p>
        </w:tc>
        <w:tc>
          <w:tcPr>
            <w:tcW w:w="1618" w:type="dxa"/>
            <w:tcPrChange w:id="1199" w:author="SAS" w:date="2010-12-01T07:35:00Z">
              <w:tcPr>
                <w:tcW w:w="1763" w:type="dxa"/>
              </w:tcPr>
            </w:tcPrChange>
          </w:tcPr>
          <w:p w:rsidR="009435CF" w:rsidRPr="00E47942" w:rsidRDefault="009435CF" w:rsidP="009435CF">
            <w:pPr>
              <w:numPr>
                <w:ins w:id="1200" w:author="SAS" w:date="2010-12-01T06:21:00Z"/>
              </w:numPr>
              <w:jc w:val="center"/>
              <w:rPr>
                <w:ins w:id="1201" w:author="SAS" w:date="2010-12-01T06:21:00Z"/>
                <w:rFonts w:ascii="Garamond" w:hAnsi="Garamond" w:cs="Helvetica"/>
                <w:b/>
                <w:sz w:val="20"/>
                <w:szCs w:val="32"/>
                <w:lang w:eastAsia="en-US"/>
              </w:rPr>
            </w:pPr>
            <w:ins w:id="1202" w:author="SAS" w:date="2010-12-01T06:21:00Z">
              <w:r>
                <w:rPr>
                  <w:rFonts w:ascii="Garamond" w:hAnsi="Garamond" w:cs="Helvetica"/>
                  <w:b/>
                  <w:sz w:val="20"/>
                  <w:szCs w:val="32"/>
                  <w:lang w:eastAsia="en-US"/>
                </w:rPr>
                <w:t>NCSS STRANDS</w:t>
              </w:r>
            </w:ins>
          </w:p>
        </w:tc>
        <w:tc>
          <w:tcPr>
            <w:tcW w:w="4502" w:type="dxa"/>
            <w:tcPrChange w:id="1203" w:author="SAS" w:date="2010-12-01T07:35:00Z">
              <w:tcPr>
                <w:tcW w:w="4502" w:type="dxa"/>
              </w:tcPr>
            </w:tcPrChange>
          </w:tcPr>
          <w:p w:rsidR="009435CF" w:rsidRPr="00E47942" w:rsidRDefault="009435CF" w:rsidP="009435CF">
            <w:pPr>
              <w:numPr>
                <w:ins w:id="1204" w:author="SAS" w:date="2010-12-01T06:21:00Z"/>
              </w:numPr>
              <w:jc w:val="center"/>
              <w:rPr>
                <w:ins w:id="1205" w:author="SAS" w:date="2010-12-01T06:21:00Z"/>
                <w:rFonts w:ascii="Garamond" w:hAnsi="Garamond" w:cs="Helvetica"/>
                <w:b/>
                <w:sz w:val="20"/>
                <w:szCs w:val="32"/>
                <w:lang w:eastAsia="en-US"/>
              </w:rPr>
            </w:pPr>
            <w:ins w:id="1206" w:author="SAS" w:date="2010-12-01T06:21:00Z">
              <w:r>
                <w:rPr>
                  <w:rFonts w:ascii="Garamond" w:hAnsi="Garamond" w:cs="Helvetica"/>
                  <w:b/>
                  <w:sz w:val="20"/>
                  <w:szCs w:val="32"/>
                  <w:lang w:eastAsia="en-US"/>
                </w:rPr>
                <w:t>DEPARTMENT -WIDE ENDURING UNDERSTANDINGS (CONTENT)</w:t>
              </w:r>
            </w:ins>
          </w:p>
        </w:tc>
        <w:tc>
          <w:tcPr>
            <w:tcW w:w="2502" w:type="dxa"/>
            <w:vAlign w:val="center"/>
            <w:tcPrChange w:id="1207" w:author="SAS" w:date="2010-12-01T07:35:00Z">
              <w:tcPr>
                <w:tcW w:w="2502" w:type="dxa"/>
                <w:vAlign w:val="center"/>
              </w:tcPr>
            </w:tcPrChange>
          </w:tcPr>
          <w:p w:rsidR="009435CF" w:rsidRPr="00E47942" w:rsidRDefault="009435CF" w:rsidP="009435CF">
            <w:pPr>
              <w:numPr>
                <w:ins w:id="1208" w:author="SAS" w:date="2010-12-01T06:21:00Z"/>
              </w:numPr>
              <w:jc w:val="center"/>
              <w:rPr>
                <w:ins w:id="1209" w:author="SAS" w:date="2010-12-01T06:21:00Z"/>
                <w:rFonts w:ascii="Garamond" w:hAnsi="Garamond" w:cs="Helvetica"/>
                <w:b/>
                <w:sz w:val="20"/>
                <w:szCs w:val="32"/>
                <w:lang w:eastAsia="en-US"/>
              </w:rPr>
            </w:pPr>
            <w:ins w:id="1210" w:author="SAS" w:date="2010-12-01T06:21:00Z">
              <w:r>
                <w:rPr>
                  <w:rFonts w:ascii="Garamond" w:hAnsi="Garamond" w:cs="Helvetica"/>
                  <w:b/>
                  <w:sz w:val="20"/>
                  <w:szCs w:val="32"/>
                  <w:lang w:eastAsia="en-US"/>
                </w:rPr>
                <w:t>*Grade 2)</w:t>
              </w:r>
            </w:ins>
          </w:p>
        </w:tc>
        <w:tc>
          <w:tcPr>
            <w:tcW w:w="2502" w:type="dxa"/>
            <w:vAlign w:val="center"/>
            <w:tcPrChange w:id="1211" w:author="SAS" w:date="2010-12-01T07:35:00Z">
              <w:tcPr>
                <w:tcW w:w="2502" w:type="dxa"/>
                <w:vAlign w:val="center"/>
              </w:tcPr>
            </w:tcPrChange>
          </w:tcPr>
          <w:p w:rsidR="009435CF" w:rsidRPr="00E47942" w:rsidRDefault="009435CF" w:rsidP="009435CF">
            <w:pPr>
              <w:numPr>
                <w:ins w:id="1212" w:author="SAS" w:date="2010-12-01T06:21:00Z"/>
              </w:numPr>
              <w:jc w:val="center"/>
              <w:rPr>
                <w:ins w:id="1213" w:author="SAS" w:date="2010-12-01T06:21:00Z"/>
                <w:rFonts w:ascii="Garamond" w:hAnsi="Garamond" w:cs="Helvetica"/>
                <w:b/>
                <w:sz w:val="20"/>
                <w:szCs w:val="32"/>
                <w:lang w:eastAsia="en-US"/>
              </w:rPr>
            </w:pPr>
            <w:ins w:id="1214" w:author="SAS" w:date="2010-12-01T06:21:00Z">
              <w:r>
                <w:rPr>
                  <w:rFonts w:ascii="Garamond" w:hAnsi="Garamond" w:cs="Helvetica"/>
                  <w:b/>
                  <w:sz w:val="20"/>
                  <w:szCs w:val="32"/>
                  <w:lang w:eastAsia="en-US"/>
                </w:rPr>
                <w:t>Grade 3</w:t>
              </w:r>
            </w:ins>
          </w:p>
        </w:tc>
        <w:tc>
          <w:tcPr>
            <w:tcW w:w="2502" w:type="dxa"/>
            <w:vAlign w:val="center"/>
            <w:tcPrChange w:id="1215" w:author="SAS" w:date="2010-12-01T07:35:00Z">
              <w:tcPr>
                <w:tcW w:w="2502" w:type="dxa"/>
                <w:vAlign w:val="center"/>
              </w:tcPr>
            </w:tcPrChange>
          </w:tcPr>
          <w:p w:rsidR="009435CF" w:rsidRPr="00E47942" w:rsidRDefault="009435CF" w:rsidP="009435CF">
            <w:pPr>
              <w:numPr>
                <w:ins w:id="1216" w:author="SAS" w:date="2010-12-01T06:21:00Z"/>
              </w:numPr>
              <w:jc w:val="center"/>
              <w:rPr>
                <w:ins w:id="1217" w:author="SAS" w:date="2010-12-01T06:21:00Z"/>
                <w:rFonts w:ascii="Garamond" w:hAnsi="Garamond" w:cs="Helvetica"/>
                <w:b/>
                <w:sz w:val="20"/>
                <w:szCs w:val="32"/>
                <w:lang w:eastAsia="en-US"/>
              </w:rPr>
            </w:pPr>
            <w:ins w:id="1218" w:author="SAS" w:date="2010-12-01T06:21:00Z">
              <w:r>
                <w:rPr>
                  <w:rFonts w:ascii="Garamond" w:hAnsi="Garamond" w:cs="Helvetica"/>
                  <w:b/>
                  <w:sz w:val="20"/>
                  <w:szCs w:val="32"/>
                  <w:lang w:eastAsia="en-US"/>
                </w:rPr>
                <w:t>Grade 4</w:t>
              </w:r>
            </w:ins>
          </w:p>
        </w:tc>
        <w:tc>
          <w:tcPr>
            <w:tcW w:w="2502" w:type="dxa"/>
            <w:vAlign w:val="center"/>
            <w:tcPrChange w:id="1219" w:author="SAS" w:date="2010-12-01T07:35:00Z">
              <w:tcPr>
                <w:tcW w:w="2502" w:type="dxa"/>
                <w:vAlign w:val="center"/>
              </w:tcPr>
            </w:tcPrChange>
          </w:tcPr>
          <w:p w:rsidR="009435CF" w:rsidRPr="00E47942" w:rsidRDefault="009435CF" w:rsidP="009435CF">
            <w:pPr>
              <w:numPr>
                <w:ins w:id="1220" w:author="SAS" w:date="2010-12-01T06:21:00Z"/>
              </w:numPr>
              <w:jc w:val="center"/>
              <w:rPr>
                <w:ins w:id="1221" w:author="SAS" w:date="2010-12-01T06:21:00Z"/>
                <w:rFonts w:ascii="Garamond" w:hAnsi="Garamond" w:cs="Helvetica"/>
                <w:b/>
                <w:sz w:val="20"/>
                <w:szCs w:val="32"/>
                <w:lang w:eastAsia="en-US"/>
              </w:rPr>
            </w:pPr>
            <w:ins w:id="1222" w:author="SAS" w:date="2010-12-01T06:21:00Z">
              <w:r>
                <w:rPr>
                  <w:rFonts w:ascii="Garamond" w:hAnsi="Garamond" w:cs="Helvetica"/>
                  <w:b/>
                  <w:sz w:val="20"/>
                  <w:szCs w:val="32"/>
                  <w:lang w:eastAsia="en-US"/>
                </w:rPr>
                <w:t>Grade 5</w:t>
              </w:r>
            </w:ins>
          </w:p>
        </w:tc>
        <w:tc>
          <w:tcPr>
            <w:tcW w:w="2658" w:type="dxa"/>
            <w:gridSpan w:val="2"/>
            <w:vAlign w:val="center"/>
            <w:tcPrChange w:id="1223" w:author="SAS" w:date="2010-12-01T07:35:00Z">
              <w:tcPr>
                <w:tcW w:w="2502" w:type="dxa"/>
                <w:gridSpan w:val="2"/>
                <w:vAlign w:val="center"/>
              </w:tcPr>
            </w:tcPrChange>
          </w:tcPr>
          <w:p w:rsidR="009435CF" w:rsidRPr="00E47942" w:rsidRDefault="009435CF" w:rsidP="009435CF">
            <w:pPr>
              <w:numPr>
                <w:ins w:id="1224" w:author="SAS" w:date="2010-12-01T06:21:00Z"/>
              </w:numPr>
              <w:jc w:val="center"/>
              <w:rPr>
                <w:ins w:id="1225" w:author="SAS" w:date="2010-12-01T06:21:00Z"/>
                <w:rFonts w:ascii="Garamond" w:hAnsi="Garamond" w:cs="Helvetica"/>
                <w:b/>
                <w:sz w:val="20"/>
                <w:szCs w:val="32"/>
                <w:lang w:eastAsia="en-US"/>
              </w:rPr>
            </w:pPr>
            <w:ins w:id="1226" w:author="SAS" w:date="2010-12-01T06:21:00Z">
              <w:r>
                <w:rPr>
                  <w:rFonts w:ascii="Garamond" w:hAnsi="Garamond" w:cs="Helvetica"/>
                  <w:b/>
                  <w:sz w:val="20"/>
                  <w:szCs w:val="32"/>
                  <w:lang w:eastAsia="en-US"/>
                </w:rPr>
                <w:t>(Grade 6)</w:t>
              </w:r>
            </w:ins>
          </w:p>
        </w:tc>
      </w:tr>
      <w:tr w:rsidR="009435CF" w:rsidRPr="00E47942">
        <w:trPr>
          <w:ins w:id="1227" w:author="SAS" w:date="2010-12-01T06:21:00Z"/>
        </w:trPr>
        <w:tc>
          <w:tcPr>
            <w:tcW w:w="1908" w:type="dxa"/>
            <w:tcPrChange w:id="1228" w:author="SAS" w:date="2010-12-01T07:35:00Z">
              <w:tcPr>
                <w:tcW w:w="1763" w:type="dxa"/>
              </w:tcPr>
            </w:tcPrChange>
          </w:tcPr>
          <w:p w:rsidR="009435CF" w:rsidRPr="00EA2F4F" w:rsidRDefault="009435CF" w:rsidP="009435CF">
            <w:pPr>
              <w:numPr>
                <w:ins w:id="1229" w:author="SAS" w:date="2010-12-01T06:21:00Z"/>
              </w:numPr>
              <w:rPr>
                <w:ins w:id="1230" w:author="SAS" w:date="2010-12-01T06:21:00Z"/>
                <w:rFonts w:ascii="Garamond" w:hAnsi="Garamond" w:cs="Helvetica"/>
                <w:b/>
                <w:sz w:val="18"/>
                <w:szCs w:val="32"/>
                <w:lang w:eastAsia="en-US"/>
              </w:rPr>
            </w:pPr>
            <w:ins w:id="1231" w:author="SAS" w:date="2010-12-01T06:21:00Z">
              <w:r w:rsidRPr="00EA2F4F">
                <w:rPr>
                  <w:rFonts w:ascii="Garamond" w:hAnsi="Garamond" w:cs="Helvetica"/>
                  <w:b/>
                  <w:sz w:val="18"/>
                  <w:szCs w:val="32"/>
                  <w:lang w:eastAsia="en-US"/>
                </w:rPr>
                <w:t>Standard I:  Analyze how individuals,</w:t>
              </w:r>
            </w:ins>
          </w:p>
          <w:p w:rsidR="009435CF" w:rsidRPr="00EA2F4F" w:rsidRDefault="009435CF" w:rsidP="009435CF">
            <w:pPr>
              <w:numPr>
                <w:ins w:id="1232" w:author="SAS" w:date="2010-12-01T06:21:00Z"/>
              </w:numPr>
              <w:rPr>
                <w:ins w:id="1233" w:author="SAS" w:date="2010-12-01T06:21:00Z"/>
                <w:rFonts w:ascii="Garamond" w:hAnsi="Garamond" w:cs="Helvetica"/>
                <w:b/>
                <w:sz w:val="18"/>
                <w:szCs w:val="32"/>
                <w:lang w:eastAsia="en-US"/>
              </w:rPr>
            </w:pPr>
            <w:proofErr w:type="gramStart"/>
            <w:ins w:id="1234" w:author="SAS" w:date="2010-12-01T06:21:00Z">
              <w:r w:rsidRPr="00EA2F4F">
                <w:rPr>
                  <w:rFonts w:ascii="Garamond" w:hAnsi="Garamond" w:cs="Helvetica"/>
                  <w:b/>
                  <w:sz w:val="18"/>
                  <w:szCs w:val="32"/>
                  <w:lang w:eastAsia="en-US"/>
                </w:rPr>
                <w:t>groups</w:t>
              </w:r>
              <w:proofErr w:type="gramEnd"/>
              <w:r w:rsidRPr="00EA2F4F">
                <w:rPr>
                  <w:rFonts w:ascii="Garamond" w:hAnsi="Garamond" w:cs="Helvetica"/>
                  <w:b/>
                  <w:sz w:val="18"/>
                  <w:szCs w:val="32"/>
                  <w:lang w:eastAsia="en-US"/>
                </w:rPr>
                <w:t>, and institutions create and change</w:t>
              </w:r>
            </w:ins>
          </w:p>
          <w:p w:rsidR="009435CF" w:rsidRPr="00E47942" w:rsidRDefault="009435CF" w:rsidP="009435CF">
            <w:pPr>
              <w:numPr>
                <w:ins w:id="1235" w:author="SAS" w:date="2010-12-01T06:21:00Z"/>
              </w:numPr>
              <w:rPr>
                <w:ins w:id="1236" w:author="SAS" w:date="2010-12-01T06:21:00Z"/>
                <w:rFonts w:ascii="Garamond" w:hAnsi="Garamond" w:cs="Helvetica"/>
                <w:b/>
                <w:sz w:val="18"/>
                <w:szCs w:val="32"/>
                <w:lang w:eastAsia="en-US"/>
              </w:rPr>
            </w:pPr>
            <w:proofErr w:type="gramStart"/>
            <w:ins w:id="1237" w:author="SAS" w:date="2010-12-01T06:21:00Z">
              <w:r w:rsidRPr="00EA2F4F">
                <w:rPr>
                  <w:rFonts w:ascii="Garamond" w:hAnsi="Garamond" w:cs="Helvetica"/>
                  <w:b/>
                  <w:sz w:val="18"/>
                  <w:szCs w:val="32"/>
                  <w:lang w:eastAsia="en-US"/>
                </w:rPr>
                <w:t>structures</w:t>
              </w:r>
              <w:proofErr w:type="gramEnd"/>
              <w:r w:rsidRPr="00EA2F4F">
                <w:rPr>
                  <w:rFonts w:ascii="Garamond" w:hAnsi="Garamond" w:cs="Helvetica"/>
                  <w:b/>
                  <w:sz w:val="18"/>
                  <w:szCs w:val="32"/>
                  <w:lang w:eastAsia="en-US"/>
                </w:rPr>
                <w:t xml:space="preserve">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tc>
        <w:tc>
          <w:tcPr>
            <w:tcW w:w="1618" w:type="dxa"/>
            <w:tcPrChange w:id="1238" w:author="SAS" w:date="2010-12-01T07:35:00Z">
              <w:tcPr>
                <w:tcW w:w="1763" w:type="dxa"/>
              </w:tcPr>
            </w:tcPrChange>
          </w:tcPr>
          <w:p w:rsidR="009435CF" w:rsidRDefault="009435CF" w:rsidP="009435CF">
            <w:pPr>
              <w:numPr>
                <w:ins w:id="1239" w:author="SAS" w:date="2010-12-01T06:21:00Z"/>
              </w:numPr>
              <w:jc w:val="center"/>
              <w:rPr>
                <w:ins w:id="1240" w:author="SAS" w:date="2010-12-01T06:21:00Z"/>
                <w:rFonts w:ascii="Garamond" w:hAnsi="Garamond" w:cs="Helvetica"/>
                <w:sz w:val="20"/>
                <w:szCs w:val="32"/>
                <w:lang w:eastAsia="en-US"/>
              </w:rPr>
            </w:pPr>
            <w:ins w:id="1241" w:author="SAS" w:date="2010-12-01T06:21:00Z">
              <w:r>
                <w:rPr>
                  <w:rFonts w:ascii="Garamond" w:hAnsi="Garamond" w:cs="Helvetica"/>
                  <w:sz w:val="20"/>
                  <w:szCs w:val="32"/>
                  <w:lang w:eastAsia="en-US"/>
                </w:rPr>
                <w:t>Individuals, Groups, &amp; Institutions</w:t>
              </w:r>
            </w:ins>
          </w:p>
          <w:p w:rsidR="009435CF" w:rsidRDefault="009435CF" w:rsidP="009435CF">
            <w:pPr>
              <w:numPr>
                <w:ins w:id="1242" w:author="SAS" w:date="2010-12-01T06:21:00Z"/>
              </w:numPr>
              <w:jc w:val="center"/>
              <w:rPr>
                <w:ins w:id="1243" w:author="SAS" w:date="2010-12-01T06:21:00Z"/>
                <w:rFonts w:ascii="Garamond" w:hAnsi="Garamond" w:cs="Helvetica"/>
                <w:sz w:val="20"/>
                <w:szCs w:val="32"/>
                <w:lang w:eastAsia="en-US"/>
              </w:rPr>
            </w:pPr>
          </w:p>
          <w:p w:rsidR="009435CF" w:rsidRDefault="009435CF" w:rsidP="009435CF">
            <w:pPr>
              <w:numPr>
                <w:ins w:id="1244" w:author="SAS" w:date="2010-12-01T06:21:00Z"/>
              </w:numPr>
              <w:jc w:val="center"/>
              <w:rPr>
                <w:ins w:id="1245" w:author="SAS" w:date="2010-12-01T06:21:00Z"/>
                <w:rFonts w:ascii="Garamond" w:hAnsi="Garamond" w:cs="Helvetica"/>
                <w:sz w:val="20"/>
                <w:szCs w:val="32"/>
                <w:lang w:eastAsia="en-US"/>
              </w:rPr>
            </w:pPr>
          </w:p>
          <w:p w:rsidR="009435CF" w:rsidRDefault="009435CF" w:rsidP="009435CF">
            <w:pPr>
              <w:numPr>
                <w:ins w:id="1246" w:author="SAS" w:date="2010-12-01T06:21:00Z"/>
              </w:numPr>
              <w:jc w:val="center"/>
              <w:rPr>
                <w:ins w:id="1247" w:author="SAS" w:date="2010-12-01T06:21:00Z"/>
                <w:rFonts w:ascii="Garamond" w:hAnsi="Garamond" w:cs="Helvetica"/>
                <w:sz w:val="20"/>
                <w:szCs w:val="32"/>
                <w:lang w:eastAsia="en-US"/>
              </w:rPr>
            </w:pPr>
          </w:p>
          <w:p w:rsidR="009435CF" w:rsidRDefault="009435CF" w:rsidP="009435CF">
            <w:pPr>
              <w:numPr>
                <w:ins w:id="1248" w:author="SAS" w:date="2010-12-01T06:21:00Z"/>
              </w:numPr>
              <w:jc w:val="center"/>
              <w:rPr>
                <w:ins w:id="1249" w:author="SAS" w:date="2010-12-01T06:21:00Z"/>
                <w:rFonts w:ascii="Garamond" w:hAnsi="Garamond" w:cs="Helvetica"/>
                <w:sz w:val="20"/>
                <w:szCs w:val="32"/>
                <w:lang w:eastAsia="en-US"/>
              </w:rPr>
            </w:pPr>
          </w:p>
          <w:p w:rsidR="009435CF" w:rsidRDefault="009435CF" w:rsidP="009435CF">
            <w:pPr>
              <w:numPr>
                <w:ins w:id="1250" w:author="SAS" w:date="2010-12-01T06:21:00Z"/>
              </w:numPr>
              <w:jc w:val="center"/>
              <w:rPr>
                <w:ins w:id="1251" w:author="SAS" w:date="2010-12-01T06:21:00Z"/>
                <w:rFonts w:ascii="Garamond" w:hAnsi="Garamond" w:cs="Helvetica"/>
                <w:sz w:val="20"/>
                <w:szCs w:val="32"/>
                <w:lang w:eastAsia="en-US"/>
              </w:rPr>
            </w:pPr>
          </w:p>
          <w:p w:rsidR="009435CF" w:rsidRDefault="009435CF" w:rsidP="009435CF">
            <w:pPr>
              <w:numPr>
                <w:ins w:id="1252" w:author="SAS" w:date="2010-12-01T06:21:00Z"/>
              </w:numPr>
              <w:jc w:val="center"/>
              <w:rPr>
                <w:ins w:id="1253" w:author="SAS" w:date="2010-12-01T06:21:00Z"/>
                <w:rFonts w:ascii="Garamond" w:hAnsi="Garamond" w:cs="Helvetica"/>
                <w:sz w:val="20"/>
                <w:szCs w:val="32"/>
                <w:lang w:eastAsia="en-US"/>
              </w:rPr>
            </w:pPr>
          </w:p>
          <w:p w:rsidR="009435CF" w:rsidRDefault="009435CF" w:rsidP="009435CF">
            <w:pPr>
              <w:numPr>
                <w:ins w:id="1254" w:author="SAS" w:date="2010-12-01T06:21:00Z"/>
              </w:numPr>
              <w:jc w:val="center"/>
              <w:rPr>
                <w:ins w:id="1255" w:author="SAS" w:date="2010-12-01T06:21:00Z"/>
                <w:rFonts w:ascii="Garamond" w:hAnsi="Garamond" w:cs="Helvetica"/>
                <w:sz w:val="20"/>
                <w:szCs w:val="32"/>
                <w:lang w:eastAsia="en-US"/>
              </w:rPr>
            </w:pPr>
          </w:p>
          <w:p w:rsidR="009435CF" w:rsidRDefault="009435CF" w:rsidP="009435CF">
            <w:pPr>
              <w:numPr>
                <w:ins w:id="1256" w:author="SAS" w:date="2010-12-01T06:21:00Z"/>
              </w:numPr>
              <w:jc w:val="center"/>
              <w:rPr>
                <w:ins w:id="1257" w:author="SAS" w:date="2010-12-01T06:21:00Z"/>
                <w:rFonts w:ascii="Garamond" w:hAnsi="Garamond" w:cs="Helvetica"/>
                <w:sz w:val="20"/>
                <w:szCs w:val="32"/>
                <w:lang w:eastAsia="en-US"/>
              </w:rPr>
            </w:pPr>
            <w:ins w:id="1258" w:author="SAS" w:date="2010-12-01T06:21:00Z">
              <w:r>
                <w:rPr>
                  <w:rFonts w:ascii="Garamond" w:hAnsi="Garamond" w:cs="Helvetica"/>
                  <w:sz w:val="20"/>
                  <w:szCs w:val="32"/>
                  <w:lang w:eastAsia="en-US"/>
                </w:rPr>
                <w:t>Power, Authority, &amp; Governments</w:t>
              </w:r>
            </w:ins>
          </w:p>
          <w:p w:rsidR="009435CF" w:rsidRDefault="009435CF" w:rsidP="009435CF">
            <w:pPr>
              <w:numPr>
                <w:ins w:id="1259" w:author="SAS" w:date="2010-12-01T06:21:00Z"/>
              </w:numPr>
              <w:jc w:val="center"/>
              <w:rPr>
                <w:ins w:id="1260" w:author="SAS" w:date="2010-12-01T06:21:00Z"/>
                <w:rFonts w:ascii="Garamond" w:hAnsi="Garamond" w:cs="Helvetica"/>
                <w:sz w:val="20"/>
                <w:szCs w:val="32"/>
                <w:lang w:eastAsia="en-US"/>
              </w:rPr>
            </w:pPr>
          </w:p>
          <w:p w:rsidR="009435CF" w:rsidRPr="00E47942" w:rsidRDefault="009435CF" w:rsidP="009435CF">
            <w:pPr>
              <w:numPr>
                <w:ins w:id="1261" w:author="SAS" w:date="2010-12-01T06:21:00Z"/>
              </w:numPr>
              <w:jc w:val="center"/>
              <w:rPr>
                <w:ins w:id="1262" w:author="SAS" w:date="2010-12-01T06:21:00Z"/>
                <w:rFonts w:ascii="Garamond" w:hAnsi="Garamond" w:cs="Helvetica"/>
                <w:sz w:val="20"/>
                <w:szCs w:val="32"/>
                <w:lang w:eastAsia="en-US"/>
              </w:rPr>
            </w:pPr>
          </w:p>
        </w:tc>
        <w:tc>
          <w:tcPr>
            <w:tcW w:w="4502" w:type="dxa"/>
            <w:tcPrChange w:id="1263" w:author="SAS" w:date="2010-12-01T07:35:00Z">
              <w:tcPr>
                <w:tcW w:w="4502" w:type="dxa"/>
              </w:tcPr>
            </w:tcPrChange>
          </w:tcPr>
          <w:p w:rsidR="009435CF" w:rsidRPr="00340454" w:rsidRDefault="009435CF" w:rsidP="009435CF">
            <w:pPr>
              <w:numPr>
                <w:ilvl w:val="0"/>
                <w:numId w:val="7"/>
                <w:ins w:id="1264" w:author="SAS" w:date="2010-12-01T06:21:00Z"/>
              </w:numPr>
              <w:ind w:left="360"/>
              <w:rPr>
                <w:ins w:id="1265" w:author="SAS" w:date="2010-12-01T06:21:00Z"/>
                <w:rFonts w:ascii="Garamond" w:hAnsi="Garamond"/>
                <w:sz w:val="20"/>
              </w:rPr>
            </w:pPr>
            <w:ins w:id="1266" w:author="SAS" w:date="2010-12-01T06:21:00Z">
              <w:r w:rsidRPr="00340454">
                <w:rPr>
                  <w:rFonts w:ascii="Garamond" w:hAnsi="Garamond"/>
                  <w:sz w:val="20"/>
                </w:rPr>
                <w:t>Institutions provide order and influence individuals and groups</w:t>
              </w:r>
              <w:proofErr w:type="gramStart"/>
              <w:r w:rsidRPr="00340454">
                <w:rPr>
                  <w:rFonts w:ascii="Garamond" w:hAnsi="Garamond"/>
                  <w:sz w:val="20"/>
                </w:rPr>
                <w:t>. </w:t>
              </w:r>
              <w:proofErr w:type="gramEnd"/>
            </w:ins>
          </w:p>
          <w:p w:rsidR="009435CF" w:rsidRPr="00340454" w:rsidRDefault="009435CF" w:rsidP="009435CF">
            <w:pPr>
              <w:numPr>
                <w:ilvl w:val="0"/>
                <w:numId w:val="7"/>
                <w:ins w:id="1267" w:author="SAS" w:date="2010-12-01T06:21:00Z"/>
              </w:numPr>
              <w:ind w:left="360"/>
              <w:rPr>
                <w:ins w:id="1268" w:author="SAS" w:date="2010-12-01T06:21:00Z"/>
                <w:rFonts w:ascii="Garamond" w:hAnsi="Garamond"/>
                <w:sz w:val="20"/>
              </w:rPr>
            </w:pPr>
            <w:ins w:id="1269" w:author="SAS" w:date="2010-12-01T06:21:00Z">
              <w:r w:rsidRPr="00340454">
                <w:rPr>
                  <w:rFonts w:ascii="Garamond" w:hAnsi="Garamond"/>
                  <w:sz w:val="20"/>
                </w:rPr>
                <w:t>There are often conflicting goals, values, and principles between institutions</w:t>
              </w:r>
              <w:proofErr w:type="gramStart"/>
              <w:r w:rsidRPr="00340454">
                <w:rPr>
                  <w:rFonts w:ascii="Garamond" w:hAnsi="Garamond"/>
                  <w:sz w:val="20"/>
                </w:rPr>
                <w:t>. </w:t>
              </w:r>
              <w:proofErr w:type="gramEnd"/>
            </w:ins>
          </w:p>
          <w:p w:rsidR="009435CF" w:rsidRPr="00340454" w:rsidRDefault="009435CF" w:rsidP="009435CF">
            <w:pPr>
              <w:numPr>
                <w:ilvl w:val="0"/>
                <w:numId w:val="7"/>
                <w:ins w:id="1270" w:author="SAS" w:date="2010-12-01T06:21:00Z"/>
              </w:numPr>
              <w:ind w:left="360"/>
              <w:rPr>
                <w:ins w:id="1271" w:author="SAS" w:date="2010-12-01T06:21:00Z"/>
                <w:rFonts w:ascii="Garamond" w:hAnsi="Garamond"/>
                <w:sz w:val="20"/>
              </w:rPr>
            </w:pPr>
            <w:ins w:id="1272" w:author="SAS" w:date="2010-12-01T06:21:00Z">
              <w:r w:rsidRPr="00340454">
                <w:rPr>
                  <w:rFonts w:ascii="Garamond" w:hAnsi="Garamond"/>
                  <w:sz w:val="20"/>
                </w:rPr>
                <w:t>Institutions are created to provide for changing needs</w:t>
              </w:r>
              <w:proofErr w:type="gramStart"/>
              <w:r w:rsidRPr="00340454">
                <w:rPr>
                  <w:rFonts w:ascii="Garamond" w:hAnsi="Garamond"/>
                  <w:sz w:val="20"/>
                </w:rPr>
                <w:t>. </w:t>
              </w:r>
              <w:proofErr w:type="gramEnd"/>
            </w:ins>
          </w:p>
          <w:p w:rsidR="009435CF" w:rsidRDefault="009435CF" w:rsidP="009435CF">
            <w:pPr>
              <w:numPr>
                <w:ilvl w:val="0"/>
                <w:numId w:val="7"/>
                <w:ins w:id="1273" w:author="SAS" w:date="2010-12-01T06:21:00Z"/>
              </w:numPr>
              <w:pBdr>
                <w:bottom w:val="single" w:sz="6" w:space="1" w:color="auto"/>
              </w:pBdr>
              <w:ind w:left="360"/>
              <w:rPr>
                <w:ins w:id="1274" w:author="SAS" w:date="2010-12-01T06:21:00Z"/>
                <w:rFonts w:ascii="Garamond" w:hAnsi="Garamond"/>
                <w:sz w:val="20"/>
              </w:rPr>
            </w:pPr>
            <w:ins w:id="1275" w:author="SAS" w:date="2010-12-01T06:21:00Z">
              <w:r w:rsidRPr="00340454">
                <w:rPr>
                  <w:rFonts w:ascii="Garamond" w:hAnsi="Garamond"/>
                  <w:sz w:val="20"/>
                </w:rPr>
                <w:t>People organize around common needs and interests     </w:t>
              </w:r>
            </w:ins>
          </w:p>
          <w:p w:rsidR="009435CF" w:rsidRDefault="009435CF" w:rsidP="009435CF">
            <w:pPr>
              <w:numPr>
                <w:ins w:id="1276" w:author="SAS" w:date="2010-12-01T06:21:00Z"/>
              </w:numPr>
              <w:rPr>
                <w:ins w:id="1277" w:author="SAS" w:date="2010-12-01T06:21:00Z"/>
                <w:rFonts w:ascii="Garamond" w:hAnsi="Garamond"/>
                <w:sz w:val="20"/>
              </w:rPr>
            </w:pPr>
          </w:p>
          <w:p w:rsidR="009435CF" w:rsidRPr="00340454" w:rsidRDefault="009435CF" w:rsidP="009435CF">
            <w:pPr>
              <w:numPr>
                <w:ilvl w:val="0"/>
                <w:numId w:val="7"/>
                <w:ins w:id="1278" w:author="SAS" w:date="2010-12-01T06:21:00Z"/>
              </w:numPr>
              <w:ind w:left="360"/>
              <w:rPr>
                <w:ins w:id="1279" w:author="SAS" w:date="2010-12-01T06:21:00Z"/>
                <w:rFonts w:ascii="Garamond" w:hAnsi="Garamond"/>
                <w:sz w:val="20"/>
              </w:rPr>
            </w:pPr>
            <w:ins w:id="1280" w:author="SAS" w:date="2010-12-01T06:21:00Z">
              <w:r w:rsidRPr="00340454">
                <w:rPr>
                  <w:rFonts w:ascii="Garamond" w:hAnsi="Garamond"/>
                  <w:sz w:val="20"/>
                </w:rPr>
                <w:t>Governments are used to resolve conflict</w:t>
              </w:r>
              <w:proofErr w:type="gramStart"/>
              <w:r w:rsidRPr="00340454">
                <w:rPr>
                  <w:rFonts w:ascii="Garamond" w:hAnsi="Garamond"/>
                  <w:sz w:val="20"/>
                </w:rPr>
                <w:t>. </w:t>
              </w:r>
              <w:proofErr w:type="gramEnd"/>
            </w:ins>
          </w:p>
          <w:p w:rsidR="009435CF" w:rsidRPr="00340454" w:rsidRDefault="009435CF" w:rsidP="009435CF">
            <w:pPr>
              <w:numPr>
                <w:ilvl w:val="0"/>
                <w:numId w:val="7"/>
                <w:ins w:id="1281" w:author="SAS" w:date="2010-12-01T06:21:00Z"/>
              </w:numPr>
              <w:ind w:left="360"/>
              <w:rPr>
                <w:ins w:id="1282" w:author="SAS" w:date="2010-12-01T06:21:00Z"/>
                <w:rFonts w:ascii="Garamond" w:hAnsi="Garamond"/>
                <w:sz w:val="20"/>
              </w:rPr>
            </w:pPr>
            <w:ins w:id="1283" w:author="SAS" w:date="2010-12-01T06:21:00Z">
              <w:r w:rsidRPr="00340454">
                <w:rPr>
                  <w:rFonts w:ascii="Garamond" w:hAnsi="Garamond"/>
                  <w:sz w:val="20"/>
                </w:rPr>
                <w:t>There is a relationship between rights and responsibilities </w:t>
              </w:r>
            </w:ins>
          </w:p>
          <w:p w:rsidR="009435CF" w:rsidRPr="00340454" w:rsidRDefault="009435CF" w:rsidP="009435CF">
            <w:pPr>
              <w:numPr>
                <w:ilvl w:val="0"/>
                <w:numId w:val="7"/>
                <w:ins w:id="1284" w:author="SAS" w:date="2010-12-01T06:21:00Z"/>
              </w:numPr>
              <w:ind w:left="360"/>
              <w:rPr>
                <w:ins w:id="1285" w:author="SAS" w:date="2010-12-01T06:21:00Z"/>
                <w:rFonts w:ascii="Garamond" w:hAnsi="Garamond"/>
                <w:sz w:val="20"/>
              </w:rPr>
            </w:pPr>
            <w:ins w:id="1286" w:author="SAS" w:date="2010-12-01T06:21:00Z">
              <w:r w:rsidRPr="00340454">
                <w:rPr>
                  <w:rFonts w:ascii="Garamond" w:hAnsi="Garamond"/>
                  <w:sz w:val="20"/>
                </w:rPr>
                <w:t>The human need for order leads to the evolution of authority and government</w:t>
              </w:r>
              <w:proofErr w:type="gramStart"/>
              <w:r w:rsidRPr="00340454">
                <w:rPr>
                  <w:rFonts w:ascii="Garamond" w:hAnsi="Garamond"/>
                  <w:sz w:val="20"/>
                </w:rPr>
                <w:t>. </w:t>
              </w:r>
              <w:proofErr w:type="gramEnd"/>
              <w:r w:rsidRPr="00340454">
                <w:rPr>
                  <w:rFonts w:ascii="Garamond" w:hAnsi="Garamond"/>
                  <w:sz w:val="20"/>
                </w:rPr>
                <w:t>        </w:t>
              </w:r>
            </w:ins>
          </w:p>
          <w:p w:rsidR="009435CF" w:rsidRPr="00340454" w:rsidRDefault="009435CF" w:rsidP="009435CF">
            <w:pPr>
              <w:numPr>
                <w:ins w:id="1287" w:author="SAS" w:date="2010-12-01T06:21:00Z"/>
              </w:numPr>
              <w:ind w:left="360"/>
              <w:rPr>
                <w:ins w:id="1288" w:author="SAS" w:date="2010-12-01T06:21:00Z"/>
                <w:rFonts w:ascii="Garamond" w:hAnsi="Garamond"/>
                <w:sz w:val="20"/>
              </w:rPr>
            </w:pPr>
            <w:ins w:id="1289" w:author="SAS" w:date="2010-12-01T06:21:00Z">
              <w:r w:rsidRPr="00340454">
                <w:rPr>
                  <w:rFonts w:ascii="Garamond" w:hAnsi="Garamond"/>
                  <w:sz w:val="20"/>
                </w:rPr>
                <w:t>    </w:t>
              </w:r>
            </w:ins>
          </w:p>
          <w:p w:rsidR="009435CF" w:rsidRPr="00E47942" w:rsidRDefault="009435CF" w:rsidP="009435CF">
            <w:pPr>
              <w:numPr>
                <w:ins w:id="1290" w:author="SAS" w:date="2010-12-01T06:21:00Z"/>
              </w:numPr>
              <w:rPr>
                <w:ins w:id="1291" w:author="SAS" w:date="2010-12-01T06:21:00Z"/>
                <w:rFonts w:ascii="Garamond" w:hAnsi="Garamond" w:cs="Helvetica"/>
                <w:sz w:val="20"/>
                <w:szCs w:val="32"/>
                <w:lang w:eastAsia="en-US"/>
              </w:rPr>
            </w:pPr>
          </w:p>
        </w:tc>
        <w:tc>
          <w:tcPr>
            <w:tcW w:w="2502" w:type="dxa"/>
            <w:tcPrChange w:id="1292" w:author="SAS" w:date="2010-12-01T07:35:00Z">
              <w:tcPr>
                <w:tcW w:w="2502" w:type="dxa"/>
              </w:tcPr>
            </w:tcPrChange>
          </w:tcPr>
          <w:p w:rsidR="009435CF" w:rsidRPr="00E47942" w:rsidRDefault="009435CF" w:rsidP="009435CF">
            <w:pPr>
              <w:numPr>
                <w:ins w:id="1293" w:author="SAS" w:date="2010-12-01T06:21:00Z"/>
              </w:numPr>
              <w:jc w:val="center"/>
              <w:rPr>
                <w:ins w:id="1294" w:author="SAS" w:date="2010-12-01T06:21:00Z"/>
                <w:rFonts w:ascii="Garamond" w:hAnsi="Garamond" w:cs="Helvetica"/>
                <w:sz w:val="20"/>
                <w:szCs w:val="32"/>
                <w:lang w:eastAsia="en-US"/>
              </w:rPr>
            </w:pPr>
            <w:ins w:id="1295" w:author="SAS" w:date="2010-12-01T06:21:00Z">
              <w:r>
                <w:rPr>
                  <w:rFonts w:ascii="Garamond" w:hAnsi="Garamond" w:cs="Helvetica"/>
                  <w:b/>
                  <w:sz w:val="20"/>
                  <w:szCs w:val="32"/>
                  <w:lang w:eastAsia="en-US"/>
                </w:rPr>
                <w:t>Our Cool School</w:t>
              </w:r>
            </w:ins>
          </w:p>
        </w:tc>
        <w:tc>
          <w:tcPr>
            <w:tcW w:w="2502" w:type="dxa"/>
            <w:tcPrChange w:id="1296" w:author="SAS" w:date="2010-12-01T07:35:00Z">
              <w:tcPr>
                <w:tcW w:w="2502" w:type="dxa"/>
              </w:tcPr>
            </w:tcPrChange>
          </w:tcPr>
          <w:p w:rsidR="009435CF" w:rsidRPr="00E47942" w:rsidRDefault="009435CF" w:rsidP="009435CF">
            <w:pPr>
              <w:numPr>
                <w:ins w:id="1297" w:author="SAS" w:date="2010-12-01T06:21:00Z"/>
              </w:numPr>
              <w:jc w:val="center"/>
              <w:rPr>
                <w:ins w:id="1298" w:author="SAS" w:date="2010-12-01T06:21:00Z"/>
                <w:rFonts w:ascii="Garamond" w:hAnsi="Garamond" w:cs="Helvetica"/>
                <w:sz w:val="20"/>
                <w:szCs w:val="32"/>
                <w:lang w:eastAsia="en-US"/>
              </w:rPr>
            </w:pPr>
            <w:ins w:id="1299" w:author="SAS" w:date="2010-12-01T06:21:00Z">
              <w:r w:rsidRPr="00B3373A">
                <w:rPr>
                  <w:rFonts w:ascii="Garamond" w:hAnsi="Garamond" w:cs="Helvetica"/>
                  <w:b/>
                  <w:sz w:val="20"/>
                  <w:szCs w:val="32"/>
                  <w:lang w:eastAsia="en-US"/>
                </w:rPr>
                <w:t>Community &amp; Decisions</w:t>
              </w:r>
            </w:ins>
          </w:p>
        </w:tc>
        <w:tc>
          <w:tcPr>
            <w:tcW w:w="2502" w:type="dxa"/>
            <w:tcPrChange w:id="1300" w:author="SAS" w:date="2010-12-01T07:35:00Z">
              <w:tcPr>
                <w:tcW w:w="2502" w:type="dxa"/>
              </w:tcPr>
            </w:tcPrChange>
          </w:tcPr>
          <w:p w:rsidR="009435CF" w:rsidRPr="00B3373A" w:rsidRDefault="009435CF" w:rsidP="009435CF">
            <w:pPr>
              <w:numPr>
                <w:ins w:id="1301" w:author="SAS" w:date="2010-12-01T06:21:00Z"/>
              </w:numPr>
              <w:jc w:val="center"/>
              <w:rPr>
                <w:ins w:id="1302" w:author="SAS" w:date="2010-12-01T06:21:00Z"/>
                <w:rFonts w:ascii="Garamond" w:hAnsi="Garamond" w:cs="Helvetica"/>
                <w:b/>
                <w:sz w:val="20"/>
                <w:szCs w:val="32"/>
                <w:lang w:eastAsia="en-US"/>
              </w:rPr>
            </w:pPr>
            <w:ins w:id="1303" w:author="SAS" w:date="2010-12-01T06:21:00Z">
              <w:r>
                <w:rPr>
                  <w:rFonts w:ascii="Garamond" w:hAnsi="Garamond" w:cs="Helvetica"/>
                  <w:b/>
                  <w:sz w:val="20"/>
                  <w:szCs w:val="32"/>
                  <w:lang w:eastAsia="en-US"/>
                </w:rPr>
                <w:t>Three Gorges Dam</w:t>
              </w:r>
            </w:ins>
          </w:p>
        </w:tc>
        <w:tc>
          <w:tcPr>
            <w:tcW w:w="2502" w:type="dxa"/>
            <w:tcPrChange w:id="1304" w:author="SAS" w:date="2010-12-01T07:35:00Z">
              <w:tcPr>
                <w:tcW w:w="2502" w:type="dxa"/>
              </w:tcPr>
            </w:tcPrChange>
          </w:tcPr>
          <w:p w:rsidR="009435CF" w:rsidRPr="00B3373A" w:rsidRDefault="009435CF" w:rsidP="009435CF">
            <w:pPr>
              <w:numPr>
                <w:ins w:id="1305" w:author="SAS" w:date="2010-12-01T06:21:00Z"/>
              </w:numPr>
              <w:rPr>
                <w:ins w:id="1306" w:author="SAS" w:date="2010-12-01T06:21:00Z"/>
                <w:rFonts w:ascii="Garamond" w:hAnsi="Garamond" w:cs="Helvetica"/>
                <w:b/>
                <w:sz w:val="20"/>
                <w:szCs w:val="32"/>
                <w:lang w:eastAsia="en-US"/>
              </w:rPr>
            </w:pPr>
            <w:ins w:id="1307" w:author="SAS" w:date="2010-12-01T06:21:00Z">
              <w:r>
                <w:rPr>
                  <w:rFonts w:ascii="Garamond" w:hAnsi="Garamond" w:cs="Helvetica"/>
                  <w:b/>
                  <w:sz w:val="20"/>
                  <w:szCs w:val="32"/>
                  <w:lang w:eastAsia="en-US"/>
                </w:rPr>
                <w:t>Civil War &amp; Migration</w:t>
              </w:r>
            </w:ins>
          </w:p>
        </w:tc>
        <w:tc>
          <w:tcPr>
            <w:tcW w:w="2658" w:type="dxa"/>
            <w:gridSpan w:val="2"/>
            <w:tcPrChange w:id="1308" w:author="SAS" w:date="2010-12-01T07:35:00Z">
              <w:tcPr>
                <w:tcW w:w="2502" w:type="dxa"/>
                <w:gridSpan w:val="2"/>
              </w:tcPr>
            </w:tcPrChange>
          </w:tcPr>
          <w:p w:rsidR="009435CF" w:rsidRDefault="009435CF" w:rsidP="009435CF">
            <w:pPr>
              <w:numPr>
                <w:ins w:id="1309" w:author="SAS" w:date="2010-12-01T06:21:00Z"/>
              </w:numPr>
              <w:rPr>
                <w:ins w:id="1310" w:author="SAS" w:date="2010-12-01T06:21:00Z"/>
                <w:rFonts w:ascii="Garamond" w:hAnsi="Garamond" w:cs="Helvetica"/>
                <w:b/>
                <w:sz w:val="20"/>
                <w:szCs w:val="32"/>
                <w:lang w:eastAsia="en-US"/>
              </w:rPr>
            </w:pPr>
            <w:ins w:id="1311" w:author="SAS" w:date="2010-12-01T06:21:00Z">
              <w:r>
                <w:rPr>
                  <w:rFonts w:ascii="Garamond" w:hAnsi="Garamond" w:cs="Helvetica"/>
                  <w:b/>
                  <w:sz w:val="20"/>
                  <w:szCs w:val="32"/>
                  <w:lang w:eastAsia="en-US"/>
                </w:rPr>
                <w:t xml:space="preserve">Archeology </w:t>
              </w:r>
              <w:proofErr w:type="gramStart"/>
              <w:r>
                <w:rPr>
                  <w:rFonts w:ascii="Garamond" w:hAnsi="Garamond" w:cs="Helvetica"/>
                  <w:b/>
                  <w:sz w:val="20"/>
                  <w:szCs w:val="32"/>
                  <w:lang w:eastAsia="en-US"/>
                </w:rPr>
                <w:t>-  Early</w:t>
              </w:r>
              <w:proofErr w:type="gramEnd"/>
              <w:r>
                <w:rPr>
                  <w:rFonts w:ascii="Garamond" w:hAnsi="Garamond" w:cs="Helvetica"/>
                  <w:b/>
                  <w:sz w:val="20"/>
                  <w:szCs w:val="32"/>
                  <w:lang w:eastAsia="en-US"/>
                </w:rPr>
                <w:t xml:space="preserve"> Man</w:t>
              </w:r>
            </w:ins>
          </w:p>
          <w:p w:rsidR="009435CF" w:rsidRDefault="009435CF" w:rsidP="009435CF">
            <w:pPr>
              <w:numPr>
                <w:ins w:id="1312" w:author="SAS" w:date="2010-12-01T06:21:00Z"/>
              </w:numPr>
              <w:rPr>
                <w:ins w:id="1313" w:author="SAS" w:date="2010-12-01T06:21:00Z"/>
                <w:rFonts w:ascii="Garamond" w:hAnsi="Garamond" w:cs="Helvetica"/>
                <w:b/>
                <w:sz w:val="20"/>
                <w:szCs w:val="32"/>
                <w:lang w:eastAsia="en-US"/>
              </w:rPr>
            </w:pPr>
          </w:p>
          <w:p w:rsidR="009435CF" w:rsidRPr="00CE0B4E" w:rsidRDefault="009435CF" w:rsidP="009435CF">
            <w:pPr>
              <w:numPr>
                <w:ins w:id="1314" w:author="SAS" w:date="2010-12-01T06:21:00Z"/>
              </w:numPr>
              <w:rPr>
                <w:ins w:id="1315" w:author="SAS" w:date="2010-12-01T06:21:00Z"/>
                <w:rFonts w:ascii="Garamond" w:hAnsi="Garamond" w:cs="Helvetica"/>
                <w:b/>
                <w:sz w:val="20"/>
                <w:szCs w:val="32"/>
                <w:lang w:eastAsia="en-US"/>
              </w:rPr>
            </w:pPr>
          </w:p>
        </w:tc>
      </w:tr>
      <w:tr w:rsidR="009435CF" w:rsidRPr="00E47942">
        <w:trPr>
          <w:ins w:id="1316" w:author="SAS" w:date="2010-12-01T06:21:00Z"/>
        </w:trPr>
        <w:tc>
          <w:tcPr>
            <w:tcW w:w="1908" w:type="dxa"/>
            <w:tcPrChange w:id="1317" w:author="SAS" w:date="2010-12-01T07:35:00Z">
              <w:tcPr>
                <w:tcW w:w="1763" w:type="dxa"/>
              </w:tcPr>
            </w:tcPrChange>
          </w:tcPr>
          <w:p w:rsidR="009435CF" w:rsidRPr="00E47942" w:rsidRDefault="009435CF" w:rsidP="009435CF">
            <w:pPr>
              <w:numPr>
                <w:ins w:id="1318" w:author="SAS" w:date="2010-12-01T06:21:00Z"/>
              </w:numPr>
              <w:rPr>
                <w:ins w:id="1319" w:author="SAS" w:date="2010-12-01T06:21:00Z"/>
                <w:rFonts w:ascii="Garamond" w:hAnsi="Garamond" w:cs="Helvetica"/>
                <w:b/>
                <w:sz w:val="18"/>
                <w:szCs w:val="32"/>
                <w:lang w:eastAsia="en-US"/>
              </w:rPr>
            </w:pPr>
            <w:ins w:id="1320" w:author="SAS" w:date="2010-12-01T06:21: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tc>
        <w:tc>
          <w:tcPr>
            <w:tcW w:w="1618" w:type="dxa"/>
            <w:tcPrChange w:id="1321" w:author="SAS" w:date="2010-12-01T07:35:00Z">
              <w:tcPr>
                <w:tcW w:w="1763" w:type="dxa"/>
              </w:tcPr>
            </w:tcPrChange>
          </w:tcPr>
          <w:p w:rsidR="009435CF" w:rsidRPr="00E47942" w:rsidRDefault="009435CF" w:rsidP="009435CF">
            <w:pPr>
              <w:numPr>
                <w:ins w:id="1322" w:author="SAS" w:date="2010-12-01T06:21:00Z"/>
              </w:numPr>
              <w:jc w:val="center"/>
              <w:rPr>
                <w:ins w:id="1323" w:author="SAS" w:date="2010-12-01T06:21:00Z"/>
                <w:rFonts w:ascii="Garamond" w:hAnsi="Garamond" w:cs="Helvetica"/>
                <w:sz w:val="20"/>
                <w:szCs w:val="32"/>
                <w:lang w:eastAsia="en-US"/>
              </w:rPr>
            </w:pPr>
            <w:ins w:id="1324" w:author="SAS" w:date="2010-12-01T06:21:00Z">
              <w:r>
                <w:rPr>
                  <w:rFonts w:ascii="Garamond" w:hAnsi="Garamond" w:cs="Helvetica"/>
                  <w:sz w:val="20"/>
                  <w:szCs w:val="32"/>
                  <w:lang w:eastAsia="en-US"/>
                </w:rPr>
                <w:t>People, Places &amp; Environments</w:t>
              </w:r>
            </w:ins>
          </w:p>
        </w:tc>
        <w:tc>
          <w:tcPr>
            <w:tcW w:w="4502" w:type="dxa"/>
            <w:tcPrChange w:id="1325" w:author="SAS" w:date="2010-12-01T07:35:00Z">
              <w:tcPr>
                <w:tcW w:w="4502" w:type="dxa"/>
              </w:tcPr>
            </w:tcPrChange>
          </w:tcPr>
          <w:p w:rsidR="009435CF" w:rsidRPr="00340454" w:rsidRDefault="009435CF" w:rsidP="009435CF">
            <w:pPr>
              <w:numPr>
                <w:ilvl w:val="0"/>
                <w:numId w:val="4"/>
                <w:ins w:id="1326" w:author="SAS" w:date="2010-12-01T06:21:00Z"/>
              </w:numPr>
              <w:ind w:left="360"/>
              <w:rPr>
                <w:ins w:id="1327" w:author="SAS" w:date="2010-12-01T06:21:00Z"/>
                <w:rFonts w:ascii="Garamond" w:hAnsi="Garamond"/>
                <w:b/>
                <w:i/>
                <w:sz w:val="20"/>
              </w:rPr>
            </w:pPr>
            <w:ins w:id="1328" w:author="SAS" w:date="2010-12-01T06:21:00Z">
              <w:r w:rsidRPr="00340454">
                <w:rPr>
                  <w:rFonts w:ascii="Garamond" w:hAnsi="Garamond"/>
                  <w:b/>
                  <w:i/>
                  <w:sz w:val="20"/>
                </w:rPr>
                <w:t>Places have both human and physical characteristics</w:t>
              </w:r>
            </w:ins>
          </w:p>
          <w:p w:rsidR="009435CF" w:rsidRPr="00340454" w:rsidRDefault="009435CF" w:rsidP="009435CF">
            <w:pPr>
              <w:numPr>
                <w:ilvl w:val="0"/>
                <w:numId w:val="4"/>
                <w:ins w:id="1329" w:author="SAS" w:date="2010-12-01T06:21:00Z"/>
              </w:numPr>
              <w:ind w:left="360"/>
              <w:rPr>
                <w:ins w:id="1330" w:author="SAS" w:date="2010-12-01T06:21:00Z"/>
                <w:rFonts w:ascii="Garamond" w:hAnsi="Garamond"/>
                <w:sz w:val="20"/>
              </w:rPr>
            </w:pPr>
            <w:ins w:id="1331" w:author="SAS" w:date="2010-12-01T06:21:00Z">
              <w:r w:rsidRPr="00340454">
                <w:rPr>
                  <w:rFonts w:ascii="Garamond" w:hAnsi="Garamond"/>
                  <w:sz w:val="20"/>
                </w:rPr>
                <w:t>People are affected by where they are in the world.</w:t>
              </w:r>
            </w:ins>
          </w:p>
          <w:p w:rsidR="009435CF" w:rsidRPr="00340454" w:rsidRDefault="009435CF" w:rsidP="009435CF">
            <w:pPr>
              <w:numPr>
                <w:ilvl w:val="0"/>
                <w:numId w:val="4"/>
                <w:ins w:id="1332" w:author="SAS" w:date="2010-12-01T06:21:00Z"/>
              </w:numPr>
              <w:ind w:left="360"/>
              <w:rPr>
                <w:ins w:id="1333" w:author="SAS" w:date="2010-12-01T06:21:00Z"/>
                <w:rFonts w:ascii="Garamond" w:hAnsi="Garamond"/>
                <w:sz w:val="20"/>
              </w:rPr>
            </w:pPr>
            <w:ins w:id="1334" w:author="SAS" w:date="2010-12-01T06:21:00Z">
              <w:r w:rsidRPr="00340454">
                <w:rPr>
                  <w:rFonts w:ascii="Garamond" w:hAnsi="Garamond"/>
                  <w:sz w:val="20"/>
                </w:rPr>
                <w:t>Resources have limitations.</w:t>
              </w:r>
            </w:ins>
          </w:p>
          <w:p w:rsidR="009435CF" w:rsidRPr="00340454" w:rsidRDefault="009435CF" w:rsidP="009435CF">
            <w:pPr>
              <w:numPr>
                <w:ilvl w:val="0"/>
                <w:numId w:val="4"/>
                <w:ins w:id="1335" w:author="SAS" w:date="2010-12-01T06:21:00Z"/>
              </w:numPr>
              <w:ind w:left="360"/>
              <w:rPr>
                <w:ins w:id="1336" w:author="SAS" w:date="2010-12-01T06:21:00Z"/>
                <w:rFonts w:ascii="Garamond" w:hAnsi="Garamond"/>
                <w:sz w:val="20"/>
              </w:rPr>
            </w:pPr>
            <w:ins w:id="1337" w:author="SAS" w:date="2010-12-01T06:21:00Z">
              <w:r w:rsidRPr="00340454">
                <w:rPr>
                  <w:rFonts w:ascii="Garamond" w:hAnsi="Garamond"/>
                  <w:sz w:val="20"/>
                </w:rPr>
                <w:t>There is a direct relationship between people and their environments</w:t>
              </w:r>
            </w:ins>
          </w:p>
          <w:p w:rsidR="009435CF" w:rsidRPr="00E47942" w:rsidRDefault="009435CF" w:rsidP="009435CF">
            <w:pPr>
              <w:numPr>
                <w:ins w:id="1338" w:author="SAS" w:date="2010-12-01T06:21:00Z"/>
              </w:numPr>
              <w:rPr>
                <w:ins w:id="1339" w:author="SAS" w:date="2010-12-01T06:21:00Z"/>
                <w:rFonts w:ascii="Garamond" w:hAnsi="Garamond" w:cs="Helvetica"/>
                <w:sz w:val="20"/>
                <w:szCs w:val="32"/>
                <w:lang w:eastAsia="en-US"/>
              </w:rPr>
            </w:pPr>
          </w:p>
        </w:tc>
        <w:tc>
          <w:tcPr>
            <w:tcW w:w="2502" w:type="dxa"/>
            <w:tcPrChange w:id="1340" w:author="SAS" w:date="2010-12-01T07:35:00Z">
              <w:tcPr>
                <w:tcW w:w="2502" w:type="dxa"/>
              </w:tcPr>
            </w:tcPrChange>
          </w:tcPr>
          <w:p w:rsidR="009435CF" w:rsidRPr="00E47942" w:rsidRDefault="009435CF" w:rsidP="009435CF">
            <w:pPr>
              <w:numPr>
                <w:ins w:id="1341" w:author="SAS" w:date="2010-12-01T06:21:00Z"/>
              </w:numPr>
              <w:jc w:val="center"/>
              <w:rPr>
                <w:ins w:id="1342" w:author="SAS" w:date="2010-12-01T06:21:00Z"/>
                <w:rFonts w:ascii="Garamond" w:hAnsi="Garamond" w:cs="Helvetica"/>
                <w:sz w:val="20"/>
                <w:szCs w:val="32"/>
                <w:lang w:eastAsia="en-US"/>
              </w:rPr>
            </w:pPr>
            <w:ins w:id="1343" w:author="SAS" w:date="2010-12-01T06:21:00Z">
              <w:r w:rsidRPr="0052411B">
                <w:rPr>
                  <w:rFonts w:ascii="Garamond" w:hAnsi="Garamond" w:cs="Helvetica"/>
                  <w:b/>
                  <w:sz w:val="20"/>
                  <w:szCs w:val="32"/>
                  <w:lang w:eastAsia="en-US"/>
                </w:rPr>
                <w:t>China Grow</w:t>
              </w:r>
              <w:r>
                <w:rPr>
                  <w:rFonts w:ascii="Garamond" w:hAnsi="Garamond" w:cs="Helvetica"/>
                  <w:b/>
                  <w:sz w:val="20"/>
                  <w:szCs w:val="32"/>
                  <w:lang w:eastAsia="en-US"/>
                </w:rPr>
                <w:t xml:space="preserve"> (</w:t>
              </w:r>
              <w:r w:rsidRPr="0052411B">
                <w:rPr>
                  <w:rFonts w:ascii="Garamond" w:hAnsi="Garamond" w:cs="Helvetica"/>
                  <w:sz w:val="20"/>
                  <w:szCs w:val="32"/>
                  <w:lang w:eastAsia="en-US"/>
                </w:rPr>
                <w:t>Continents &amp; Oceans</w:t>
              </w:r>
              <w:r>
                <w:rPr>
                  <w:rFonts w:ascii="Garamond" w:hAnsi="Garamond" w:cs="Helvetica"/>
                  <w:b/>
                  <w:sz w:val="20"/>
                  <w:szCs w:val="32"/>
                  <w:lang w:eastAsia="en-US"/>
                </w:rPr>
                <w:t>)</w:t>
              </w:r>
            </w:ins>
          </w:p>
        </w:tc>
        <w:tc>
          <w:tcPr>
            <w:tcW w:w="2502" w:type="dxa"/>
            <w:tcPrChange w:id="1344" w:author="SAS" w:date="2010-12-01T07:35:00Z">
              <w:tcPr>
                <w:tcW w:w="2502" w:type="dxa"/>
              </w:tcPr>
            </w:tcPrChange>
          </w:tcPr>
          <w:p w:rsidR="009435CF" w:rsidRPr="00E47942" w:rsidRDefault="009435CF" w:rsidP="009435CF">
            <w:pPr>
              <w:numPr>
                <w:ins w:id="1345" w:author="SAS" w:date="2010-12-01T06:21:00Z"/>
              </w:numPr>
              <w:jc w:val="center"/>
              <w:rPr>
                <w:ins w:id="1346" w:author="SAS" w:date="2010-12-01T06:21:00Z"/>
                <w:rFonts w:ascii="Garamond" w:hAnsi="Garamond" w:cs="Helvetica"/>
                <w:sz w:val="20"/>
                <w:szCs w:val="32"/>
                <w:lang w:eastAsia="en-US"/>
              </w:rPr>
            </w:pPr>
          </w:p>
        </w:tc>
        <w:tc>
          <w:tcPr>
            <w:tcW w:w="2502" w:type="dxa"/>
            <w:tcPrChange w:id="1347" w:author="SAS" w:date="2010-12-01T07:35:00Z">
              <w:tcPr>
                <w:tcW w:w="2502" w:type="dxa"/>
              </w:tcPr>
            </w:tcPrChange>
          </w:tcPr>
          <w:p w:rsidR="009435CF" w:rsidRPr="00B3373A" w:rsidRDefault="009435CF" w:rsidP="009435CF">
            <w:pPr>
              <w:numPr>
                <w:ins w:id="1348" w:author="SAS" w:date="2010-12-01T06:21:00Z"/>
              </w:numPr>
              <w:jc w:val="center"/>
              <w:rPr>
                <w:ins w:id="1349" w:author="SAS" w:date="2010-12-01T06:21:00Z"/>
                <w:rFonts w:ascii="Garamond" w:hAnsi="Garamond" w:cs="Helvetica"/>
                <w:b/>
                <w:sz w:val="20"/>
                <w:szCs w:val="32"/>
                <w:lang w:eastAsia="en-US"/>
              </w:rPr>
            </w:pPr>
            <w:ins w:id="1350" w:author="SAS" w:date="2010-12-01T06:21:00Z">
              <w:r>
                <w:rPr>
                  <w:rFonts w:ascii="Garamond" w:hAnsi="Garamond" w:cs="Helvetica"/>
                  <w:b/>
                  <w:sz w:val="20"/>
                  <w:szCs w:val="32"/>
                  <w:lang w:eastAsia="en-US"/>
                </w:rPr>
                <w:t>SE Asia/Longitude &amp; Continents</w:t>
              </w:r>
            </w:ins>
          </w:p>
        </w:tc>
        <w:tc>
          <w:tcPr>
            <w:tcW w:w="2502" w:type="dxa"/>
            <w:tcPrChange w:id="1351" w:author="SAS" w:date="2010-12-01T07:35:00Z">
              <w:tcPr>
                <w:tcW w:w="2502" w:type="dxa"/>
              </w:tcPr>
            </w:tcPrChange>
          </w:tcPr>
          <w:p w:rsidR="009435CF" w:rsidRPr="00CE0B4E" w:rsidRDefault="009435CF" w:rsidP="009435CF">
            <w:pPr>
              <w:numPr>
                <w:ins w:id="1352" w:author="SAS" w:date="2010-12-01T06:21:00Z"/>
              </w:numPr>
              <w:jc w:val="center"/>
              <w:rPr>
                <w:ins w:id="1353" w:author="SAS" w:date="2010-12-01T06:21:00Z"/>
                <w:rFonts w:ascii="Garamond" w:hAnsi="Garamond" w:cs="Helvetica"/>
                <w:b/>
                <w:sz w:val="20"/>
                <w:szCs w:val="32"/>
                <w:lang w:eastAsia="en-US"/>
              </w:rPr>
            </w:pPr>
            <w:ins w:id="1354" w:author="SAS" w:date="2010-12-01T06:21:00Z">
              <w:r>
                <w:rPr>
                  <w:rFonts w:ascii="Garamond" w:hAnsi="Garamond" w:cs="Helvetica"/>
                  <w:b/>
                  <w:sz w:val="20"/>
                  <w:szCs w:val="32"/>
                  <w:lang w:eastAsia="en-US"/>
                </w:rPr>
                <w:t>Immigration/Civil War</w:t>
              </w:r>
            </w:ins>
          </w:p>
        </w:tc>
        <w:tc>
          <w:tcPr>
            <w:tcW w:w="2658" w:type="dxa"/>
            <w:gridSpan w:val="2"/>
            <w:tcPrChange w:id="1355" w:author="SAS" w:date="2010-12-01T07:35:00Z">
              <w:tcPr>
                <w:tcW w:w="2502" w:type="dxa"/>
                <w:gridSpan w:val="2"/>
              </w:tcPr>
            </w:tcPrChange>
          </w:tcPr>
          <w:p w:rsidR="009435CF" w:rsidRPr="00CE0B4E" w:rsidRDefault="009435CF" w:rsidP="009435CF">
            <w:pPr>
              <w:numPr>
                <w:ins w:id="1356" w:author="SAS" w:date="2010-12-01T06:21:00Z"/>
              </w:numPr>
              <w:jc w:val="center"/>
              <w:rPr>
                <w:ins w:id="1357" w:author="SAS" w:date="2010-12-01T06:21:00Z"/>
                <w:rFonts w:ascii="Garamond" w:hAnsi="Garamond" w:cs="Helvetica"/>
                <w:b/>
                <w:sz w:val="20"/>
                <w:szCs w:val="32"/>
                <w:lang w:eastAsia="en-US"/>
              </w:rPr>
            </w:pPr>
            <w:ins w:id="1358" w:author="SAS" w:date="2010-12-01T06:21:00Z">
              <w:r>
                <w:rPr>
                  <w:rFonts w:ascii="Garamond" w:hAnsi="Garamond" w:cs="Helvetica"/>
                  <w:b/>
                  <w:sz w:val="20"/>
                  <w:szCs w:val="32"/>
                  <w:lang w:eastAsia="en-US"/>
                </w:rPr>
                <w:t>Mesopotamia/</w:t>
              </w:r>
              <w:proofErr w:type="spellStart"/>
              <w:r>
                <w:rPr>
                  <w:rFonts w:ascii="Garamond" w:hAnsi="Garamond" w:cs="Helvetica"/>
                  <w:b/>
                  <w:sz w:val="20"/>
                  <w:szCs w:val="32"/>
                  <w:lang w:eastAsia="en-US"/>
                </w:rPr>
                <w:t>MesoAmerica</w:t>
              </w:r>
              <w:proofErr w:type="spellEnd"/>
            </w:ins>
          </w:p>
        </w:tc>
      </w:tr>
      <w:tr w:rsidR="009435CF" w:rsidRPr="00E47942">
        <w:trPr>
          <w:ins w:id="1359" w:author="SAS" w:date="2010-12-01T06:21:00Z"/>
        </w:trPr>
        <w:tc>
          <w:tcPr>
            <w:tcW w:w="1908" w:type="dxa"/>
            <w:tcPrChange w:id="1360" w:author="SAS" w:date="2010-12-01T07:35:00Z">
              <w:tcPr>
                <w:tcW w:w="1763" w:type="dxa"/>
              </w:tcPr>
            </w:tcPrChange>
          </w:tcPr>
          <w:p w:rsidR="009435CF" w:rsidRPr="00E47942" w:rsidRDefault="009435CF" w:rsidP="009435CF">
            <w:pPr>
              <w:numPr>
                <w:ins w:id="1361" w:author="SAS" w:date="2010-12-01T06:21:00Z"/>
              </w:numPr>
              <w:rPr>
                <w:ins w:id="1362" w:author="SAS" w:date="2010-12-01T06:21:00Z"/>
                <w:rFonts w:ascii="Garamond" w:hAnsi="Garamond" w:cs="Helvetica"/>
                <w:sz w:val="20"/>
                <w:szCs w:val="32"/>
                <w:lang w:eastAsia="en-US"/>
              </w:rPr>
            </w:pPr>
            <w:ins w:id="1363" w:author="SAS" w:date="2010-12-01T06:21: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tc>
        <w:tc>
          <w:tcPr>
            <w:tcW w:w="1618" w:type="dxa"/>
            <w:tcPrChange w:id="1364" w:author="SAS" w:date="2010-12-01T07:35:00Z">
              <w:tcPr>
                <w:tcW w:w="1763" w:type="dxa"/>
              </w:tcPr>
            </w:tcPrChange>
          </w:tcPr>
          <w:p w:rsidR="009435CF" w:rsidRDefault="009435CF" w:rsidP="009435CF">
            <w:pPr>
              <w:numPr>
                <w:ins w:id="1365" w:author="SAS" w:date="2010-12-01T06:21:00Z"/>
              </w:numPr>
              <w:jc w:val="center"/>
              <w:rPr>
                <w:ins w:id="1366" w:author="SAS" w:date="2010-12-01T06:21:00Z"/>
                <w:rFonts w:ascii="Garamond" w:hAnsi="Garamond" w:cs="Helvetica"/>
                <w:sz w:val="20"/>
                <w:szCs w:val="32"/>
                <w:lang w:eastAsia="en-US"/>
              </w:rPr>
            </w:pPr>
            <w:ins w:id="1367" w:author="SAS" w:date="2010-12-01T06:21:00Z">
              <w:r>
                <w:rPr>
                  <w:rFonts w:ascii="Garamond" w:hAnsi="Garamond" w:cs="Helvetica"/>
                  <w:sz w:val="20"/>
                  <w:szCs w:val="32"/>
                  <w:lang w:eastAsia="en-US"/>
                </w:rPr>
                <w:t>Time, continuity &amp; Change</w:t>
              </w:r>
            </w:ins>
          </w:p>
          <w:p w:rsidR="009435CF" w:rsidRDefault="009435CF" w:rsidP="009435CF">
            <w:pPr>
              <w:numPr>
                <w:ins w:id="1368" w:author="SAS" w:date="2010-12-01T06:21:00Z"/>
              </w:numPr>
              <w:jc w:val="center"/>
              <w:rPr>
                <w:ins w:id="1369" w:author="SAS" w:date="2010-12-01T06:21:00Z"/>
                <w:rFonts w:ascii="Garamond" w:hAnsi="Garamond" w:cs="Helvetica"/>
                <w:sz w:val="20"/>
                <w:szCs w:val="32"/>
                <w:lang w:eastAsia="en-US"/>
              </w:rPr>
            </w:pPr>
          </w:p>
          <w:p w:rsidR="009435CF" w:rsidRDefault="009435CF" w:rsidP="009435CF">
            <w:pPr>
              <w:numPr>
                <w:ins w:id="1370" w:author="SAS" w:date="2010-12-01T06:21:00Z"/>
              </w:numPr>
              <w:jc w:val="center"/>
              <w:rPr>
                <w:ins w:id="1371" w:author="SAS" w:date="2010-12-01T06:21:00Z"/>
                <w:rFonts w:ascii="Garamond" w:hAnsi="Garamond" w:cs="Helvetica"/>
                <w:sz w:val="20"/>
                <w:szCs w:val="32"/>
                <w:lang w:eastAsia="en-US"/>
              </w:rPr>
            </w:pPr>
          </w:p>
          <w:p w:rsidR="009435CF" w:rsidRDefault="009435CF" w:rsidP="009435CF">
            <w:pPr>
              <w:numPr>
                <w:ins w:id="1372" w:author="SAS" w:date="2010-12-01T06:21:00Z"/>
              </w:numPr>
              <w:jc w:val="center"/>
              <w:rPr>
                <w:ins w:id="1373" w:author="SAS" w:date="2010-12-01T06:21:00Z"/>
                <w:rFonts w:ascii="Garamond" w:hAnsi="Garamond" w:cs="Helvetica"/>
                <w:sz w:val="20"/>
                <w:szCs w:val="32"/>
                <w:lang w:eastAsia="en-US"/>
              </w:rPr>
            </w:pPr>
          </w:p>
          <w:p w:rsidR="009435CF" w:rsidRPr="00E47942" w:rsidRDefault="009435CF" w:rsidP="009435CF">
            <w:pPr>
              <w:numPr>
                <w:ins w:id="1374" w:author="SAS" w:date="2010-12-01T06:21:00Z"/>
              </w:numPr>
              <w:jc w:val="center"/>
              <w:rPr>
                <w:ins w:id="1375" w:author="SAS" w:date="2010-12-01T06:21:00Z"/>
                <w:rFonts w:ascii="Garamond" w:hAnsi="Garamond" w:cs="Helvetica"/>
                <w:sz w:val="20"/>
                <w:szCs w:val="32"/>
                <w:lang w:eastAsia="en-US"/>
              </w:rPr>
            </w:pPr>
            <w:ins w:id="1376" w:author="SAS" w:date="2010-12-01T06:21:00Z">
              <w:r>
                <w:rPr>
                  <w:rFonts w:ascii="Garamond" w:hAnsi="Garamond" w:cs="Helvetica"/>
                  <w:sz w:val="20"/>
                  <w:szCs w:val="32"/>
                  <w:lang w:eastAsia="en-US"/>
                </w:rPr>
                <w:t>Global Connections</w:t>
              </w:r>
            </w:ins>
          </w:p>
        </w:tc>
        <w:tc>
          <w:tcPr>
            <w:tcW w:w="4502" w:type="dxa"/>
            <w:tcPrChange w:id="1377" w:author="SAS" w:date="2010-12-01T07:35:00Z">
              <w:tcPr>
                <w:tcW w:w="4502" w:type="dxa"/>
              </w:tcPr>
            </w:tcPrChange>
          </w:tcPr>
          <w:p w:rsidR="009435CF" w:rsidRPr="00340454" w:rsidRDefault="009435CF" w:rsidP="009435CF">
            <w:pPr>
              <w:numPr>
                <w:ilvl w:val="0"/>
                <w:numId w:val="5"/>
                <w:ins w:id="1378" w:author="SAS" w:date="2010-12-01T06:21:00Z"/>
              </w:numPr>
              <w:ind w:left="360"/>
              <w:rPr>
                <w:ins w:id="1379" w:author="SAS" w:date="2010-12-01T06:21:00Z"/>
                <w:rFonts w:ascii="Garamond" w:hAnsi="Garamond"/>
                <w:sz w:val="20"/>
              </w:rPr>
            </w:pPr>
            <w:ins w:id="1380" w:author="SAS" w:date="2010-12-01T06:21:00Z">
              <w:r w:rsidRPr="00340454">
                <w:rPr>
                  <w:rFonts w:ascii="Garamond" w:hAnsi="Garamond"/>
                  <w:sz w:val="20"/>
                </w:rPr>
                <w:t>Change is inevitable.</w:t>
              </w:r>
            </w:ins>
          </w:p>
          <w:p w:rsidR="009435CF" w:rsidRPr="00340454" w:rsidRDefault="009435CF" w:rsidP="009435CF">
            <w:pPr>
              <w:numPr>
                <w:ilvl w:val="0"/>
                <w:numId w:val="5"/>
                <w:ins w:id="1381" w:author="SAS" w:date="2010-12-01T06:21:00Z"/>
              </w:numPr>
              <w:ind w:left="360"/>
              <w:rPr>
                <w:ins w:id="1382" w:author="SAS" w:date="2010-12-01T06:21:00Z"/>
                <w:rFonts w:ascii="Garamond" w:hAnsi="Garamond"/>
                <w:sz w:val="20"/>
              </w:rPr>
            </w:pPr>
            <w:ins w:id="1383" w:author="SAS" w:date="2010-12-01T06:21:00Z">
              <w:r w:rsidRPr="00340454">
                <w:rPr>
                  <w:rFonts w:ascii="Garamond" w:hAnsi="Garamond"/>
                  <w:sz w:val="20"/>
                </w:rPr>
                <w:t>The past impacts the present and the future.</w:t>
              </w:r>
            </w:ins>
          </w:p>
          <w:p w:rsidR="009435CF" w:rsidRPr="00340454" w:rsidRDefault="009435CF" w:rsidP="009435CF">
            <w:pPr>
              <w:numPr>
                <w:ilvl w:val="0"/>
                <w:numId w:val="5"/>
                <w:ins w:id="1384" w:author="SAS" w:date="2010-12-01T06:21:00Z"/>
              </w:numPr>
              <w:pBdr>
                <w:bottom w:val="single" w:sz="6" w:space="1" w:color="auto"/>
              </w:pBdr>
              <w:ind w:left="360"/>
              <w:rPr>
                <w:ins w:id="1385" w:author="SAS" w:date="2010-12-01T06:21:00Z"/>
                <w:rFonts w:ascii="Garamond" w:hAnsi="Garamond"/>
                <w:sz w:val="20"/>
              </w:rPr>
            </w:pPr>
            <w:ins w:id="1386" w:author="SAS" w:date="2010-12-01T06:21:00Z">
              <w:r w:rsidRPr="00340454">
                <w:rPr>
                  <w:rFonts w:ascii="Garamond" w:hAnsi="Garamond"/>
                  <w:sz w:val="20"/>
                </w:rPr>
                <w:t>Decisions have consequences</w:t>
              </w:r>
              <w:proofErr w:type="gramStart"/>
              <w:r w:rsidRPr="00340454">
                <w:rPr>
                  <w:rFonts w:ascii="Garamond" w:hAnsi="Garamond"/>
                  <w:sz w:val="20"/>
                </w:rPr>
                <w:t>. </w:t>
              </w:r>
              <w:proofErr w:type="gramEnd"/>
            </w:ins>
          </w:p>
          <w:p w:rsidR="009435CF" w:rsidRDefault="009435CF" w:rsidP="009435CF">
            <w:pPr>
              <w:numPr>
                <w:ins w:id="1387" w:author="SAS" w:date="2010-12-01T06:21:00Z"/>
              </w:numPr>
              <w:rPr>
                <w:ins w:id="1388" w:author="SAS" w:date="2010-12-01T06:21:00Z"/>
                <w:rFonts w:ascii="Garamond" w:hAnsi="Garamond" w:cs="Helvetica"/>
                <w:sz w:val="20"/>
                <w:szCs w:val="32"/>
                <w:lang w:eastAsia="en-US"/>
              </w:rPr>
            </w:pPr>
          </w:p>
          <w:p w:rsidR="009435CF" w:rsidRPr="0074758F" w:rsidRDefault="009435CF" w:rsidP="009435CF">
            <w:pPr>
              <w:numPr>
                <w:ilvl w:val="0"/>
                <w:numId w:val="5"/>
                <w:ins w:id="1389" w:author="SAS" w:date="2010-12-01T06:21:00Z"/>
              </w:numPr>
              <w:ind w:left="360"/>
              <w:rPr>
                <w:ins w:id="1390" w:author="SAS" w:date="2010-12-01T06:21:00Z"/>
                <w:rFonts w:ascii="Garamond" w:hAnsi="Garamond"/>
                <w:sz w:val="20"/>
              </w:rPr>
            </w:pPr>
            <w:ins w:id="1391" w:author="SAS" w:date="2010-12-01T06:21:00Z">
              <w:r w:rsidRPr="00340454">
                <w:rPr>
                  <w:rFonts w:ascii="Garamond" w:hAnsi="Garamond"/>
                  <w:sz w:val="20"/>
                </w:rPr>
                <w:t>Our world is connected in a delicate balance.</w:t>
              </w:r>
            </w:ins>
          </w:p>
        </w:tc>
        <w:tc>
          <w:tcPr>
            <w:tcW w:w="2502" w:type="dxa"/>
            <w:tcPrChange w:id="1392" w:author="SAS" w:date="2010-12-01T07:35:00Z">
              <w:tcPr>
                <w:tcW w:w="2502" w:type="dxa"/>
              </w:tcPr>
            </w:tcPrChange>
          </w:tcPr>
          <w:p w:rsidR="009435CF" w:rsidRDefault="009435CF" w:rsidP="009435CF">
            <w:pPr>
              <w:numPr>
                <w:ins w:id="1393" w:author="SAS" w:date="2010-12-01T06:21:00Z"/>
              </w:numPr>
              <w:jc w:val="center"/>
              <w:rPr>
                <w:ins w:id="1394" w:author="SAS" w:date="2010-12-01T06:21:00Z"/>
                <w:rFonts w:ascii="Garamond" w:hAnsi="Garamond" w:cs="Helvetica"/>
                <w:b/>
                <w:sz w:val="20"/>
                <w:szCs w:val="32"/>
                <w:lang w:eastAsia="en-US"/>
              </w:rPr>
            </w:pPr>
            <w:ins w:id="1395" w:author="SAS" w:date="2010-12-01T06:21:00Z">
              <w:r>
                <w:rPr>
                  <w:rFonts w:ascii="Garamond" w:hAnsi="Garamond" w:cs="Helvetica"/>
                  <w:b/>
                  <w:sz w:val="20"/>
                  <w:szCs w:val="32"/>
                  <w:lang w:eastAsia="en-US"/>
                </w:rPr>
                <w:t>China Grow</w:t>
              </w:r>
            </w:ins>
          </w:p>
          <w:p w:rsidR="009435CF" w:rsidRPr="00E47942" w:rsidRDefault="009435CF" w:rsidP="009435CF">
            <w:pPr>
              <w:numPr>
                <w:ins w:id="1396" w:author="SAS" w:date="2010-12-01T06:21:00Z"/>
              </w:numPr>
              <w:jc w:val="center"/>
              <w:rPr>
                <w:ins w:id="1397" w:author="SAS" w:date="2010-12-01T06:21:00Z"/>
                <w:rFonts w:ascii="Garamond" w:hAnsi="Garamond" w:cs="Helvetica"/>
                <w:sz w:val="20"/>
                <w:szCs w:val="32"/>
                <w:lang w:eastAsia="en-US"/>
              </w:rPr>
            </w:pPr>
            <w:ins w:id="1398" w:author="SAS" w:date="2010-12-01T06:21:00Z">
              <w:r>
                <w:rPr>
                  <w:rFonts w:ascii="Garamond" w:hAnsi="Garamond" w:cs="Helvetica"/>
                  <w:b/>
                  <w:sz w:val="20"/>
                  <w:szCs w:val="32"/>
                  <w:lang w:eastAsia="en-US"/>
                </w:rPr>
                <w:t>Our Cool School</w:t>
              </w:r>
            </w:ins>
          </w:p>
        </w:tc>
        <w:tc>
          <w:tcPr>
            <w:tcW w:w="2502" w:type="dxa"/>
            <w:tcPrChange w:id="1399" w:author="SAS" w:date="2010-12-01T07:35:00Z">
              <w:tcPr>
                <w:tcW w:w="2502" w:type="dxa"/>
              </w:tcPr>
            </w:tcPrChange>
          </w:tcPr>
          <w:p w:rsidR="009435CF" w:rsidRPr="00E47942" w:rsidRDefault="009435CF" w:rsidP="009435CF">
            <w:pPr>
              <w:numPr>
                <w:ins w:id="1400" w:author="SAS" w:date="2010-12-01T06:21:00Z"/>
              </w:numPr>
              <w:jc w:val="center"/>
              <w:rPr>
                <w:ins w:id="1401" w:author="SAS" w:date="2010-12-01T06:21:00Z"/>
                <w:rFonts w:ascii="Garamond" w:hAnsi="Garamond" w:cs="Helvetica"/>
                <w:sz w:val="20"/>
                <w:szCs w:val="32"/>
                <w:lang w:eastAsia="en-US"/>
              </w:rPr>
            </w:pPr>
            <w:ins w:id="1402" w:author="SAS" w:date="2010-12-01T06:21:00Z">
              <w:r w:rsidRPr="00B3373A">
                <w:rPr>
                  <w:rFonts w:ascii="Garamond" w:hAnsi="Garamond" w:cs="Helvetica"/>
                  <w:b/>
                  <w:sz w:val="20"/>
                  <w:szCs w:val="32"/>
                  <w:lang w:eastAsia="en-US"/>
                </w:rPr>
                <w:t>Community &amp; Decisions</w:t>
              </w:r>
            </w:ins>
          </w:p>
        </w:tc>
        <w:tc>
          <w:tcPr>
            <w:tcW w:w="2502" w:type="dxa"/>
            <w:tcPrChange w:id="1403" w:author="SAS" w:date="2010-12-01T07:35:00Z">
              <w:tcPr>
                <w:tcW w:w="2502" w:type="dxa"/>
              </w:tcPr>
            </w:tcPrChange>
          </w:tcPr>
          <w:p w:rsidR="009435CF" w:rsidRPr="00B3373A" w:rsidRDefault="009435CF" w:rsidP="009435CF">
            <w:pPr>
              <w:numPr>
                <w:ins w:id="1404" w:author="SAS" w:date="2010-12-01T06:21:00Z"/>
              </w:numPr>
              <w:jc w:val="center"/>
              <w:rPr>
                <w:ins w:id="1405" w:author="SAS" w:date="2010-12-01T06:21:00Z"/>
                <w:rFonts w:ascii="Garamond" w:hAnsi="Garamond" w:cs="Helvetica"/>
                <w:b/>
                <w:sz w:val="20"/>
                <w:szCs w:val="32"/>
                <w:lang w:eastAsia="en-US"/>
              </w:rPr>
            </w:pPr>
            <w:ins w:id="1406" w:author="SAS" w:date="2010-12-01T06:21:00Z">
              <w:r>
                <w:rPr>
                  <w:rFonts w:ascii="Garamond" w:hAnsi="Garamond" w:cs="Helvetica"/>
                  <w:b/>
                  <w:sz w:val="20"/>
                  <w:szCs w:val="32"/>
                  <w:lang w:eastAsia="en-US"/>
                </w:rPr>
                <w:t>Ancient China to Present</w:t>
              </w:r>
            </w:ins>
          </w:p>
        </w:tc>
        <w:tc>
          <w:tcPr>
            <w:tcW w:w="2502" w:type="dxa"/>
            <w:tcPrChange w:id="1407" w:author="SAS" w:date="2010-12-01T07:35:00Z">
              <w:tcPr>
                <w:tcW w:w="2502" w:type="dxa"/>
              </w:tcPr>
            </w:tcPrChange>
          </w:tcPr>
          <w:p w:rsidR="009435CF" w:rsidRPr="00B3373A" w:rsidRDefault="009435CF" w:rsidP="009435CF">
            <w:pPr>
              <w:numPr>
                <w:ins w:id="1408" w:author="SAS" w:date="2010-12-01T06:21:00Z"/>
              </w:numPr>
              <w:jc w:val="center"/>
              <w:rPr>
                <w:ins w:id="1409" w:author="SAS" w:date="2010-12-01T06:21:00Z"/>
                <w:rFonts w:ascii="Garamond" w:hAnsi="Garamond" w:cs="Helvetica"/>
                <w:b/>
                <w:sz w:val="20"/>
                <w:szCs w:val="32"/>
                <w:lang w:eastAsia="en-US"/>
              </w:rPr>
            </w:pPr>
            <w:ins w:id="1410" w:author="SAS" w:date="2010-12-01T06:21:00Z">
              <w:r>
                <w:rPr>
                  <w:rFonts w:ascii="Garamond" w:hAnsi="Garamond" w:cs="Helvetica"/>
                  <w:b/>
                  <w:sz w:val="20"/>
                  <w:szCs w:val="32"/>
                  <w:lang w:eastAsia="en-US"/>
                </w:rPr>
                <w:t>Immigration &amp; 20C World</w:t>
              </w:r>
            </w:ins>
          </w:p>
        </w:tc>
        <w:tc>
          <w:tcPr>
            <w:tcW w:w="2658" w:type="dxa"/>
            <w:gridSpan w:val="2"/>
            <w:tcPrChange w:id="1411" w:author="SAS" w:date="2010-12-01T07:35:00Z">
              <w:tcPr>
                <w:tcW w:w="2502" w:type="dxa"/>
                <w:gridSpan w:val="2"/>
              </w:tcPr>
            </w:tcPrChange>
          </w:tcPr>
          <w:p w:rsidR="009435CF" w:rsidRPr="00CE0B4E" w:rsidRDefault="009435CF" w:rsidP="009435CF">
            <w:pPr>
              <w:numPr>
                <w:ins w:id="1412" w:author="SAS" w:date="2010-12-01T06:21:00Z"/>
              </w:numPr>
              <w:jc w:val="center"/>
              <w:rPr>
                <w:ins w:id="1413" w:author="SAS" w:date="2010-12-01T06:21:00Z"/>
                <w:rFonts w:ascii="Garamond" w:hAnsi="Garamond" w:cs="Helvetica"/>
                <w:b/>
                <w:sz w:val="20"/>
                <w:szCs w:val="32"/>
                <w:lang w:eastAsia="en-US"/>
              </w:rPr>
            </w:pPr>
            <w:ins w:id="1414" w:author="SAS" w:date="2010-12-01T06:21:00Z">
              <w:r w:rsidRPr="00CE0B4E">
                <w:rPr>
                  <w:rFonts w:ascii="Garamond" w:hAnsi="Garamond" w:cs="Helvetica"/>
                  <w:b/>
                  <w:sz w:val="20"/>
                  <w:szCs w:val="32"/>
                  <w:lang w:eastAsia="en-US"/>
                </w:rPr>
                <w:t>Ancient Egypt</w:t>
              </w:r>
            </w:ins>
          </w:p>
          <w:p w:rsidR="009435CF" w:rsidRPr="00E47942" w:rsidRDefault="009435CF" w:rsidP="009435CF">
            <w:pPr>
              <w:numPr>
                <w:ins w:id="1415" w:author="SAS" w:date="2010-12-01T06:21:00Z"/>
              </w:numPr>
              <w:jc w:val="center"/>
              <w:rPr>
                <w:ins w:id="1416" w:author="SAS" w:date="2010-12-01T06:21:00Z"/>
                <w:rFonts w:ascii="Garamond" w:hAnsi="Garamond" w:cs="Helvetica"/>
                <w:sz w:val="20"/>
                <w:szCs w:val="32"/>
                <w:lang w:eastAsia="en-US"/>
              </w:rPr>
            </w:pPr>
            <w:ins w:id="1417" w:author="SAS" w:date="2010-12-01T06:21:00Z">
              <w:r w:rsidRPr="00CE0B4E">
                <w:rPr>
                  <w:rFonts w:ascii="Garamond" w:hAnsi="Garamond" w:cs="Helvetica"/>
                  <w:b/>
                  <w:sz w:val="20"/>
                  <w:szCs w:val="32"/>
                  <w:lang w:eastAsia="en-US"/>
                </w:rPr>
                <w:t>Ancient China</w:t>
              </w:r>
            </w:ins>
          </w:p>
        </w:tc>
      </w:tr>
      <w:tr w:rsidR="009435CF" w:rsidRPr="00E47942">
        <w:trPr>
          <w:ins w:id="1418" w:author="SAS" w:date="2010-12-01T06:21:00Z"/>
        </w:trPr>
        <w:tc>
          <w:tcPr>
            <w:tcW w:w="1908" w:type="dxa"/>
            <w:tcPrChange w:id="1419" w:author="SAS" w:date="2010-12-01T07:35:00Z">
              <w:tcPr>
                <w:tcW w:w="1763" w:type="dxa"/>
              </w:tcPr>
            </w:tcPrChange>
          </w:tcPr>
          <w:p w:rsidR="009435CF" w:rsidRPr="00E47942" w:rsidRDefault="009435CF" w:rsidP="009435CF">
            <w:pPr>
              <w:numPr>
                <w:ins w:id="1420" w:author="SAS" w:date="2010-12-01T06:21:00Z"/>
              </w:numPr>
              <w:jc w:val="center"/>
              <w:rPr>
                <w:ins w:id="1421" w:author="SAS" w:date="2010-12-01T06:21:00Z"/>
                <w:rFonts w:ascii="Garamond" w:hAnsi="Garamond" w:cs="Helvetica"/>
                <w:sz w:val="20"/>
                <w:szCs w:val="32"/>
                <w:lang w:eastAsia="en-US"/>
              </w:rPr>
            </w:pPr>
            <w:ins w:id="1422" w:author="SAS" w:date="2010-12-01T06:21:00Z">
              <w:r w:rsidRPr="00EA2F4F">
                <w:rPr>
                  <w:rFonts w:ascii="Garamond" w:hAnsi="Garamond" w:cs="Helvetica"/>
                  <w:b/>
                  <w:sz w:val="18"/>
                  <w:szCs w:val="32"/>
                  <w:lang w:eastAsia="en-US"/>
                </w:rPr>
                <w:t>Standard IV Applies economic concepts</w:t>
              </w:r>
            </w:ins>
          </w:p>
        </w:tc>
        <w:tc>
          <w:tcPr>
            <w:tcW w:w="1618" w:type="dxa"/>
            <w:tcPrChange w:id="1423" w:author="SAS" w:date="2010-12-01T07:35:00Z">
              <w:tcPr>
                <w:tcW w:w="1763" w:type="dxa"/>
              </w:tcPr>
            </w:tcPrChange>
          </w:tcPr>
          <w:p w:rsidR="009435CF" w:rsidRDefault="009435CF" w:rsidP="009435CF">
            <w:pPr>
              <w:numPr>
                <w:ins w:id="1424" w:author="SAS" w:date="2010-12-01T06:21:00Z"/>
              </w:numPr>
              <w:jc w:val="center"/>
              <w:rPr>
                <w:ins w:id="1425" w:author="SAS" w:date="2010-12-01T06:21:00Z"/>
                <w:rFonts w:ascii="Garamond" w:hAnsi="Garamond" w:cs="Helvetica"/>
                <w:sz w:val="20"/>
                <w:szCs w:val="32"/>
                <w:lang w:eastAsia="en-US"/>
              </w:rPr>
            </w:pPr>
            <w:ins w:id="1426" w:author="SAS" w:date="2010-12-01T06:21:00Z">
              <w:r>
                <w:rPr>
                  <w:rFonts w:ascii="Garamond" w:hAnsi="Garamond" w:cs="Helvetica"/>
                  <w:sz w:val="20"/>
                  <w:szCs w:val="32"/>
                  <w:lang w:eastAsia="en-US"/>
                </w:rPr>
                <w:t>Production, Distribution, &amp; Consumption</w:t>
              </w:r>
            </w:ins>
          </w:p>
          <w:p w:rsidR="009435CF" w:rsidRPr="00E47942" w:rsidRDefault="009435CF" w:rsidP="009435CF">
            <w:pPr>
              <w:numPr>
                <w:ins w:id="1427" w:author="SAS" w:date="2010-12-01T06:21:00Z"/>
              </w:numPr>
              <w:jc w:val="center"/>
              <w:rPr>
                <w:ins w:id="1428" w:author="SAS" w:date="2010-12-01T06:21:00Z"/>
                <w:rFonts w:ascii="Garamond" w:hAnsi="Garamond" w:cs="Helvetica"/>
                <w:sz w:val="20"/>
                <w:szCs w:val="32"/>
                <w:lang w:eastAsia="en-US"/>
              </w:rPr>
            </w:pPr>
          </w:p>
        </w:tc>
        <w:tc>
          <w:tcPr>
            <w:tcW w:w="4502" w:type="dxa"/>
            <w:tcPrChange w:id="1429" w:author="SAS" w:date="2010-12-01T07:35:00Z">
              <w:tcPr>
                <w:tcW w:w="4502" w:type="dxa"/>
              </w:tcPr>
            </w:tcPrChange>
          </w:tcPr>
          <w:p w:rsidR="009435CF" w:rsidRPr="00E47942" w:rsidRDefault="009435CF" w:rsidP="009435CF">
            <w:pPr>
              <w:numPr>
                <w:ins w:id="1430" w:author="SAS" w:date="2010-12-01T06:21:00Z"/>
              </w:numPr>
              <w:jc w:val="center"/>
              <w:rPr>
                <w:ins w:id="1431" w:author="SAS" w:date="2010-12-01T06:21:00Z"/>
                <w:rFonts w:ascii="Garamond" w:hAnsi="Garamond" w:cs="Helvetica"/>
                <w:sz w:val="20"/>
                <w:szCs w:val="32"/>
                <w:lang w:eastAsia="en-US"/>
              </w:rPr>
            </w:pPr>
          </w:p>
        </w:tc>
        <w:tc>
          <w:tcPr>
            <w:tcW w:w="2502" w:type="dxa"/>
            <w:tcPrChange w:id="1432" w:author="SAS" w:date="2010-12-01T07:35:00Z">
              <w:tcPr>
                <w:tcW w:w="2502" w:type="dxa"/>
              </w:tcPr>
            </w:tcPrChange>
          </w:tcPr>
          <w:p w:rsidR="009435CF" w:rsidRPr="00E47942" w:rsidRDefault="009435CF" w:rsidP="009435CF">
            <w:pPr>
              <w:numPr>
                <w:ins w:id="1433" w:author="SAS" w:date="2010-12-01T06:21:00Z"/>
              </w:numPr>
              <w:jc w:val="center"/>
              <w:rPr>
                <w:ins w:id="1434" w:author="SAS" w:date="2010-12-01T06:21:00Z"/>
                <w:rFonts w:ascii="Garamond" w:hAnsi="Garamond" w:cs="Helvetica"/>
                <w:sz w:val="20"/>
                <w:szCs w:val="32"/>
                <w:lang w:eastAsia="en-US"/>
              </w:rPr>
            </w:pPr>
            <w:ins w:id="1435" w:author="SAS" w:date="2010-12-01T06:21:00Z">
              <w:r>
                <w:rPr>
                  <w:rFonts w:ascii="Garamond" w:hAnsi="Garamond" w:cs="Helvetica"/>
                  <w:b/>
                  <w:sz w:val="20"/>
                  <w:szCs w:val="32"/>
                  <w:lang w:eastAsia="en-US"/>
                </w:rPr>
                <w:t xml:space="preserve">China Grow </w:t>
              </w:r>
              <w:r>
                <w:rPr>
                  <w:rFonts w:ascii="Garamond" w:hAnsi="Garamond" w:cs="Helvetica"/>
                  <w:sz w:val="20"/>
                  <w:szCs w:val="32"/>
                  <w:lang w:eastAsia="en-US"/>
                </w:rPr>
                <w:t>(Goods &amp; Services)</w:t>
              </w:r>
            </w:ins>
          </w:p>
        </w:tc>
        <w:tc>
          <w:tcPr>
            <w:tcW w:w="2502" w:type="dxa"/>
            <w:tcPrChange w:id="1436" w:author="SAS" w:date="2010-12-01T07:35:00Z">
              <w:tcPr>
                <w:tcW w:w="2502" w:type="dxa"/>
              </w:tcPr>
            </w:tcPrChange>
          </w:tcPr>
          <w:p w:rsidR="009435CF" w:rsidRPr="00E47942" w:rsidRDefault="009435CF" w:rsidP="009435CF">
            <w:pPr>
              <w:numPr>
                <w:ins w:id="1437" w:author="SAS" w:date="2010-12-01T06:21:00Z"/>
              </w:numPr>
              <w:jc w:val="center"/>
              <w:rPr>
                <w:ins w:id="1438" w:author="SAS" w:date="2010-12-01T06:21:00Z"/>
                <w:rFonts w:ascii="Garamond" w:hAnsi="Garamond" w:cs="Helvetica"/>
                <w:sz w:val="20"/>
                <w:szCs w:val="32"/>
                <w:lang w:eastAsia="en-US"/>
              </w:rPr>
            </w:pPr>
            <w:ins w:id="1439" w:author="SAS" w:date="2010-12-01T06:21:00Z">
              <w:r w:rsidRPr="00B3373A">
                <w:rPr>
                  <w:rFonts w:ascii="Garamond" w:hAnsi="Garamond" w:cs="Helvetica"/>
                  <w:b/>
                  <w:i/>
                  <w:sz w:val="20"/>
                  <w:szCs w:val="32"/>
                  <w:lang w:eastAsia="en-US"/>
                </w:rPr>
                <w:t>Community &amp; Decisions</w:t>
              </w:r>
            </w:ins>
          </w:p>
        </w:tc>
        <w:tc>
          <w:tcPr>
            <w:tcW w:w="2502" w:type="dxa"/>
            <w:tcPrChange w:id="1440" w:author="SAS" w:date="2010-12-01T07:35:00Z">
              <w:tcPr>
                <w:tcW w:w="2502" w:type="dxa"/>
              </w:tcPr>
            </w:tcPrChange>
          </w:tcPr>
          <w:p w:rsidR="009435CF" w:rsidRPr="00CE0B4E" w:rsidRDefault="009435CF" w:rsidP="009435CF">
            <w:pPr>
              <w:numPr>
                <w:ins w:id="1441" w:author="SAS" w:date="2010-12-01T06:21:00Z"/>
              </w:numPr>
              <w:jc w:val="center"/>
              <w:rPr>
                <w:ins w:id="1442" w:author="SAS" w:date="2010-12-01T06:21:00Z"/>
                <w:rFonts w:ascii="Garamond" w:hAnsi="Garamond" w:cs="Helvetica"/>
                <w:b/>
                <w:sz w:val="20"/>
                <w:szCs w:val="32"/>
                <w:lang w:eastAsia="en-US"/>
              </w:rPr>
            </w:pPr>
            <w:ins w:id="1443" w:author="SAS" w:date="2010-12-01T06:21:00Z">
              <w:r>
                <w:rPr>
                  <w:rFonts w:ascii="Garamond" w:hAnsi="Garamond" w:cs="Helvetica"/>
                  <w:b/>
                  <w:sz w:val="20"/>
                  <w:szCs w:val="32"/>
                  <w:lang w:eastAsia="en-US"/>
                </w:rPr>
                <w:t>Three Gorges Dam (Modern China/Cities)</w:t>
              </w:r>
            </w:ins>
          </w:p>
        </w:tc>
        <w:tc>
          <w:tcPr>
            <w:tcW w:w="2502" w:type="dxa"/>
            <w:tcPrChange w:id="1444" w:author="SAS" w:date="2010-12-01T07:35:00Z">
              <w:tcPr>
                <w:tcW w:w="2502" w:type="dxa"/>
              </w:tcPr>
            </w:tcPrChange>
          </w:tcPr>
          <w:p w:rsidR="009435CF" w:rsidRPr="00E47942" w:rsidRDefault="009435CF" w:rsidP="009435CF">
            <w:pPr>
              <w:numPr>
                <w:ins w:id="1445" w:author="SAS" w:date="2010-12-01T06:21:00Z"/>
              </w:numPr>
              <w:jc w:val="center"/>
              <w:rPr>
                <w:ins w:id="1446" w:author="SAS" w:date="2010-12-01T06:21:00Z"/>
                <w:rFonts w:ascii="Garamond" w:hAnsi="Garamond" w:cs="Helvetica"/>
                <w:sz w:val="20"/>
                <w:szCs w:val="32"/>
                <w:lang w:eastAsia="en-US"/>
              </w:rPr>
            </w:pPr>
          </w:p>
        </w:tc>
        <w:tc>
          <w:tcPr>
            <w:tcW w:w="2658" w:type="dxa"/>
            <w:gridSpan w:val="2"/>
            <w:tcPrChange w:id="1447" w:author="SAS" w:date="2010-12-01T07:35:00Z">
              <w:tcPr>
                <w:tcW w:w="2502" w:type="dxa"/>
                <w:gridSpan w:val="2"/>
              </w:tcPr>
            </w:tcPrChange>
          </w:tcPr>
          <w:p w:rsidR="009435CF" w:rsidRPr="00CE0B4E" w:rsidRDefault="009435CF" w:rsidP="009435CF">
            <w:pPr>
              <w:numPr>
                <w:ins w:id="1448" w:author="SAS" w:date="2010-12-01T06:21:00Z"/>
              </w:numPr>
              <w:jc w:val="center"/>
              <w:rPr>
                <w:ins w:id="1449" w:author="SAS" w:date="2010-12-01T06:21:00Z"/>
                <w:rFonts w:ascii="Garamond" w:hAnsi="Garamond" w:cs="Helvetica"/>
                <w:b/>
                <w:sz w:val="20"/>
                <w:szCs w:val="32"/>
                <w:lang w:eastAsia="en-US"/>
              </w:rPr>
            </w:pPr>
            <w:ins w:id="1450" w:author="SAS" w:date="2010-12-01T06:21:00Z">
              <w:r>
                <w:rPr>
                  <w:rFonts w:ascii="Garamond" w:hAnsi="Garamond" w:cs="Helvetica"/>
                  <w:b/>
                  <w:sz w:val="20"/>
                  <w:szCs w:val="32"/>
                  <w:lang w:eastAsia="en-US"/>
                </w:rPr>
                <w:t>Oceana (</w:t>
              </w:r>
              <w:proofErr w:type="spellStart"/>
              <w:r>
                <w:rPr>
                  <w:rFonts w:ascii="Garamond" w:hAnsi="Garamond" w:cs="Helvetica"/>
                  <w:b/>
                  <w:sz w:val="20"/>
                  <w:szCs w:val="32"/>
                  <w:lang w:eastAsia="en-US"/>
                </w:rPr>
                <w:t>EcoSystems</w:t>
              </w:r>
              <w:proofErr w:type="spellEnd"/>
              <w:r>
                <w:rPr>
                  <w:rFonts w:ascii="Garamond" w:hAnsi="Garamond" w:cs="Helvetica"/>
                  <w:b/>
                  <w:sz w:val="20"/>
                  <w:szCs w:val="32"/>
                  <w:lang w:eastAsia="en-US"/>
                </w:rPr>
                <w:t>)</w:t>
              </w:r>
            </w:ins>
          </w:p>
        </w:tc>
      </w:tr>
      <w:tr w:rsidR="009435CF" w:rsidRPr="00E47942">
        <w:trPr>
          <w:ins w:id="1451" w:author="SAS" w:date="2010-12-01T06:21:00Z"/>
        </w:trPr>
        <w:tc>
          <w:tcPr>
            <w:tcW w:w="1908" w:type="dxa"/>
            <w:tcPrChange w:id="1452" w:author="SAS" w:date="2010-12-01T07:35:00Z">
              <w:tcPr>
                <w:tcW w:w="1763" w:type="dxa"/>
              </w:tcPr>
            </w:tcPrChange>
          </w:tcPr>
          <w:p w:rsidR="009435CF" w:rsidRPr="00E47942" w:rsidRDefault="009435CF" w:rsidP="009435CF">
            <w:pPr>
              <w:numPr>
                <w:ins w:id="1453" w:author="SAS" w:date="2010-12-01T06:21:00Z"/>
              </w:numPr>
              <w:rPr>
                <w:ins w:id="1454" w:author="SAS" w:date="2010-12-01T06:21:00Z"/>
                <w:rFonts w:ascii="Garamond" w:hAnsi="Garamond" w:cs="Helvetica"/>
                <w:b/>
                <w:sz w:val="18"/>
                <w:szCs w:val="32"/>
                <w:lang w:eastAsia="en-US"/>
              </w:rPr>
            </w:pPr>
            <w:ins w:id="1455" w:author="SAS" w:date="2010-12-01T06:21:00Z">
              <w:r w:rsidRPr="00EA2F4F">
                <w:rPr>
                  <w:rFonts w:ascii="Garamond" w:hAnsi="Garamond" w:cs="Helvetica"/>
                  <w:b/>
                  <w:sz w:val="18"/>
                  <w:szCs w:val="32"/>
                  <w:lang w:eastAsia="en-US"/>
                </w:rPr>
                <w:t>Standard V 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tc>
        <w:tc>
          <w:tcPr>
            <w:tcW w:w="1618" w:type="dxa"/>
            <w:tcPrChange w:id="1456" w:author="SAS" w:date="2010-12-01T07:35:00Z">
              <w:tcPr>
                <w:tcW w:w="1763" w:type="dxa"/>
              </w:tcPr>
            </w:tcPrChange>
          </w:tcPr>
          <w:p w:rsidR="009435CF" w:rsidRDefault="009435CF" w:rsidP="009435CF">
            <w:pPr>
              <w:numPr>
                <w:ins w:id="1457" w:author="SAS" w:date="2010-12-01T06:21:00Z"/>
              </w:numPr>
              <w:jc w:val="center"/>
              <w:rPr>
                <w:ins w:id="1458" w:author="SAS" w:date="2010-12-01T06:21:00Z"/>
                <w:rFonts w:ascii="Garamond" w:hAnsi="Garamond" w:cs="Helvetica"/>
                <w:sz w:val="20"/>
                <w:szCs w:val="32"/>
                <w:lang w:eastAsia="en-US"/>
              </w:rPr>
            </w:pPr>
            <w:ins w:id="1459" w:author="SAS" w:date="2010-12-01T06:21:00Z">
              <w:r>
                <w:rPr>
                  <w:rFonts w:ascii="Garamond" w:hAnsi="Garamond" w:cs="Helvetica"/>
                  <w:sz w:val="20"/>
                  <w:szCs w:val="32"/>
                  <w:lang w:eastAsia="en-US"/>
                </w:rPr>
                <w:t>Culture</w:t>
              </w:r>
            </w:ins>
          </w:p>
          <w:p w:rsidR="009435CF" w:rsidRDefault="009435CF" w:rsidP="009435CF">
            <w:pPr>
              <w:numPr>
                <w:ins w:id="1460" w:author="SAS" w:date="2010-12-01T06:21:00Z"/>
              </w:numPr>
              <w:jc w:val="center"/>
              <w:rPr>
                <w:ins w:id="1461" w:author="SAS" w:date="2010-12-01T06:21:00Z"/>
                <w:rFonts w:ascii="Garamond" w:hAnsi="Garamond" w:cs="Helvetica"/>
                <w:sz w:val="20"/>
                <w:szCs w:val="32"/>
                <w:lang w:eastAsia="en-US"/>
              </w:rPr>
            </w:pPr>
          </w:p>
          <w:p w:rsidR="009435CF" w:rsidRDefault="009435CF" w:rsidP="009435CF">
            <w:pPr>
              <w:numPr>
                <w:ins w:id="1462" w:author="SAS" w:date="2010-12-01T06:21:00Z"/>
              </w:numPr>
              <w:jc w:val="center"/>
              <w:rPr>
                <w:ins w:id="1463" w:author="SAS" w:date="2010-12-01T06:21:00Z"/>
                <w:rFonts w:ascii="Garamond" w:hAnsi="Garamond" w:cs="Helvetica"/>
                <w:sz w:val="20"/>
                <w:szCs w:val="32"/>
                <w:lang w:eastAsia="en-US"/>
              </w:rPr>
            </w:pPr>
          </w:p>
          <w:p w:rsidR="009435CF" w:rsidRDefault="009435CF" w:rsidP="009435CF">
            <w:pPr>
              <w:numPr>
                <w:ins w:id="1464" w:author="SAS" w:date="2010-12-01T06:21:00Z"/>
              </w:numPr>
              <w:jc w:val="center"/>
              <w:rPr>
                <w:ins w:id="1465" w:author="SAS" w:date="2010-12-01T06:21:00Z"/>
                <w:rFonts w:ascii="Garamond" w:hAnsi="Garamond" w:cs="Helvetica"/>
                <w:sz w:val="20"/>
                <w:szCs w:val="32"/>
                <w:lang w:eastAsia="en-US"/>
              </w:rPr>
            </w:pPr>
          </w:p>
          <w:p w:rsidR="009435CF" w:rsidRDefault="009435CF" w:rsidP="009435CF">
            <w:pPr>
              <w:numPr>
                <w:ins w:id="1466" w:author="SAS" w:date="2010-12-01T06:21:00Z"/>
              </w:numPr>
              <w:jc w:val="center"/>
              <w:rPr>
                <w:ins w:id="1467" w:author="SAS" w:date="2010-12-01T06:21:00Z"/>
                <w:rFonts w:ascii="Garamond" w:hAnsi="Garamond" w:cs="Helvetica"/>
                <w:sz w:val="20"/>
                <w:szCs w:val="32"/>
                <w:lang w:eastAsia="en-US"/>
              </w:rPr>
            </w:pPr>
            <w:ins w:id="1468" w:author="SAS" w:date="2010-12-01T06:21:00Z">
              <w:r>
                <w:rPr>
                  <w:rFonts w:ascii="Garamond" w:hAnsi="Garamond" w:cs="Helvetica"/>
                  <w:sz w:val="20"/>
                  <w:szCs w:val="32"/>
                  <w:lang w:eastAsia="en-US"/>
                </w:rPr>
                <w:t>Individual Development &amp; Identity</w:t>
              </w:r>
            </w:ins>
          </w:p>
          <w:p w:rsidR="009435CF" w:rsidRDefault="009435CF" w:rsidP="009435CF">
            <w:pPr>
              <w:numPr>
                <w:ins w:id="1469" w:author="SAS" w:date="2010-12-01T06:21:00Z"/>
              </w:numPr>
              <w:jc w:val="center"/>
              <w:rPr>
                <w:ins w:id="1470" w:author="SAS" w:date="2010-12-01T06:21:00Z"/>
                <w:rFonts w:ascii="Garamond" w:hAnsi="Garamond" w:cs="Helvetica"/>
                <w:sz w:val="20"/>
                <w:szCs w:val="32"/>
                <w:lang w:eastAsia="en-US"/>
              </w:rPr>
            </w:pPr>
          </w:p>
          <w:p w:rsidR="009435CF" w:rsidRDefault="009435CF" w:rsidP="009435CF">
            <w:pPr>
              <w:numPr>
                <w:ins w:id="1471" w:author="SAS" w:date="2010-12-01T06:21:00Z"/>
              </w:numPr>
              <w:jc w:val="center"/>
              <w:rPr>
                <w:ins w:id="1472" w:author="SAS" w:date="2010-12-01T06:21:00Z"/>
                <w:rFonts w:ascii="Garamond" w:hAnsi="Garamond" w:cs="Helvetica"/>
                <w:sz w:val="20"/>
                <w:szCs w:val="32"/>
                <w:lang w:eastAsia="en-US"/>
              </w:rPr>
            </w:pPr>
            <w:ins w:id="1473" w:author="SAS" w:date="2010-12-01T06:21:00Z">
              <w:r>
                <w:rPr>
                  <w:rFonts w:ascii="Garamond" w:hAnsi="Garamond" w:cs="Helvetica"/>
                  <w:sz w:val="20"/>
                  <w:szCs w:val="32"/>
                  <w:lang w:eastAsia="en-US"/>
                </w:rPr>
                <w:t>Science, Technology &amp; Society</w:t>
              </w:r>
            </w:ins>
          </w:p>
          <w:p w:rsidR="009435CF" w:rsidRPr="00E47942" w:rsidRDefault="009435CF" w:rsidP="009435CF">
            <w:pPr>
              <w:numPr>
                <w:ins w:id="1474" w:author="SAS" w:date="2010-12-01T06:21:00Z"/>
              </w:numPr>
              <w:jc w:val="center"/>
              <w:rPr>
                <w:ins w:id="1475" w:author="SAS" w:date="2010-12-01T06:21:00Z"/>
                <w:rFonts w:ascii="Garamond" w:hAnsi="Garamond" w:cs="Helvetica"/>
                <w:sz w:val="20"/>
                <w:szCs w:val="32"/>
                <w:lang w:eastAsia="en-US"/>
              </w:rPr>
            </w:pPr>
          </w:p>
        </w:tc>
        <w:tc>
          <w:tcPr>
            <w:tcW w:w="4502" w:type="dxa"/>
            <w:tcPrChange w:id="1476" w:author="SAS" w:date="2010-12-01T07:35:00Z">
              <w:tcPr>
                <w:tcW w:w="4502" w:type="dxa"/>
              </w:tcPr>
            </w:tcPrChange>
          </w:tcPr>
          <w:p w:rsidR="009435CF" w:rsidRPr="00340454" w:rsidRDefault="009435CF" w:rsidP="009435CF">
            <w:pPr>
              <w:numPr>
                <w:ilvl w:val="0"/>
                <w:numId w:val="6"/>
                <w:ins w:id="1477" w:author="SAS" w:date="2010-12-01T06:21:00Z"/>
              </w:numPr>
              <w:ind w:left="360"/>
              <w:rPr>
                <w:ins w:id="1478" w:author="SAS" w:date="2010-12-01T06:21:00Z"/>
                <w:rFonts w:ascii="Garamond" w:hAnsi="Garamond"/>
                <w:sz w:val="20"/>
              </w:rPr>
            </w:pPr>
            <w:ins w:id="1479" w:author="SAS" w:date="2010-12-01T06:21:00Z">
              <w:r w:rsidRPr="00340454">
                <w:rPr>
                  <w:rFonts w:ascii="Garamond" w:hAnsi="Garamond"/>
                  <w:sz w:val="20"/>
                </w:rPr>
                <w:t>People are different.</w:t>
              </w:r>
            </w:ins>
          </w:p>
          <w:p w:rsidR="009435CF" w:rsidRDefault="009435CF" w:rsidP="009435CF">
            <w:pPr>
              <w:numPr>
                <w:ilvl w:val="0"/>
                <w:numId w:val="6"/>
                <w:ins w:id="1480" w:author="SAS" w:date="2010-12-01T06:21:00Z"/>
              </w:numPr>
              <w:pBdr>
                <w:bottom w:val="single" w:sz="6" w:space="1" w:color="auto"/>
              </w:pBdr>
              <w:ind w:left="360"/>
              <w:rPr>
                <w:ins w:id="1481" w:author="SAS" w:date="2010-12-01T06:21:00Z"/>
                <w:rFonts w:ascii="Garamond" w:hAnsi="Garamond"/>
                <w:sz w:val="20"/>
              </w:rPr>
            </w:pPr>
            <w:ins w:id="1482" w:author="SAS" w:date="2010-12-01T06:21:00Z">
              <w:r w:rsidRPr="00340454">
                <w:rPr>
                  <w:rFonts w:ascii="Garamond" w:hAnsi="Garamond"/>
                  <w:sz w:val="20"/>
                </w:rPr>
                <w:t>All people have value</w:t>
              </w:r>
              <w:proofErr w:type="gramStart"/>
              <w:r w:rsidRPr="00340454">
                <w:rPr>
                  <w:rFonts w:ascii="Garamond" w:hAnsi="Garamond"/>
                  <w:sz w:val="20"/>
                </w:rPr>
                <w:t>. </w:t>
              </w:r>
              <w:proofErr w:type="gramEnd"/>
              <w:r w:rsidRPr="00340454">
                <w:rPr>
                  <w:rFonts w:ascii="Garamond" w:hAnsi="Garamond"/>
                  <w:sz w:val="20"/>
                </w:rPr>
                <w:t>   </w:t>
              </w:r>
            </w:ins>
          </w:p>
          <w:p w:rsidR="009435CF" w:rsidRPr="00340454" w:rsidRDefault="009435CF" w:rsidP="009435CF">
            <w:pPr>
              <w:numPr>
                <w:ilvl w:val="0"/>
                <w:numId w:val="6"/>
                <w:ins w:id="1483" w:author="SAS" w:date="2010-12-01T06:21:00Z"/>
              </w:numPr>
              <w:ind w:left="360"/>
              <w:rPr>
                <w:ins w:id="1484" w:author="SAS" w:date="2010-12-01T06:21:00Z"/>
                <w:rFonts w:ascii="Garamond" w:hAnsi="Garamond"/>
                <w:sz w:val="20"/>
              </w:rPr>
            </w:pPr>
            <w:ins w:id="1485" w:author="SAS" w:date="2010-12-01T06:21:00Z">
              <w:r w:rsidRPr="00340454">
                <w:rPr>
                  <w:rFonts w:ascii="Garamond" w:hAnsi="Garamond"/>
                  <w:sz w:val="20"/>
                </w:rPr>
                <w:t xml:space="preserve">People exist simultaneously as an individual and as a member of a group </w:t>
              </w:r>
            </w:ins>
          </w:p>
          <w:p w:rsidR="009435CF" w:rsidRPr="00340454" w:rsidRDefault="009435CF" w:rsidP="009435CF">
            <w:pPr>
              <w:numPr>
                <w:ilvl w:val="0"/>
                <w:numId w:val="6"/>
                <w:ins w:id="1486" w:author="SAS" w:date="2010-12-01T06:21:00Z"/>
              </w:numPr>
              <w:ind w:left="360"/>
              <w:rPr>
                <w:ins w:id="1487" w:author="SAS" w:date="2010-12-01T06:21:00Z"/>
                <w:rFonts w:ascii="Garamond" w:hAnsi="Garamond"/>
                <w:sz w:val="20"/>
              </w:rPr>
            </w:pPr>
            <w:ins w:id="1488" w:author="SAS" w:date="2010-12-01T06:21:00Z">
              <w:r w:rsidRPr="00340454">
                <w:rPr>
                  <w:rFonts w:ascii="Garamond" w:hAnsi="Garamond"/>
                  <w:sz w:val="20"/>
                </w:rPr>
                <w:t>Our identity is shaped by external and internal factors</w:t>
              </w:r>
            </w:ins>
          </w:p>
          <w:p w:rsidR="009435CF" w:rsidRPr="00340454" w:rsidRDefault="009435CF" w:rsidP="009435CF">
            <w:pPr>
              <w:numPr>
                <w:ilvl w:val="0"/>
                <w:numId w:val="6"/>
                <w:ins w:id="1489" w:author="SAS" w:date="2010-12-01T06:21:00Z"/>
              </w:numPr>
              <w:ind w:left="360"/>
              <w:rPr>
                <w:ins w:id="1490" w:author="SAS" w:date="2010-12-01T06:21:00Z"/>
                <w:rFonts w:ascii="Garamond" w:hAnsi="Garamond"/>
                <w:sz w:val="20"/>
              </w:rPr>
            </w:pPr>
            <w:ins w:id="1491" w:author="SAS" w:date="2010-12-01T06:21:00Z">
              <w:r w:rsidRPr="00340454">
                <w:rPr>
                  <w:rFonts w:ascii="Garamond" w:hAnsi="Garamond"/>
                  <w:sz w:val="20"/>
                </w:rPr>
                <w:t>People’s needs affect their behavior</w:t>
              </w:r>
              <w:proofErr w:type="gramStart"/>
              <w:r w:rsidRPr="00340454">
                <w:rPr>
                  <w:rFonts w:ascii="Garamond" w:hAnsi="Garamond"/>
                  <w:sz w:val="20"/>
                </w:rPr>
                <w:t>. </w:t>
              </w:r>
              <w:proofErr w:type="gramEnd"/>
            </w:ins>
          </w:p>
          <w:p w:rsidR="009435CF" w:rsidRDefault="009435CF" w:rsidP="009435CF">
            <w:pPr>
              <w:numPr>
                <w:ilvl w:val="0"/>
                <w:numId w:val="6"/>
                <w:ins w:id="1492" w:author="SAS" w:date="2010-12-01T06:21:00Z"/>
              </w:numPr>
              <w:ind w:left="360"/>
              <w:rPr>
                <w:ins w:id="1493" w:author="SAS" w:date="2010-12-01T06:21:00Z"/>
                <w:rFonts w:ascii="Garamond" w:hAnsi="Garamond"/>
                <w:sz w:val="20"/>
              </w:rPr>
            </w:pPr>
            <w:ins w:id="1494" w:author="SAS" w:date="2010-12-01T06:21:00Z">
              <w:r w:rsidRPr="00340454">
                <w:rPr>
                  <w:rFonts w:ascii="Garamond" w:hAnsi="Garamond"/>
                  <w:sz w:val="20"/>
                </w:rPr>
                <w:t>Nature and nurture shape development         </w:t>
              </w:r>
            </w:ins>
          </w:p>
          <w:p w:rsidR="009435CF" w:rsidRPr="009A0F91" w:rsidRDefault="009435CF" w:rsidP="009435CF">
            <w:pPr>
              <w:numPr>
                <w:ilvl w:val="0"/>
                <w:numId w:val="6"/>
                <w:ins w:id="1495" w:author="SAS" w:date="2010-12-01T06:21:00Z"/>
              </w:numPr>
              <w:ind w:left="360"/>
              <w:rPr>
                <w:ins w:id="1496" w:author="SAS" w:date="2010-12-01T14:30:00Z"/>
                <w:rFonts w:ascii="Garamond" w:hAnsi="Garamond" w:cs="Helvetica"/>
                <w:sz w:val="20"/>
                <w:szCs w:val="32"/>
                <w:lang w:eastAsia="en-US"/>
                <w:rPrChange w:id="1497" w:author="SAS" w:date="2010-12-01T14:30:00Z">
                  <w:rPr>
                    <w:ins w:id="1498" w:author="SAS" w:date="2010-12-01T14:30:00Z"/>
                    <w:rFonts w:ascii="Garamond" w:hAnsi="Garamond"/>
                    <w:sz w:val="20"/>
                  </w:rPr>
                </w:rPrChange>
              </w:rPr>
            </w:pPr>
            <w:ins w:id="1499" w:author="SAS" w:date="2010-12-01T06:21:00Z">
              <w:r w:rsidRPr="00340454">
                <w:rPr>
                  <w:rFonts w:ascii="Garamond" w:hAnsi="Garamond"/>
                  <w:sz w:val="20"/>
                </w:rPr>
                <w:t>Scientific discoveries and technological innovations have an important impact on the political, economic, and social development of nations and municipalities.</w:t>
              </w:r>
            </w:ins>
          </w:p>
          <w:p w:rsidR="009A0F91" w:rsidRDefault="009A0F91" w:rsidP="009A0F91">
            <w:pPr>
              <w:numPr>
                <w:ins w:id="1500" w:author="SAS" w:date="2010-12-01T14:30:00Z"/>
              </w:numPr>
              <w:rPr>
                <w:ins w:id="1501" w:author="SAS" w:date="2010-12-01T14:30:00Z"/>
                <w:rFonts w:ascii="Garamond" w:hAnsi="Garamond"/>
                <w:sz w:val="20"/>
              </w:rPr>
            </w:pPr>
          </w:p>
          <w:p w:rsidR="009A0F91" w:rsidRDefault="009A0F91" w:rsidP="009A0F91">
            <w:pPr>
              <w:numPr>
                <w:ins w:id="1502" w:author="SAS" w:date="2010-12-01T14:30:00Z"/>
              </w:numPr>
              <w:rPr>
                <w:ins w:id="1503" w:author="SAS" w:date="2010-12-01T14:30:00Z"/>
                <w:rFonts w:ascii="Garamond" w:hAnsi="Garamond"/>
                <w:sz w:val="20"/>
              </w:rPr>
            </w:pPr>
          </w:p>
          <w:p w:rsidR="009A0F91" w:rsidRDefault="009A0F91" w:rsidP="009A0F91">
            <w:pPr>
              <w:numPr>
                <w:ins w:id="1504" w:author="SAS" w:date="2010-12-01T14:30:00Z"/>
              </w:numPr>
              <w:rPr>
                <w:ins w:id="1505" w:author="SAS" w:date="2010-12-01T14:30:00Z"/>
                <w:rFonts w:ascii="Garamond" w:hAnsi="Garamond"/>
                <w:sz w:val="20"/>
              </w:rPr>
            </w:pPr>
          </w:p>
          <w:p w:rsidR="009A0F91" w:rsidRDefault="009A0F91" w:rsidP="009A0F91">
            <w:pPr>
              <w:numPr>
                <w:ins w:id="1506" w:author="SAS" w:date="2010-12-01T14:30:00Z"/>
              </w:numPr>
              <w:rPr>
                <w:ins w:id="1507" w:author="SAS" w:date="2010-12-01T14:30:00Z"/>
                <w:rFonts w:ascii="Garamond" w:hAnsi="Garamond"/>
                <w:sz w:val="20"/>
              </w:rPr>
            </w:pPr>
          </w:p>
          <w:p w:rsidR="009A0F91" w:rsidRPr="00E47942" w:rsidRDefault="009A0F91" w:rsidP="009A0F91">
            <w:pPr>
              <w:numPr>
                <w:ins w:id="1508" w:author="SAS" w:date="2010-12-01T14:30:00Z"/>
              </w:numPr>
              <w:rPr>
                <w:ins w:id="1509" w:author="SAS" w:date="2010-12-01T06:21:00Z"/>
                <w:rFonts w:ascii="Garamond" w:hAnsi="Garamond" w:cs="Helvetica"/>
                <w:sz w:val="20"/>
                <w:szCs w:val="32"/>
                <w:lang w:eastAsia="en-US"/>
              </w:rPr>
            </w:pPr>
          </w:p>
        </w:tc>
        <w:tc>
          <w:tcPr>
            <w:tcW w:w="2502" w:type="dxa"/>
            <w:tcPrChange w:id="1510" w:author="SAS" w:date="2010-12-01T07:35:00Z">
              <w:tcPr>
                <w:tcW w:w="2502" w:type="dxa"/>
              </w:tcPr>
            </w:tcPrChange>
          </w:tcPr>
          <w:p w:rsidR="009435CF" w:rsidRDefault="009435CF" w:rsidP="009435CF">
            <w:pPr>
              <w:numPr>
                <w:ins w:id="1511" w:author="SAS" w:date="2010-12-01T06:21:00Z"/>
              </w:numPr>
              <w:jc w:val="center"/>
              <w:rPr>
                <w:ins w:id="1512" w:author="SAS" w:date="2010-12-01T06:21:00Z"/>
                <w:rFonts w:ascii="Garamond" w:hAnsi="Garamond" w:cs="Helvetica"/>
                <w:b/>
                <w:sz w:val="20"/>
                <w:szCs w:val="32"/>
                <w:lang w:eastAsia="en-US"/>
              </w:rPr>
            </w:pPr>
            <w:ins w:id="1513" w:author="SAS" w:date="2010-12-01T06:21:00Z">
              <w:r>
                <w:rPr>
                  <w:rFonts w:ascii="Garamond" w:hAnsi="Garamond" w:cs="Helvetica"/>
                  <w:b/>
                  <w:sz w:val="20"/>
                  <w:szCs w:val="32"/>
                  <w:lang w:eastAsia="en-US"/>
                </w:rPr>
                <w:t>Celebrations around the World</w:t>
              </w:r>
            </w:ins>
          </w:p>
          <w:p w:rsidR="009435CF" w:rsidRPr="00E47942" w:rsidRDefault="009435CF" w:rsidP="009435CF">
            <w:pPr>
              <w:numPr>
                <w:ins w:id="1514" w:author="SAS" w:date="2010-12-01T06:21:00Z"/>
              </w:numPr>
              <w:jc w:val="center"/>
              <w:rPr>
                <w:ins w:id="1515" w:author="SAS" w:date="2010-12-01T06:21:00Z"/>
                <w:rFonts w:ascii="Garamond" w:hAnsi="Garamond" w:cs="Helvetica"/>
                <w:sz w:val="20"/>
                <w:szCs w:val="32"/>
                <w:lang w:eastAsia="en-US"/>
              </w:rPr>
            </w:pPr>
            <w:ins w:id="1516" w:author="SAS" w:date="2010-12-01T06:21:00Z">
              <w:r>
                <w:rPr>
                  <w:rFonts w:ascii="Garamond" w:hAnsi="Garamond" w:cs="Helvetica"/>
                  <w:b/>
                  <w:sz w:val="20"/>
                  <w:szCs w:val="32"/>
                  <w:lang w:eastAsia="en-US"/>
                </w:rPr>
                <w:t>Our Cool School</w:t>
              </w:r>
            </w:ins>
          </w:p>
        </w:tc>
        <w:tc>
          <w:tcPr>
            <w:tcW w:w="2502" w:type="dxa"/>
            <w:tcPrChange w:id="1517" w:author="SAS" w:date="2010-12-01T07:35:00Z">
              <w:tcPr>
                <w:tcW w:w="2502" w:type="dxa"/>
              </w:tcPr>
            </w:tcPrChange>
          </w:tcPr>
          <w:p w:rsidR="009435CF" w:rsidRDefault="009435CF" w:rsidP="009435CF">
            <w:pPr>
              <w:numPr>
                <w:ins w:id="1518" w:author="SAS" w:date="2010-12-01T06:21:00Z"/>
              </w:numPr>
              <w:jc w:val="center"/>
              <w:rPr>
                <w:ins w:id="1519" w:author="SAS" w:date="2010-12-01T06:21:00Z"/>
                <w:rFonts w:ascii="Garamond" w:hAnsi="Garamond" w:cs="Helvetica"/>
                <w:b/>
                <w:sz w:val="20"/>
                <w:szCs w:val="32"/>
                <w:lang w:eastAsia="en-US"/>
              </w:rPr>
            </w:pPr>
            <w:ins w:id="1520" w:author="SAS" w:date="2010-12-01T06:21:00Z">
              <w:r>
                <w:rPr>
                  <w:rFonts w:ascii="Garamond" w:hAnsi="Garamond" w:cs="Helvetica"/>
                  <w:b/>
                  <w:sz w:val="20"/>
                  <w:szCs w:val="32"/>
                  <w:lang w:eastAsia="en-US"/>
                </w:rPr>
                <w:t>Celebrations around the World</w:t>
              </w:r>
            </w:ins>
          </w:p>
          <w:p w:rsidR="009435CF" w:rsidRPr="00E47942" w:rsidRDefault="009435CF" w:rsidP="009435CF">
            <w:pPr>
              <w:numPr>
                <w:ins w:id="1521" w:author="SAS" w:date="2010-12-01T06:21:00Z"/>
              </w:numPr>
              <w:jc w:val="center"/>
              <w:rPr>
                <w:ins w:id="1522" w:author="SAS" w:date="2010-12-01T06:21:00Z"/>
                <w:rFonts w:ascii="Garamond" w:hAnsi="Garamond" w:cs="Helvetica"/>
                <w:sz w:val="20"/>
                <w:szCs w:val="32"/>
                <w:lang w:eastAsia="en-US"/>
              </w:rPr>
            </w:pPr>
            <w:ins w:id="1523" w:author="SAS" w:date="2010-12-01T06:21:00Z">
              <w:r w:rsidRPr="00B3373A">
                <w:rPr>
                  <w:rFonts w:ascii="Garamond" w:hAnsi="Garamond" w:cs="Helvetica"/>
                  <w:b/>
                  <w:sz w:val="20"/>
                  <w:szCs w:val="32"/>
                  <w:lang w:eastAsia="en-US"/>
                </w:rPr>
                <w:t>Community &amp; Decisions</w:t>
              </w:r>
              <w:r>
                <w:rPr>
                  <w:rFonts w:ascii="Garamond" w:hAnsi="Garamond" w:cs="Helvetica"/>
                  <w:sz w:val="20"/>
                  <w:szCs w:val="32"/>
                  <w:lang w:eastAsia="en-US"/>
                </w:rPr>
                <w:t xml:space="preserve"> (Shanghai, Past &amp; Present)</w:t>
              </w:r>
            </w:ins>
          </w:p>
        </w:tc>
        <w:tc>
          <w:tcPr>
            <w:tcW w:w="2502" w:type="dxa"/>
            <w:tcPrChange w:id="1524" w:author="SAS" w:date="2010-12-01T07:35:00Z">
              <w:tcPr>
                <w:tcW w:w="2502" w:type="dxa"/>
              </w:tcPr>
            </w:tcPrChange>
          </w:tcPr>
          <w:p w:rsidR="009435CF" w:rsidRDefault="009435CF" w:rsidP="009435CF">
            <w:pPr>
              <w:numPr>
                <w:ins w:id="1525" w:author="SAS" w:date="2010-12-01T06:21:00Z"/>
              </w:numPr>
              <w:jc w:val="center"/>
              <w:rPr>
                <w:ins w:id="1526" w:author="SAS" w:date="2010-12-01T06:21:00Z"/>
                <w:rFonts w:ascii="Garamond" w:hAnsi="Garamond" w:cs="Helvetica"/>
                <w:b/>
                <w:sz w:val="20"/>
                <w:szCs w:val="32"/>
                <w:lang w:eastAsia="en-US"/>
              </w:rPr>
            </w:pPr>
            <w:ins w:id="1527" w:author="SAS" w:date="2010-12-01T06:21:00Z">
              <w:r>
                <w:rPr>
                  <w:rFonts w:ascii="Garamond" w:hAnsi="Garamond" w:cs="Helvetica"/>
                  <w:b/>
                  <w:sz w:val="20"/>
                  <w:szCs w:val="32"/>
                  <w:lang w:eastAsia="en-US"/>
                </w:rPr>
                <w:t>Celebrations around the World</w:t>
              </w:r>
            </w:ins>
          </w:p>
          <w:p w:rsidR="009435CF" w:rsidRPr="00E47942" w:rsidRDefault="009435CF" w:rsidP="009435CF">
            <w:pPr>
              <w:numPr>
                <w:ins w:id="1528" w:author="SAS" w:date="2010-12-01T06:21:00Z"/>
              </w:numPr>
              <w:jc w:val="center"/>
              <w:rPr>
                <w:ins w:id="1529" w:author="SAS" w:date="2010-12-01T06:21:00Z"/>
                <w:rFonts w:ascii="Garamond" w:hAnsi="Garamond" w:cs="Helvetica"/>
                <w:sz w:val="20"/>
                <w:szCs w:val="32"/>
                <w:lang w:eastAsia="en-US"/>
              </w:rPr>
            </w:pPr>
          </w:p>
        </w:tc>
        <w:tc>
          <w:tcPr>
            <w:tcW w:w="2502" w:type="dxa"/>
            <w:tcPrChange w:id="1530" w:author="SAS" w:date="2010-12-01T07:35:00Z">
              <w:tcPr>
                <w:tcW w:w="2502" w:type="dxa"/>
              </w:tcPr>
            </w:tcPrChange>
          </w:tcPr>
          <w:p w:rsidR="009435CF" w:rsidRDefault="009435CF" w:rsidP="009435CF">
            <w:pPr>
              <w:numPr>
                <w:ins w:id="1531" w:author="SAS" w:date="2010-12-01T06:21:00Z"/>
              </w:numPr>
              <w:jc w:val="center"/>
              <w:rPr>
                <w:ins w:id="1532" w:author="SAS" w:date="2010-12-01T06:21:00Z"/>
                <w:rFonts w:ascii="Garamond" w:hAnsi="Garamond" w:cs="Helvetica"/>
                <w:b/>
                <w:sz w:val="20"/>
                <w:szCs w:val="32"/>
                <w:lang w:eastAsia="en-US"/>
              </w:rPr>
            </w:pPr>
            <w:ins w:id="1533" w:author="SAS" w:date="2010-12-01T06:21:00Z">
              <w:r>
                <w:rPr>
                  <w:rFonts w:ascii="Garamond" w:hAnsi="Garamond" w:cs="Helvetica"/>
                  <w:b/>
                  <w:sz w:val="20"/>
                  <w:szCs w:val="32"/>
                  <w:lang w:eastAsia="en-US"/>
                </w:rPr>
                <w:t>20</w:t>
              </w:r>
              <w:r w:rsidRPr="00CE0B4E">
                <w:rPr>
                  <w:rFonts w:ascii="Garamond" w:hAnsi="Garamond" w:cs="Helvetica"/>
                  <w:b/>
                  <w:sz w:val="20"/>
                  <w:szCs w:val="32"/>
                  <w:vertAlign w:val="superscript"/>
                  <w:lang w:eastAsia="en-US"/>
                </w:rPr>
                <w:t>th</w:t>
              </w:r>
              <w:r>
                <w:rPr>
                  <w:rFonts w:ascii="Garamond" w:hAnsi="Garamond" w:cs="Helvetica"/>
                  <w:b/>
                  <w:sz w:val="20"/>
                  <w:szCs w:val="32"/>
                  <w:lang w:eastAsia="en-US"/>
                </w:rPr>
                <w:t xml:space="preserve"> (&amp; 21</w:t>
              </w:r>
              <w:r w:rsidRPr="00CE0B4E">
                <w:rPr>
                  <w:rFonts w:ascii="Garamond" w:hAnsi="Garamond" w:cs="Helvetica"/>
                  <w:b/>
                  <w:sz w:val="20"/>
                  <w:szCs w:val="32"/>
                  <w:vertAlign w:val="superscript"/>
                  <w:lang w:eastAsia="en-US"/>
                </w:rPr>
                <w:t>st</w:t>
              </w:r>
              <w:r>
                <w:rPr>
                  <w:rFonts w:ascii="Garamond" w:hAnsi="Garamond" w:cs="Helvetica"/>
                  <w:b/>
                  <w:sz w:val="20"/>
                  <w:szCs w:val="32"/>
                  <w:lang w:eastAsia="en-US"/>
                </w:rPr>
                <w:t xml:space="preserve"> C) World</w:t>
              </w:r>
            </w:ins>
          </w:p>
          <w:p w:rsidR="009435CF" w:rsidRPr="00CE0B4E" w:rsidRDefault="009435CF" w:rsidP="009435CF">
            <w:pPr>
              <w:numPr>
                <w:ins w:id="1534" w:author="SAS" w:date="2010-12-01T06:21:00Z"/>
              </w:numPr>
              <w:jc w:val="center"/>
              <w:rPr>
                <w:ins w:id="1535" w:author="SAS" w:date="2010-12-01T06:21:00Z"/>
                <w:rFonts w:ascii="Garamond" w:hAnsi="Garamond" w:cs="Helvetica"/>
                <w:b/>
                <w:sz w:val="20"/>
                <w:szCs w:val="32"/>
                <w:lang w:eastAsia="en-US"/>
              </w:rPr>
            </w:pPr>
            <w:ins w:id="1536" w:author="SAS" w:date="2010-12-01T06:21:00Z">
              <w:r>
                <w:rPr>
                  <w:rFonts w:ascii="Garamond" w:hAnsi="Garamond" w:cs="Helvetica"/>
                  <w:b/>
                  <w:sz w:val="20"/>
                  <w:szCs w:val="32"/>
                  <w:lang w:eastAsia="en-US"/>
                </w:rPr>
                <w:t>Cultural Studies</w:t>
              </w:r>
            </w:ins>
          </w:p>
        </w:tc>
        <w:tc>
          <w:tcPr>
            <w:tcW w:w="2658" w:type="dxa"/>
            <w:gridSpan w:val="2"/>
            <w:tcPrChange w:id="1537" w:author="SAS" w:date="2010-12-01T07:35:00Z">
              <w:tcPr>
                <w:tcW w:w="2502" w:type="dxa"/>
                <w:gridSpan w:val="2"/>
              </w:tcPr>
            </w:tcPrChange>
          </w:tcPr>
          <w:p w:rsidR="009435CF" w:rsidRDefault="009435CF" w:rsidP="009435CF">
            <w:pPr>
              <w:numPr>
                <w:ins w:id="1538" w:author="SAS" w:date="2010-12-01T06:21:00Z"/>
              </w:numPr>
              <w:jc w:val="center"/>
              <w:rPr>
                <w:ins w:id="1539" w:author="SAS" w:date="2010-12-01T06:21:00Z"/>
                <w:rFonts w:ascii="Garamond" w:hAnsi="Garamond" w:cs="Helvetica"/>
                <w:b/>
                <w:sz w:val="20"/>
                <w:szCs w:val="32"/>
                <w:lang w:eastAsia="en-US"/>
              </w:rPr>
            </w:pPr>
            <w:ins w:id="1540" w:author="SAS" w:date="2010-12-01T06:21:00Z">
              <w:r>
                <w:rPr>
                  <w:rFonts w:ascii="Garamond" w:hAnsi="Garamond" w:cs="Helvetica"/>
                  <w:b/>
                  <w:sz w:val="20"/>
                  <w:szCs w:val="32"/>
                  <w:lang w:eastAsia="en-US"/>
                </w:rPr>
                <w:t>Archeology –Early Man</w:t>
              </w:r>
            </w:ins>
          </w:p>
          <w:p w:rsidR="009435CF" w:rsidRDefault="009435CF" w:rsidP="009435CF">
            <w:pPr>
              <w:numPr>
                <w:ins w:id="1541" w:author="SAS" w:date="2010-12-01T06:21:00Z"/>
              </w:numPr>
              <w:jc w:val="center"/>
              <w:rPr>
                <w:ins w:id="1542" w:author="SAS" w:date="2010-12-01T06:21:00Z"/>
                <w:rFonts w:ascii="Garamond" w:hAnsi="Garamond" w:cs="Helvetica"/>
                <w:b/>
                <w:sz w:val="20"/>
                <w:szCs w:val="32"/>
                <w:lang w:eastAsia="en-US"/>
              </w:rPr>
            </w:pPr>
            <w:ins w:id="1543" w:author="SAS" w:date="2010-12-01T06:21:00Z">
              <w:r>
                <w:rPr>
                  <w:rFonts w:ascii="Garamond" w:hAnsi="Garamond" w:cs="Helvetica"/>
                  <w:b/>
                  <w:sz w:val="20"/>
                  <w:szCs w:val="32"/>
                  <w:lang w:eastAsia="en-US"/>
                </w:rPr>
                <w:t>Ancient China</w:t>
              </w:r>
            </w:ins>
          </w:p>
          <w:p w:rsidR="009435CF" w:rsidRPr="00CE0B4E" w:rsidRDefault="009435CF" w:rsidP="009435CF">
            <w:pPr>
              <w:numPr>
                <w:ins w:id="1544" w:author="SAS" w:date="2010-12-01T06:21:00Z"/>
              </w:numPr>
              <w:jc w:val="center"/>
              <w:rPr>
                <w:ins w:id="1545" w:author="SAS" w:date="2010-12-01T06:21:00Z"/>
                <w:rFonts w:ascii="Garamond" w:hAnsi="Garamond" w:cs="Helvetica"/>
                <w:b/>
                <w:sz w:val="20"/>
                <w:szCs w:val="32"/>
                <w:lang w:eastAsia="en-US"/>
              </w:rPr>
            </w:pPr>
            <w:ins w:id="1546" w:author="SAS" w:date="2010-12-01T06:21:00Z">
              <w:r>
                <w:rPr>
                  <w:rFonts w:ascii="Garamond" w:hAnsi="Garamond" w:cs="Helvetica"/>
                  <w:b/>
                  <w:sz w:val="20"/>
                  <w:szCs w:val="32"/>
                  <w:lang w:eastAsia="en-US"/>
                </w:rPr>
                <w:t>Oceana</w:t>
              </w:r>
            </w:ins>
          </w:p>
        </w:tc>
      </w:tr>
      <w:tr w:rsidR="00DD7AAB" w:rsidRPr="00E47942">
        <w:trPr>
          <w:gridAfter w:val="1"/>
          <w:wAfter w:w="6" w:type="dxa"/>
          <w:ins w:id="1547" w:author="SAS" w:date="2010-12-01T07:10:00Z"/>
          <w:trPrChange w:id="1548" w:author="SAS" w:date="2010-12-01T07:35:00Z">
            <w:trPr>
              <w:gridAfter w:val="1"/>
              <w:wAfter w:w="5" w:type="dxa"/>
            </w:trPr>
          </w:trPrChange>
        </w:trPr>
        <w:tc>
          <w:tcPr>
            <w:tcW w:w="1908" w:type="dxa"/>
            <w:tcPrChange w:id="1549" w:author="SAS" w:date="2010-12-01T07:35:00Z">
              <w:tcPr>
                <w:tcW w:w="1763" w:type="dxa"/>
              </w:tcPr>
            </w:tcPrChange>
          </w:tcPr>
          <w:p w:rsidR="00DD7AAB" w:rsidRPr="00EA2F4F" w:rsidRDefault="00DD7AAB" w:rsidP="00DD7AAB">
            <w:pPr>
              <w:numPr>
                <w:ins w:id="1550" w:author="SAS" w:date="2010-12-01T06:21:00Z"/>
              </w:numPr>
              <w:rPr>
                <w:ins w:id="1551" w:author="SAS" w:date="2010-12-01T07:10:00Z"/>
                <w:rFonts w:ascii="Garamond" w:hAnsi="Garamond" w:cs="Helvetica"/>
                <w:b/>
                <w:sz w:val="18"/>
                <w:szCs w:val="32"/>
                <w:lang w:eastAsia="en-US"/>
              </w:rPr>
            </w:pPr>
            <w:ins w:id="1552" w:author="SAS" w:date="2010-12-01T07:11:00Z">
              <w:r w:rsidRPr="004E4DEA">
                <w:rPr>
                  <w:rFonts w:ascii="Garamond" w:hAnsi="Garamond"/>
                  <w:b/>
                  <w:sz w:val="20"/>
                </w:rPr>
                <w:t xml:space="preserve">Standard VI Apply literacy skills and understandings of key ideas, details, structure, and integration of </w:t>
              </w:r>
            </w:ins>
            <w:ins w:id="1553" w:author="SAS" w:date="2010-12-01T14:36:00Z">
              <w:r w:rsidR="009A0F91">
                <w:rPr>
                  <w:rFonts w:ascii="Garamond" w:hAnsi="Garamond"/>
                  <w:b/>
                  <w:sz w:val="20"/>
                </w:rPr>
                <w:t>knowledge</w:t>
              </w:r>
            </w:ins>
          </w:p>
        </w:tc>
        <w:tc>
          <w:tcPr>
            <w:tcW w:w="1618" w:type="dxa"/>
            <w:tcPrChange w:id="1554" w:author="SAS" w:date="2010-12-01T07:35:00Z">
              <w:tcPr>
                <w:tcW w:w="1763" w:type="dxa"/>
              </w:tcPr>
            </w:tcPrChange>
          </w:tcPr>
          <w:p w:rsidR="00DD7AAB" w:rsidRDefault="00DD7AAB" w:rsidP="009435CF">
            <w:pPr>
              <w:numPr>
                <w:ins w:id="1555" w:author="SAS" w:date="2010-12-01T06:21:00Z"/>
              </w:numPr>
              <w:jc w:val="center"/>
              <w:rPr>
                <w:ins w:id="1556" w:author="SAS" w:date="2010-12-01T07:10:00Z"/>
                <w:rFonts w:ascii="Garamond" w:hAnsi="Garamond" w:cs="Helvetica"/>
                <w:sz w:val="20"/>
                <w:szCs w:val="32"/>
                <w:lang w:eastAsia="en-US"/>
              </w:rPr>
            </w:pPr>
          </w:p>
        </w:tc>
        <w:tc>
          <w:tcPr>
            <w:tcW w:w="4502" w:type="dxa"/>
            <w:tcPrChange w:id="1557" w:author="SAS" w:date="2010-12-01T07:35:00Z">
              <w:tcPr>
                <w:tcW w:w="4502" w:type="dxa"/>
              </w:tcPr>
            </w:tcPrChange>
          </w:tcPr>
          <w:p w:rsidR="00B46C08" w:rsidRDefault="00B46C08" w:rsidP="00B46C08">
            <w:pPr>
              <w:numPr>
                <w:ilvl w:val="0"/>
                <w:numId w:val="6"/>
                <w:ins w:id="1558" w:author="SAS" w:date="2010-12-01T14:37:00Z"/>
              </w:numPr>
              <w:ind w:left="360"/>
              <w:rPr>
                <w:ins w:id="1559" w:author="SAS" w:date="2010-12-01T14:37:00Z"/>
                <w:rFonts w:ascii="Garamond" w:hAnsi="Garamond"/>
                <w:sz w:val="20"/>
              </w:rPr>
            </w:pPr>
            <w:ins w:id="1560" w:author="SAS" w:date="2010-12-01T14:37:00Z">
              <w:r>
                <w:rPr>
                  <w:rFonts w:ascii="Garamond" w:hAnsi="Garamond"/>
                  <w:sz w:val="20"/>
                </w:rPr>
                <w:t>Technology changes and people need to adapt to those changes</w:t>
              </w:r>
            </w:ins>
          </w:p>
          <w:p w:rsidR="00B46C08" w:rsidRDefault="00B46C08" w:rsidP="00B46C08">
            <w:pPr>
              <w:numPr>
                <w:ilvl w:val="0"/>
                <w:numId w:val="6"/>
                <w:ins w:id="1561" w:author="SAS" w:date="2010-12-01T14:37:00Z"/>
              </w:numPr>
              <w:ind w:left="360"/>
              <w:rPr>
                <w:ins w:id="1562" w:author="SAS" w:date="2010-12-01T14:37:00Z"/>
                <w:rFonts w:ascii="Garamond" w:hAnsi="Garamond"/>
                <w:sz w:val="20"/>
              </w:rPr>
            </w:pPr>
            <w:ins w:id="1563" w:author="SAS" w:date="2010-12-01T14:37:00Z">
              <w:r>
                <w:rPr>
                  <w:rFonts w:ascii="Garamond" w:hAnsi="Garamond"/>
                  <w:sz w:val="20"/>
                </w:rPr>
                <w:t>People need to communicate effectively</w:t>
              </w:r>
            </w:ins>
          </w:p>
          <w:p w:rsidR="00DD7AAB" w:rsidRPr="00340454" w:rsidRDefault="00B46C08" w:rsidP="00B46C08">
            <w:pPr>
              <w:numPr>
                <w:ilvl w:val="0"/>
                <w:numId w:val="6"/>
                <w:ins w:id="1564" w:author="SAS" w:date="2010-12-01T06:21:00Z"/>
              </w:numPr>
              <w:ind w:left="360"/>
              <w:rPr>
                <w:ins w:id="1565" w:author="SAS" w:date="2010-12-01T07:10:00Z"/>
                <w:rFonts w:ascii="Garamond" w:hAnsi="Garamond"/>
                <w:sz w:val="20"/>
              </w:rPr>
            </w:pPr>
            <w:ins w:id="1566" w:author="SAS" w:date="2010-12-01T14:37:00Z">
              <w:r>
                <w:rPr>
                  <w:rFonts w:ascii="Garamond" w:hAnsi="Garamond"/>
                  <w:sz w:val="20"/>
                </w:rPr>
                <w:t>Reading is an essential skill</w:t>
              </w:r>
            </w:ins>
          </w:p>
        </w:tc>
        <w:tc>
          <w:tcPr>
            <w:tcW w:w="2502" w:type="dxa"/>
            <w:tcPrChange w:id="1567" w:author="SAS" w:date="2010-12-01T07:35:00Z">
              <w:tcPr>
                <w:tcW w:w="2502" w:type="dxa"/>
              </w:tcPr>
            </w:tcPrChange>
          </w:tcPr>
          <w:p w:rsidR="00DD7AAB" w:rsidRDefault="00DD7AAB" w:rsidP="009435CF">
            <w:pPr>
              <w:numPr>
                <w:ins w:id="1568" w:author="SAS" w:date="2010-12-01T06:21:00Z"/>
              </w:numPr>
              <w:jc w:val="center"/>
              <w:rPr>
                <w:ins w:id="1569" w:author="SAS" w:date="2010-12-01T07:10:00Z"/>
                <w:rFonts w:ascii="Garamond" w:hAnsi="Garamond" w:cs="Helvetica"/>
                <w:b/>
                <w:sz w:val="20"/>
                <w:szCs w:val="32"/>
                <w:lang w:eastAsia="en-US"/>
              </w:rPr>
            </w:pPr>
          </w:p>
        </w:tc>
        <w:tc>
          <w:tcPr>
            <w:tcW w:w="2502" w:type="dxa"/>
            <w:tcPrChange w:id="1570" w:author="SAS" w:date="2010-12-01T07:35:00Z">
              <w:tcPr>
                <w:tcW w:w="2502" w:type="dxa"/>
              </w:tcPr>
            </w:tcPrChange>
          </w:tcPr>
          <w:p w:rsidR="00DD7AAB" w:rsidRDefault="00DD7AAB" w:rsidP="009435CF">
            <w:pPr>
              <w:numPr>
                <w:ins w:id="1571" w:author="SAS" w:date="2010-12-01T06:21:00Z"/>
              </w:numPr>
              <w:jc w:val="center"/>
              <w:rPr>
                <w:ins w:id="1572" w:author="SAS" w:date="2010-12-01T07:10:00Z"/>
                <w:rFonts w:ascii="Garamond" w:hAnsi="Garamond" w:cs="Helvetica"/>
                <w:b/>
                <w:sz w:val="20"/>
                <w:szCs w:val="32"/>
                <w:lang w:eastAsia="en-US"/>
              </w:rPr>
            </w:pPr>
          </w:p>
        </w:tc>
        <w:tc>
          <w:tcPr>
            <w:tcW w:w="2502" w:type="dxa"/>
            <w:tcPrChange w:id="1573" w:author="SAS" w:date="2010-12-01T07:35:00Z">
              <w:tcPr>
                <w:tcW w:w="2502" w:type="dxa"/>
              </w:tcPr>
            </w:tcPrChange>
          </w:tcPr>
          <w:p w:rsidR="00DD7AAB" w:rsidRDefault="00DD7AAB" w:rsidP="009435CF">
            <w:pPr>
              <w:numPr>
                <w:ins w:id="1574" w:author="SAS" w:date="2010-12-01T06:21:00Z"/>
              </w:numPr>
              <w:jc w:val="center"/>
              <w:rPr>
                <w:ins w:id="1575" w:author="SAS" w:date="2010-12-01T07:10:00Z"/>
                <w:rFonts w:ascii="Garamond" w:hAnsi="Garamond" w:cs="Helvetica"/>
                <w:b/>
                <w:sz w:val="20"/>
                <w:szCs w:val="32"/>
                <w:lang w:eastAsia="en-US"/>
              </w:rPr>
            </w:pPr>
          </w:p>
        </w:tc>
        <w:tc>
          <w:tcPr>
            <w:tcW w:w="2502" w:type="dxa"/>
            <w:tcPrChange w:id="1576" w:author="SAS" w:date="2010-12-01T07:35:00Z">
              <w:tcPr>
                <w:tcW w:w="2502" w:type="dxa"/>
              </w:tcPr>
            </w:tcPrChange>
          </w:tcPr>
          <w:p w:rsidR="00DD7AAB" w:rsidRDefault="00DD7AAB" w:rsidP="009435CF">
            <w:pPr>
              <w:numPr>
                <w:ins w:id="1577" w:author="SAS" w:date="2010-12-01T06:21:00Z"/>
              </w:numPr>
              <w:jc w:val="center"/>
              <w:rPr>
                <w:ins w:id="1578" w:author="SAS" w:date="2010-12-01T07:10:00Z"/>
                <w:rFonts w:ascii="Garamond" w:hAnsi="Garamond" w:cs="Helvetica"/>
                <w:b/>
                <w:sz w:val="20"/>
                <w:szCs w:val="32"/>
                <w:lang w:eastAsia="en-US"/>
              </w:rPr>
            </w:pPr>
          </w:p>
        </w:tc>
        <w:tc>
          <w:tcPr>
            <w:tcW w:w="2652" w:type="dxa"/>
            <w:tcPrChange w:id="1579" w:author="SAS" w:date="2010-12-01T07:35:00Z">
              <w:tcPr>
                <w:tcW w:w="2502" w:type="dxa"/>
              </w:tcPr>
            </w:tcPrChange>
          </w:tcPr>
          <w:p w:rsidR="00DD7AAB" w:rsidRDefault="00DD7AAB" w:rsidP="009435CF">
            <w:pPr>
              <w:numPr>
                <w:ins w:id="1580" w:author="SAS" w:date="2010-12-01T06:21:00Z"/>
              </w:numPr>
              <w:jc w:val="center"/>
              <w:rPr>
                <w:ins w:id="1581" w:author="SAS" w:date="2010-12-01T07:10:00Z"/>
                <w:rFonts w:ascii="Garamond" w:hAnsi="Garamond" w:cs="Helvetica"/>
                <w:b/>
                <w:sz w:val="20"/>
                <w:szCs w:val="32"/>
                <w:lang w:eastAsia="en-US"/>
              </w:rPr>
            </w:pPr>
          </w:p>
        </w:tc>
      </w:tr>
    </w:tbl>
    <w:p w:rsidR="00CC5F43" w:rsidRDefault="00CC5F43">
      <w:pPr>
        <w:numPr>
          <w:ins w:id="1582" w:author="SAS" w:date="2010-11-24T12:16:00Z"/>
        </w:numPr>
        <w:rPr>
          <w:ins w:id="1583" w:author="SAS" w:date="2010-10-07T23:53:00Z"/>
          <w:b/>
          <w:rPrChange w:id="1584" w:author="SAS" w:date="2010-11-24T12:16:00Z">
            <w:rPr>
              <w:ins w:id="1585" w:author="SAS" w:date="2010-10-07T23:53:00Z"/>
              <w:b w:val="0"/>
              <w:lang w:eastAsia="en-US"/>
            </w:rPr>
          </w:rPrChange>
        </w:rPr>
        <w:pPrChange w:id="1586" w:author="SAS" w:date="2010-11-24T12:16:00Z">
          <w:pPr>
            <w:pStyle w:val="TOCHeading"/>
          </w:pPr>
        </w:pPrChange>
      </w:pPr>
    </w:p>
    <w:p w:rsidR="00CC5F43" w:rsidRDefault="00AD319B">
      <w:pPr>
        <w:pStyle w:val="TOCHeading"/>
        <w:numPr>
          <w:ins w:id="1587" w:author="SAS" w:date="2010-10-07T23:53:00Z"/>
        </w:numPr>
        <w:jc w:val="left"/>
        <w:rPr>
          <w:lang w:eastAsia="en-US"/>
          <w:rPrChange w:id="1588" w:author="SAS" w:date="2010-11-24T12:18:00Z">
            <w:rPr>
              <w:rFonts w:ascii="Garamond" w:hAnsi="Garamond" w:cs="Helvetica"/>
              <w:sz w:val="20"/>
              <w:szCs w:val="32"/>
              <w:lang w:eastAsia="en-US"/>
            </w:rPr>
          </w:rPrChange>
        </w:rPr>
        <w:pPrChange w:id="1589" w:author="SAS" w:date="2010-11-24T12:18:00Z">
          <w:pPr>
            <w:jc w:val="center"/>
          </w:pPr>
        </w:pPrChange>
      </w:pPr>
      <w:del w:id="1590" w:author="SAS" w:date="2010-11-24T12:17:00Z">
        <w:r w:rsidRPr="00AD319B">
          <w:rPr>
            <w:lang w:eastAsia="en-US"/>
            <w:rPrChange w:id="1591" w:author="SAS" w:date="2010-10-04T19:13:00Z">
              <w:rPr>
                <w:rFonts w:cs="Helvetica"/>
                <w:sz w:val="20"/>
                <w:szCs w:val="32"/>
                <w:lang w:eastAsia="en-US"/>
              </w:rPr>
            </w:rPrChange>
          </w:rPr>
          <w:delText>Scope and Sequence – Enduring Understandings and Essential Questions</w:delText>
        </w:r>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1592" w:author="SAS" w:date="2010-10-08T06:27: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445"/>
        <w:gridCol w:w="1522"/>
        <w:gridCol w:w="2967"/>
        <w:gridCol w:w="1147"/>
        <w:gridCol w:w="1217"/>
        <w:gridCol w:w="1469"/>
        <w:gridCol w:w="1469"/>
        <w:gridCol w:w="1469"/>
        <w:gridCol w:w="1469"/>
        <w:tblGridChange w:id="1593">
          <w:tblGrid>
            <w:gridCol w:w="1762"/>
            <w:gridCol w:w="1762"/>
            <w:gridCol w:w="3154"/>
            <w:gridCol w:w="1762"/>
            <w:gridCol w:w="1763"/>
            <w:gridCol w:w="1763"/>
            <w:gridCol w:w="1763"/>
            <w:gridCol w:w="1763"/>
            <w:gridCol w:w="1763"/>
          </w:tblGrid>
        </w:tblGridChange>
      </w:tblGrid>
      <w:tr w:rsidR="004C4AF2" w:rsidRPr="00604672" w:rsidDel="00C21BF1">
        <w:trPr>
          <w:del w:id="1594" w:author="SAS" w:date="2010-11-24T12:17:00Z"/>
        </w:trPr>
        <w:tc>
          <w:tcPr>
            <w:tcW w:w="3524" w:type="dxa"/>
            <w:gridSpan w:val="2"/>
            <w:vAlign w:val="center"/>
            <w:tcPrChange w:id="1595" w:author="SAS" w:date="2010-10-08T06:27:00Z">
              <w:tcPr>
                <w:tcW w:w="3524" w:type="dxa"/>
                <w:gridSpan w:val="2"/>
                <w:vAlign w:val="center"/>
              </w:tcPr>
            </w:tcPrChange>
          </w:tcPr>
          <w:p w:rsidR="004C4AF2" w:rsidRPr="00604672" w:rsidDel="00C21BF1" w:rsidRDefault="004C4AF2" w:rsidP="004C4AF2">
            <w:pPr>
              <w:jc w:val="center"/>
              <w:rPr>
                <w:del w:id="1596" w:author="SAS" w:date="2010-11-24T12:17:00Z"/>
                <w:rFonts w:ascii="Garamond" w:hAnsi="Garamond" w:cs="Helvetica"/>
                <w:b/>
                <w:sz w:val="20"/>
                <w:szCs w:val="32"/>
                <w:lang w:eastAsia="en-US"/>
              </w:rPr>
            </w:pPr>
          </w:p>
        </w:tc>
        <w:tc>
          <w:tcPr>
            <w:tcW w:w="4594" w:type="dxa"/>
            <w:tcPrChange w:id="1597" w:author="SAS" w:date="2010-10-08T06:27:00Z">
              <w:tcPr>
                <w:tcW w:w="3154" w:type="dxa"/>
              </w:tcPr>
            </w:tcPrChange>
          </w:tcPr>
          <w:p w:rsidR="004C4AF2" w:rsidRPr="00604672" w:rsidDel="00C21BF1" w:rsidRDefault="004C4AF2" w:rsidP="004C4AF2">
            <w:pPr>
              <w:jc w:val="center"/>
              <w:rPr>
                <w:del w:id="1598" w:author="SAS" w:date="2010-11-24T12:17:00Z"/>
                <w:rFonts w:ascii="Garamond" w:hAnsi="Garamond" w:cs="Helvetica"/>
                <w:b/>
                <w:sz w:val="20"/>
                <w:szCs w:val="32"/>
                <w:lang w:eastAsia="en-US"/>
              </w:rPr>
            </w:pPr>
          </w:p>
        </w:tc>
        <w:tc>
          <w:tcPr>
            <w:tcW w:w="12960" w:type="dxa"/>
            <w:gridSpan w:val="6"/>
            <w:vAlign w:val="center"/>
            <w:tcPrChange w:id="1599" w:author="SAS" w:date="2010-10-08T06:27:00Z">
              <w:tcPr>
                <w:tcW w:w="10577" w:type="dxa"/>
                <w:gridSpan w:val="6"/>
                <w:vAlign w:val="center"/>
              </w:tcPr>
            </w:tcPrChange>
          </w:tcPr>
          <w:p w:rsidR="004C4AF2" w:rsidRPr="00604672" w:rsidDel="00C21BF1" w:rsidRDefault="004C4AF2" w:rsidP="004C4AF2">
            <w:pPr>
              <w:jc w:val="center"/>
              <w:rPr>
                <w:del w:id="1600" w:author="SAS" w:date="2010-11-24T12:17:00Z"/>
                <w:rFonts w:ascii="Garamond" w:hAnsi="Garamond" w:cs="Helvetica"/>
                <w:b/>
                <w:sz w:val="20"/>
                <w:szCs w:val="32"/>
                <w:lang w:eastAsia="en-US"/>
              </w:rPr>
            </w:pPr>
          </w:p>
        </w:tc>
      </w:tr>
      <w:tr w:rsidR="004C4AF2" w:rsidRPr="00604672" w:rsidDel="00C21BF1">
        <w:trPr>
          <w:del w:id="1601" w:author="SAS" w:date="2010-11-24T12:17:00Z"/>
        </w:trPr>
        <w:tc>
          <w:tcPr>
            <w:tcW w:w="1762" w:type="dxa"/>
            <w:vAlign w:val="center"/>
            <w:tcPrChange w:id="1602" w:author="SAS" w:date="2010-10-08T06:27:00Z">
              <w:tcPr>
                <w:tcW w:w="1762" w:type="dxa"/>
                <w:vAlign w:val="center"/>
              </w:tcPr>
            </w:tcPrChange>
          </w:tcPr>
          <w:p w:rsidR="004C4AF2" w:rsidRPr="00604672" w:rsidDel="00C21BF1" w:rsidRDefault="004C4AF2" w:rsidP="004C4AF2">
            <w:pPr>
              <w:jc w:val="center"/>
              <w:rPr>
                <w:del w:id="1603" w:author="SAS" w:date="2010-11-24T12:17:00Z"/>
                <w:rFonts w:ascii="Garamond" w:hAnsi="Garamond" w:cs="Helvetica"/>
                <w:b/>
                <w:sz w:val="20"/>
                <w:szCs w:val="32"/>
                <w:lang w:eastAsia="en-US"/>
              </w:rPr>
            </w:pPr>
          </w:p>
        </w:tc>
        <w:tc>
          <w:tcPr>
            <w:tcW w:w="1762" w:type="dxa"/>
            <w:tcPrChange w:id="1604" w:author="SAS" w:date="2010-10-08T06:27:00Z">
              <w:tcPr>
                <w:tcW w:w="1762" w:type="dxa"/>
              </w:tcPr>
            </w:tcPrChange>
          </w:tcPr>
          <w:p w:rsidR="004C4AF2" w:rsidRPr="00604672" w:rsidDel="00C21BF1" w:rsidRDefault="004C4AF2" w:rsidP="004C4AF2">
            <w:pPr>
              <w:jc w:val="center"/>
              <w:rPr>
                <w:del w:id="1605" w:author="SAS" w:date="2010-11-24T12:17:00Z"/>
                <w:rFonts w:ascii="Garamond" w:hAnsi="Garamond" w:cs="Helvetica"/>
                <w:b/>
                <w:sz w:val="20"/>
                <w:szCs w:val="32"/>
                <w:lang w:eastAsia="en-US"/>
              </w:rPr>
            </w:pPr>
            <w:del w:id="1606" w:author="SAS" w:date="2010-11-24T12:17:00Z">
              <w:r w:rsidRPr="00604672" w:rsidDel="00C21BF1">
                <w:rPr>
                  <w:rFonts w:ascii="Garamond" w:hAnsi="Garamond" w:cs="Helvetica"/>
                  <w:b/>
                  <w:sz w:val="20"/>
                  <w:szCs w:val="32"/>
                  <w:lang w:eastAsia="en-US"/>
                </w:rPr>
                <w:delText>NCSS STRANDS</w:delText>
              </w:r>
            </w:del>
          </w:p>
        </w:tc>
        <w:tc>
          <w:tcPr>
            <w:tcW w:w="4594" w:type="dxa"/>
            <w:tcPrChange w:id="1607" w:author="SAS" w:date="2010-10-08T06:27:00Z">
              <w:tcPr>
                <w:tcW w:w="3154" w:type="dxa"/>
              </w:tcPr>
            </w:tcPrChange>
          </w:tcPr>
          <w:p w:rsidR="004C4AF2" w:rsidRPr="00604672" w:rsidDel="00C21BF1" w:rsidRDefault="004C4AF2" w:rsidP="004C4AF2">
            <w:pPr>
              <w:jc w:val="center"/>
              <w:rPr>
                <w:del w:id="1608" w:author="SAS" w:date="2010-11-24T12:17:00Z"/>
                <w:rFonts w:ascii="Garamond" w:hAnsi="Garamond" w:cs="Helvetica"/>
                <w:b/>
                <w:sz w:val="20"/>
                <w:szCs w:val="32"/>
                <w:lang w:eastAsia="en-US"/>
              </w:rPr>
            </w:pPr>
            <w:del w:id="1609" w:author="SAS" w:date="2010-11-24T12:17:00Z">
              <w:r w:rsidRPr="00604672" w:rsidDel="00C21BF1">
                <w:rPr>
                  <w:rFonts w:ascii="Garamond" w:hAnsi="Garamond" w:cs="Helvetica"/>
                  <w:b/>
                  <w:sz w:val="20"/>
                  <w:szCs w:val="32"/>
                  <w:lang w:eastAsia="en-US"/>
                </w:rPr>
                <w:delText xml:space="preserve">DEPARTMENT </w:delText>
              </w:r>
            </w:del>
            <w:del w:id="1610" w:author="SAS" w:date="2010-10-07T10:43:00Z">
              <w:r w:rsidRPr="00604672" w:rsidDel="006302C5">
                <w:rPr>
                  <w:rFonts w:ascii="Garamond" w:hAnsi="Garamond" w:cs="Helvetica"/>
                  <w:b/>
                  <w:sz w:val="20"/>
                  <w:szCs w:val="32"/>
                  <w:lang w:eastAsia="en-US"/>
                </w:rPr>
                <w:delText>LEVEL</w:delText>
              </w:r>
            </w:del>
          </w:p>
        </w:tc>
        <w:tc>
          <w:tcPr>
            <w:tcW w:w="1530" w:type="dxa"/>
            <w:vAlign w:val="center"/>
            <w:tcPrChange w:id="1611" w:author="SAS" w:date="2010-10-08T06:27:00Z">
              <w:tcPr>
                <w:tcW w:w="1762" w:type="dxa"/>
                <w:vAlign w:val="center"/>
              </w:tcPr>
            </w:tcPrChange>
          </w:tcPr>
          <w:p w:rsidR="004C4AF2" w:rsidRPr="00604672" w:rsidDel="00C21BF1" w:rsidRDefault="004C4AF2" w:rsidP="004C4AF2">
            <w:pPr>
              <w:jc w:val="center"/>
              <w:rPr>
                <w:del w:id="1612" w:author="SAS" w:date="2010-11-24T12:17:00Z"/>
                <w:rFonts w:ascii="Garamond" w:hAnsi="Garamond" w:cs="Helvetica"/>
                <w:b/>
                <w:sz w:val="20"/>
                <w:szCs w:val="32"/>
                <w:lang w:eastAsia="en-US"/>
              </w:rPr>
            </w:pPr>
            <w:del w:id="1613" w:author="SAS" w:date="2010-11-24T12:17:00Z">
              <w:r w:rsidRPr="00604672" w:rsidDel="00C21BF1">
                <w:rPr>
                  <w:rFonts w:ascii="Garamond" w:hAnsi="Garamond" w:cs="Helvetica"/>
                  <w:b/>
                  <w:sz w:val="20"/>
                  <w:szCs w:val="32"/>
                  <w:lang w:eastAsia="en-US"/>
                </w:rPr>
                <w:delText>Pre-Kinder; Kinder</w:delText>
              </w:r>
            </w:del>
          </w:p>
        </w:tc>
        <w:tc>
          <w:tcPr>
            <w:tcW w:w="1830" w:type="dxa"/>
            <w:vAlign w:val="center"/>
            <w:tcPrChange w:id="1614" w:author="SAS" w:date="2010-10-08T06:27:00Z">
              <w:tcPr>
                <w:tcW w:w="1763" w:type="dxa"/>
                <w:vAlign w:val="center"/>
              </w:tcPr>
            </w:tcPrChange>
          </w:tcPr>
          <w:p w:rsidR="004C4AF2" w:rsidRPr="00604672" w:rsidDel="00C21BF1" w:rsidRDefault="004C4AF2" w:rsidP="004C4AF2">
            <w:pPr>
              <w:jc w:val="center"/>
              <w:rPr>
                <w:del w:id="1615" w:author="SAS" w:date="2010-11-24T12:17:00Z"/>
                <w:rFonts w:ascii="Garamond" w:hAnsi="Garamond" w:cs="Helvetica"/>
                <w:b/>
                <w:sz w:val="20"/>
                <w:szCs w:val="32"/>
                <w:lang w:eastAsia="en-US"/>
              </w:rPr>
            </w:pPr>
            <w:del w:id="1616" w:author="SAS" w:date="2010-11-24T12:17:00Z">
              <w:r w:rsidRPr="00604672" w:rsidDel="00C21BF1">
                <w:rPr>
                  <w:rFonts w:ascii="Garamond" w:hAnsi="Garamond" w:cs="Helvetica"/>
                  <w:b/>
                  <w:sz w:val="20"/>
                  <w:szCs w:val="32"/>
                  <w:lang w:eastAsia="en-US"/>
                </w:rPr>
                <w:delText>Grade 1</w:delText>
              </w:r>
            </w:del>
          </w:p>
        </w:tc>
        <w:tc>
          <w:tcPr>
            <w:tcW w:w="2400" w:type="dxa"/>
            <w:vAlign w:val="center"/>
            <w:tcPrChange w:id="1617" w:author="SAS" w:date="2010-10-08T06:27:00Z">
              <w:tcPr>
                <w:tcW w:w="1763" w:type="dxa"/>
                <w:vAlign w:val="center"/>
              </w:tcPr>
            </w:tcPrChange>
          </w:tcPr>
          <w:p w:rsidR="004C4AF2" w:rsidRPr="00604672" w:rsidDel="00C21BF1" w:rsidRDefault="004C4AF2" w:rsidP="004C4AF2">
            <w:pPr>
              <w:jc w:val="center"/>
              <w:rPr>
                <w:del w:id="1618" w:author="SAS" w:date="2010-11-24T12:17:00Z"/>
                <w:rFonts w:ascii="Garamond" w:hAnsi="Garamond" w:cs="Helvetica"/>
                <w:b/>
                <w:sz w:val="20"/>
                <w:szCs w:val="32"/>
                <w:lang w:eastAsia="en-US"/>
              </w:rPr>
            </w:pPr>
            <w:del w:id="1619" w:author="SAS" w:date="2010-11-24T12:17:00Z">
              <w:r w:rsidRPr="00604672" w:rsidDel="00C21BF1">
                <w:rPr>
                  <w:rFonts w:ascii="Garamond" w:hAnsi="Garamond" w:cs="Helvetica"/>
                  <w:b/>
                  <w:sz w:val="20"/>
                  <w:szCs w:val="32"/>
                  <w:lang w:eastAsia="en-US"/>
                </w:rPr>
                <w:delText>Grade 2</w:delText>
              </w:r>
            </w:del>
          </w:p>
        </w:tc>
        <w:tc>
          <w:tcPr>
            <w:tcW w:w="2400" w:type="dxa"/>
            <w:vAlign w:val="center"/>
            <w:tcPrChange w:id="1620" w:author="SAS" w:date="2010-10-08T06:27:00Z">
              <w:tcPr>
                <w:tcW w:w="1763" w:type="dxa"/>
                <w:vAlign w:val="center"/>
              </w:tcPr>
            </w:tcPrChange>
          </w:tcPr>
          <w:p w:rsidR="004C4AF2" w:rsidRPr="00604672" w:rsidDel="00C21BF1" w:rsidRDefault="004C4AF2" w:rsidP="004C4AF2">
            <w:pPr>
              <w:jc w:val="center"/>
              <w:rPr>
                <w:del w:id="1621" w:author="SAS" w:date="2010-11-24T12:17:00Z"/>
                <w:rFonts w:ascii="Garamond" w:hAnsi="Garamond" w:cs="Helvetica"/>
                <w:b/>
                <w:sz w:val="20"/>
                <w:szCs w:val="32"/>
                <w:lang w:eastAsia="en-US"/>
              </w:rPr>
            </w:pPr>
            <w:del w:id="1622" w:author="SAS" w:date="2010-11-24T12:17:00Z">
              <w:r w:rsidRPr="00604672" w:rsidDel="00C21BF1">
                <w:rPr>
                  <w:rFonts w:ascii="Garamond" w:hAnsi="Garamond" w:cs="Helvetica"/>
                  <w:b/>
                  <w:sz w:val="20"/>
                  <w:szCs w:val="32"/>
                  <w:lang w:eastAsia="en-US"/>
                </w:rPr>
                <w:delText>Grade 3</w:delText>
              </w:r>
            </w:del>
          </w:p>
        </w:tc>
        <w:tc>
          <w:tcPr>
            <w:tcW w:w="2400" w:type="dxa"/>
            <w:vAlign w:val="center"/>
            <w:tcPrChange w:id="1623" w:author="SAS" w:date="2010-10-08T06:27:00Z">
              <w:tcPr>
                <w:tcW w:w="1763" w:type="dxa"/>
                <w:vAlign w:val="center"/>
              </w:tcPr>
            </w:tcPrChange>
          </w:tcPr>
          <w:p w:rsidR="004C4AF2" w:rsidRPr="00604672" w:rsidDel="00C21BF1" w:rsidRDefault="004C4AF2" w:rsidP="004C4AF2">
            <w:pPr>
              <w:jc w:val="center"/>
              <w:rPr>
                <w:del w:id="1624" w:author="SAS" w:date="2010-11-24T12:17:00Z"/>
                <w:rFonts w:ascii="Garamond" w:hAnsi="Garamond" w:cs="Helvetica"/>
                <w:b/>
                <w:sz w:val="20"/>
                <w:szCs w:val="32"/>
                <w:lang w:eastAsia="en-US"/>
              </w:rPr>
            </w:pPr>
            <w:del w:id="1625" w:author="SAS" w:date="2010-11-24T12:17:00Z">
              <w:r w:rsidRPr="00604672" w:rsidDel="00C21BF1">
                <w:rPr>
                  <w:rFonts w:ascii="Garamond" w:hAnsi="Garamond" w:cs="Helvetica"/>
                  <w:b/>
                  <w:sz w:val="20"/>
                  <w:szCs w:val="32"/>
                  <w:lang w:eastAsia="en-US"/>
                </w:rPr>
                <w:delText>Grade 4</w:delText>
              </w:r>
            </w:del>
          </w:p>
        </w:tc>
        <w:tc>
          <w:tcPr>
            <w:tcW w:w="2400" w:type="dxa"/>
            <w:vAlign w:val="center"/>
            <w:tcPrChange w:id="1626" w:author="SAS" w:date="2010-10-08T06:27:00Z">
              <w:tcPr>
                <w:tcW w:w="1763" w:type="dxa"/>
                <w:vAlign w:val="center"/>
              </w:tcPr>
            </w:tcPrChange>
          </w:tcPr>
          <w:p w:rsidR="004C4AF2" w:rsidRPr="00604672" w:rsidDel="00C21BF1" w:rsidRDefault="004C4AF2" w:rsidP="004C4AF2">
            <w:pPr>
              <w:jc w:val="center"/>
              <w:rPr>
                <w:del w:id="1627" w:author="SAS" w:date="2010-11-24T12:17:00Z"/>
                <w:rFonts w:ascii="Garamond" w:hAnsi="Garamond" w:cs="Helvetica"/>
                <w:b/>
                <w:sz w:val="20"/>
                <w:szCs w:val="32"/>
                <w:lang w:eastAsia="en-US"/>
              </w:rPr>
            </w:pPr>
            <w:del w:id="1628" w:author="SAS" w:date="2010-11-24T12:17:00Z">
              <w:r w:rsidRPr="00604672" w:rsidDel="00C21BF1">
                <w:rPr>
                  <w:rFonts w:ascii="Garamond" w:hAnsi="Garamond" w:cs="Helvetica"/>
                  <w:b/>
                  <w:sz w:val="20"/>
                  <w:szCs w:val="32"/>
                  <w:lang w:eastAsia="en-US"/>
                </w:rPr>
                <w:delText>Grade 5</w:delText>
              </w:r>
            </w:del>
          </w:p>
        </w:tc>
      </w:tr>
      <w:tr w:rsidR="004C4AF2" w:rsidRPr="00604672" w:rsidDel="00C21BF1">
        <w:trPr>
          <w:del w:id="1629" w:author="SAS" w:date="2010-11-24T12:17:00Z"/>
        </w:trPr>
        <w:tc>
          <w:tcPr>
            <w:tcW w:w="1762" w:type="dxa"/>
            <w:tcPrChange w:id="1630" w:author="SAS" w:date="2010-10-08T06:27:00Z">
              <w:tcPr>
                <w:tcW w:w="1762" w:type="dxa"/>
              </w:tcPr>
            </w:tcPrChange>
          </w:tcPr>
          <w:p w:rsidR="004C4AF2" w:rsidRPr="00604672" w:rsidDel="00C21BF1" w:rsidRDefault="004C4AF2" w:rsidP="004C4AF2">
            <w:pPr>
              <w:rPr>
                <w:del w:id="1631" w:author="SAS" w:date="2010-11-24T12:17:00Z"/>
                <w:rFonts w:ascii="Garamond" w:hAnsi="Garamond" w:cs="Helvetica"/>
                <w:b/>
                <w:sz w:val="18"/>
                <w:szCs w:val="32"/>
                <w:lang w:eastAsia="en-US"/>
              </w:rPr>
            </w:pPr>
            <w:del w:id="1632" w:author="SAS" w:date="2010-11-24T12:17:00Z">
              <w:r w:rsidRPr="00604672" w:rsidDel="00C21BF1">
                <w:rPr>
                  <w:rFonts w:ascii="Garamond" w:hAnsi="Garamond" w:cs="Helvetica"/>
                  <w:b/>
                  <w:sz w:val="18"/>
                  <w:szCs w:val="32"/>
                  <w:lang w:eastAsia="en-US"/>
                </w:rPr>
                <w:delText>Standard I:  Analyze how individuals,</w:delText>
              </w:r>
            </w:del>
          </w:p>
          <w:p w:rsidR="004C4AF2" w:rsidRPr="00604672" w:rsidDel="00C21BF1" w:rsidRDefault="004C4AF2" w:rsidP="004C4AF2">
            <w:pPr>
              <w:rPr>
                <w:del w:id="1633" w:author="SAS" w:date="2010-11-24T12:17:00Z"/>
                <w:rFonts w:ascii="Garamond" w:hAnsi="Garamond" w:cs="Helvetica"/>
                <w:b/>
                <w:sz w:val="18"/>
                <w:szCs w:val="32"/>
                <w:lang w:eastAsia="en-US"/>
              </w:rPr>
            </w:pPr>
            <w:del w:id="1634" w:author="SAS" w:date="2010-11-24T12:17:00Z">
              <w:r w:rsidRPr="00604672" w:rsidDel="00C21BF1">
                <w:rPr>
                  <w:rFonts w:ascii="Garamond" w:hAnsi="Garamond" w:cs="Helvetica"/>
                  <w:b/>
                  <w:sz w:val="18"/>
                  <w:szCs w:val="32"/>
                  <w:lang w:eastAsia="en-US"/>
                </w:rPr>
                <w:delText>groups, and institutions create and change</w:delText>
              </w:r>
            </w:del>
          </w:p>
          <w:p w:rsidR="004C4AF2" w:rsidRPr="00604672" w:rsidDel="00C21BF1" w:rsidRDefault="004C4AF2" w:rsidP="004C4AF2">
            <w:pPr>
              <w:rPr>
                <w:del w:id="1635" w:author="SAS" w:date="2010-11-24T12:17:00Z"/>
                <w:rFonts w:ascii="Garamond" w:hAnsi="Garamond" w:cs="Helvetica"/>
                <w:b/>
                <w:sz w:val="18"/>
                <w:szCs w:val="32"/>
                <w:lang w:eastAsia="en-US"/>
              </w:rPr>
            </w:pPr>
            <w:del w:id="1636" w:author="SAS" w:date="2010-11-24T12:17:00Z">
              <w:r w:rsidRPr="00604672" w:rsidDel="00C21BF1">
                <w:rPr>
                  <w:rFonts w:ascii="Garamond" w:hAnsi="Garamond" w:cs="Helvetica"/>
                  <w:b/>
                  <w:sz w:val="18"/>
                  <w:szCs w:val="32"/>
                  <w:lang w:eastAsia="en-US"/>
                </w:rPr>
                <w:delText>structures of power, authority, and</w:delText>
              </w:r>
            </w:del>
          </w:p>
          <w:p w:rsidR="004C4AF2" w:rsidRPr="00604672" w:rsidDel="00C21BF1" w:rsidRDefault="004C4AF2" w:rsidP="004C4AF2">
            <w:pPr>
              <w:rPr>
                <w:del w:id="1637" w:author="SAS" w:date="2010-11-24T12:17:00Z"/>
                <w:rFonts w:ascii="Garamond" w:hAnsi="Garamond" w:cs="Helvetica"/>
                <w:sz w:val="20"/>
                <w:szCs w:val="32"/>
                <w:lang w:eastAsia="en-US"/>
              </w:rPr>
            </w:pPr>
            <w:del w:id="1638" w:author="SAS" w:date="2010-11-24T12:17:00Z">
              <w:r w:rsidRPr="00604672" w:rsidDel="00C21BF1">
                <w:rPr>
                  <w:rFonts w:ascii="Garamond" w:hAnsi="Garamond" w:cs="Helvetica"/>
                  <w:b/>
                  <w:sz w:val="18"/>
                  <w:szCs w:val="32"/>
                  <w:lang w:eastAsia="en-US"/>
                </w:rPr>
                <w:delText>governance</w:delText>
              </w:r>
            </w:del>
          </w:p>
        </w:tc>
        <w:tc>
          <w:tcPr>
            <w:tcW w:w="1762" w:type="dxa"/>
            <w:tcPrChange w:id="1639" w:author="SAS" w:date="2010-10-08T06:27:00Z">
              <w:tcPr>
                <w:tcW w:w="1762" w:type="dxa"/>
              </w:tcPr>
            </w:tcPrChange>
          </w:tcPr>
          <w:p w:rsidR="004C4AF2" w:rsidRPr="00604672" w:rsidDel="00C21BF1" w:rsidRDefault="004C4AF2" w:rsidP="004C4AF2">
            <w:pPr>
              <w:jc w:val="center"/>
              <w:rPr>
                <w:del w:id="1640" w:author="SAS" w:date="2010-11-24T12:17:00Z"/>
                <w:rFonts w:ascii="Garamond" w:hAnsi="Garamond" w:cs="Helvetica"/>
                <w:sz w:val="20"/>
                <w:szCs w:val="32"/>
                <w:lang w:eastAsia="en-US"/>
              </w:rPr>
            </w:pPr>
            <w:del w:id="1641" w:author="SAS" w:date="2010-11-24T12:17:00Z">
              <w:r w:rsidRPr="00604672" w:rsidDel="00C21BF1">
                <w:rPr>
                  <w:rFonts w:ascii="Garamond" w:hAnsi="Garamond" w:cs="Helvetica"/>
                  <w:sz w:val="20"/>
                  <w:szCs w:val="32"/>
                  <w:lang w:eastAsia="en-US"/>
                </w:rPr>
                <w:delText>Individuals, Groups, &amp; Institutions</w:delText>
              </w:r>
            </w:del>
          </w:p>
          <w:p w:rsidR="004C4AF2" w:rsidRPr="00604672" w:rsidDel="00C21BF1" w:rsidRDefault="004C4AF2" w:rsidP="004C4AF2">
            <w:pPr>
              <w:jc w:val="center"/>
              <w:rPr>
                <w:del w:id="1642" w:author="SAS" w:date="2010-11-24T12:17:00Z"/>
                <w:rFonts w:ascii="Garamond" w:hAnsi="Garamond" w:cs="Helvetica"/>
                <w:sz w:val="20"/>
                <w:szCs w:val="32"/>
                <w:lang w:eastAsia="en-US"/>
              </w:rPr>
            </w:pPr>
          </w:p>
          <w:p w:rsidR="004C4AF2" w:rsidRPr="00604672" w:rsidDel="00C21BF1" w:rsidRDefault="004C4AF2" w:rsidP="004C4AF2">
            <w:pPr>
              <w:jc w:val="center"/>
              <w:rPr>
                <w:del w:id="1643" w:author="SAS" w:date="2010-11-24T12:17:00Z"/>
                <w:rFonts w:ascii="Garamond" w:hAnsi="Garamond" w:cs="Helvetica"/>
                <w:sz w:val="20"/>
                <w:szCs w:val="32"/>
                <w:lang w:eastAsia="en-US"/>
              </w:rPr>
            </w:pPr>
          </w:p>
          <w:p w:rsidR="004C4AF2" w:rsidRPr="00604672" w:rsidDel="00C21BF1" w:rsidRDefault="004C4AF2" w:rsidP="004C4AF2">
            <w:pPr>
              <w:jc w:val="center"/>
              <w:rPr>
                <w:del w:id="1644" w:author="SAS" w:date="2010-11-24T12:17:00Z"/>
                <w:rFonts w:ascii="Garamond" w:hAnsi="Garamond" w:cs="Helvetica"/>
                <w:sz w:val="20"/>
                <w:szCs w:val="32"/>
                <w:lang w:eastAsia="en-US"/>
              </w:rPr>
            </w:pPr>
          </w:p>
          <w:p w:rsidR="004C4AF2" w:rsidRPr="00604672" w:rsidDel="00C21BF1" w:rsidRDefault="004C4AF2" w:rsidP="004C4AF2">
            <w:pPr>
              <w:jc w:val="center"/>
              <w:rPr>
                <w:del w:id="1645" w:author="SAS" w:date="2010-11-24T12:17:00Z"/>
                <w:rFonts w:ascii="Garamond" w:hAnsi="Garamond" w:cs="Helvetica"/>
                <w:sz w:val="20"/>
                <w:szCs w:val="32"/>
                <w:lang w:eastAsia="en-US"/>
              </w:rPr>
            </w:pPr>
          </w:p>
          <w:p w:rsidR="004C4AF2" w:rsidRPr="00604672" w:rsidDel="00C21BF1" w:rsidRDefault="004C4AF2" w:rsidP="004C4AF2">
            <w:pPr>
              <w:jc w:val="center"/>
              <w:rPr>
                <w:del w:id="1646" w:author="SAS" w:date="2010-11-24T12:17:00Z"/>
                <w:rFonts w:ascii="Garamond" w:hAnsi="Garamond" w:cs="Helvetica"/>
                <w:sz w:val="20"/>
                <w:szCs w:val="32"/>
                <w:lang w:eastAsia="en-US"/>
              </w:rPr>
            </w:pPr>
          </w:p>
          <w:p w:rsidR="004C4AF2" w:rsidRPr="00604672" w:rsidDel="00C21BF1" w:rsidRDefault="004C4AF2" w:rsidP="004C4AF2">
            <w:pPr>
              <w:jc w:val="center"/>
              <w:rPr>
                <w:del w:id="1647" w:author="SAS" w:date="2010-11-24T12:17:00Z"/>
                <w:rFonts w:ascii="Garamond" w:hAnsi="Garamond" w:cs="Helvetica"/>
                <w:sz w:val="20"/>
                <w:szCs w:val="32"/>
                <w:lang w:eastAsia="en-US"/>
              </w:rPr>
            </w:pPr>
          </w:p>
          <w:p w:rsidR="004C4AF2" w:rsidRPr="00604672" w:rsidDel="00C21BF1" w:rsidRDefault="004C4AF2" w:rsidP="004C4AF2">
            <w:pPr>
              <w:jc w:val="center"/>
              <w:rPr>
                <w:del w:id="1648" w:author="SAS" w:date="2010-11-24T12:17:00Z"/>
                <w:rFonts w:ascii="Garamond" w:hAnsi="Garamond" w:cs="Helvetica"/>
                <w:sz w:val="20"/>
                <w:szCs w:val="32"/>
                <w:lang w:eastAsia="en-US"/>
              </w:rPr>
            </w:pPr>
          </w:p>
          <w:p w:rsidR="004C4AF2" w:rsidRPr="00604672" w:rsidDel="00C21BF1" w:rsidRDefault="004C4AF2" w:rsidP="004C4AF2">
            <w:pPr>
              <w:jc w:val="center"/>
              <w:rPr>
                <w:del w:id="1649" w:author="SAS" w:date="2010-11-24T12:17:00Z"/>
                <w:rFonts w:ascii="Garamond" w:hAnsi="Garamond" w:cs="Helvetica"/>
                <w:sz w:val="20"/>
                <w:szCs w:val="32"/>
                <w:lang w:eastAsia="en-US"/>
              </w:rPr>
            </w:pPr>
          </w:p>
          <w:p w:rsidR="004C4AF2" w:rsidRPr="00604672" w:rsidDel="00C21BF1" w:rsidRDefault="004C4AF2" w:rsidP="004C4AF2">
            <w:pPr>
              <w:jc w:val="center"/>
              <w:rPr>
                <w:del w:id="1650" w:author="SAS" w:date="2010-11-24T12:17:00Z"/>
                <w:rFonts w:ascii="Garamond" w:hAnsi="Garamond" w:cs="Helvetica"/>
                <w:sz w:val="20"/>
                <w:szCs w:val="32"/>
                <w:lang w:eastAsia="en-US"/>
              </w:rPr>
            </w:pPr>
          </w:p>
          <w:p w:rsidR="004C4AF2" w:rsidRPr="00604672" w:rsidDel="00C21BF1" w:rsidRDefault="004C4AF2" w:rsidP="004C4AF2">
            <w:pPr>
              <w:jc w:val="center"/>
              <w:rPr>
                <w:del w:id="1651" w:author="SAS" w:date="2010-11-24T12:17:00Z"/>
                <w:rFonts w:ascii="Garamond" w:hAnsi="Garamond" w:cs="Helvetica"/>
                <w:sz w:val="20"/>
                <w:szCs w:val="32"/>
                <w:lang w:eastAsia="en-US"/>
              </w:rPr>
            </w:pPr>
            <w:del w:id="1652" w:author="SAS" w:date="2010-11-24T12:17:00Z">
              <w:r w:rsidRPr="00604672" w:rsidDel="00C21BF1">
                <w:rPr>
                  <w:rFonts w:ascii="Garamond" w:hAnsi="Garamond" w:cs="Helvetica"/>
                  <w:sz w:val="20"/>
                  <w:szCs w:val="32"/>
                  <w:lang w:eastAsia="en-US"/>
                </w:rPr>
                <w:delText>Power, Authority, &amp; Governments</w:delText>
              </w:r>
            </w:del>
          </w:p>
          <w:p w:rsidR="004C4AF2" w:rsidRPr="00604672" w:rsidDel="00C21BF1" w:rsidRDefault="004C4AF2" w:rsidP="004C4AF2">
            <w:pPr>
              <w:jc w:val="center"/>
              <w:rPr>
                <w:del w:id="1653" w:author="SAS" w:date="2010-11-24T12:17:00Z"/>
                <w:rFonts w:ascii="Garamond" w:hAnsi="Garamond" w:cs="Helvetica"/>
                <w:sz w:val="20"/>
                <w:szCs w:val="32"/>
                <w:lang w:eastAsia="en-US"/>
              </w:rPr>
            </w:pPr>
          </w:p>
          <w:p w:rsidR="004C4AF2" w:rsidRPr="00604672" w:rsidDel="00C21BF1" w:rsidRDefault="004C4AF2" w:rsidP="004C4AF2">
            <w:pPr>
              <w:jc w:val="center"/>
              <w:rPr>
                <w:del w:id="1654" w:author="SAS" w:date="2010-11-24T12:17:00Z"/>
                <w:rFonts w:ascii="Garamond" w:hAnsi="Garamond" w:cs="Helvetica"/>
                <w:sz w:val="20"/>
                <w:szCs w:val="32"/>
                <w:lang w:eastAsia="en-US"/>
              </w:rPr>
            </w:pPr>
          </w:p>
        </w:tc>
        <w:tc>
          <w:tcPr>
            <w:tcW w:w="4594" w:type="dxa"/>
            <w:tcPrChange w:id="1655" w:author="SAS" w:date="2010-10-08T06:27:00Z">
              <w:tcPr>
                <w:tcW w:w="3154" w:type="dxa"/>
              </w:tcPr>
            </w:tcPrChange>
          </w:tcPr>
          <w:p w:rsidR="00CC5F43" w:rsidRDefault="004C4AF2">
            <w:pPr>
              <w:numPr>
                <w:ilvl w:val="0"/>
                <w:numId w:val="12"/>
                <w:numberingChange w:id="1656" w:author="SAS" w:date="2010-10-05T21:47:00Z" w:original=""/>
              </w:numPr>
              <w:ind w:left="360"/>
              <w:rPr>
                <w:del w:id="1657" w:author="SAS" w:date="2010-11-24T12:17:00Z"/>
                <w:rFonts w:ascii="Garamond" w:hAnsi="Garamond"/>
                <w:sz w:val="20"/>
              </w:rPr>
              <w:pPrChange w:id="1658" w:author="SAS" w:date="2010-12-01T07:13:00Z">
                <w:pPr>
                  <w:numPr>
                    <w:numId w:val="14"/>
                  </w:numPr>
                  <w:tabs>
                    <w:tab w:val="num" w:pos="1080"/>
                  </w:tabs>
                  <w:ind w:left="360" w:hanging="360"/>
                </w:pPr>
              </w:pPrChange>
            </w:pPr>
            <w:del w:id="1659" w:author="SAS" w:date="2010-11-24T12:17:00Z">
              <w:r w:rsidRPr="00604672" w:rsidDel="00C21BF1">
                <w:rPr>
                  <w:rFonts w:ascii="Garamond" w:hAnsi="Garamond"/>
                  <w:sz w:val="20"/>
                </w:rPr>
                <w:delText>Institutions provide order and influence individuals and groups. </w:delText>
              </w:r>
            </w:del>
          </w:p>
          <w:p w:rsidR="00CC5F43" w:rsidRDefault="004C4AF2">
            <w:pPr>
              <w:numPr>
                <w:ilvl w:val="0"/>
                <w:numId w:val="12"/>
                <w:numberingChange w:id="1660" w:author="SAS" w:date="2010-10-05T21:47:00Z" w:original=""/>
              </w:numPr>
              <w:ind w:left="360"/>
              <w:rPr>
                <w:del w:id="1661" w:author="SAS" w:date="2010-11-24T12:17:00Z"/>
                <w:rFonts w:ascii="Garamond" w:hAnsi="Garamond"/>
                <w:sz w:val="20"/>
              </w:rPr>
              <w:pPrChange w:id="1662" w:author="SAS" w:date="2010-12-01T07:13:00Z">
                <w:pPr>
                  <w:numPr>
                    <w:numId w:val="14"/>
                  </w:numPr>
                  <w:tabs>
                    <w:tab w:val="num" w:pos="1080"/>
                  </w:tabs>
                  <w:ind w:left="360" w:hanging="360"/>
                </w:pPr>
              </w:pPrChange>
            </w:pPr>
            <w:del w:id="1663" w:author="SAS" w:date="2010-11-24T12:17:00Z">
              <w:r w:rsidRPr="00604672" w:rsidDel="00C21BF1">
                <w:rPr>
                  <w:rFonts w:ascii="Garamond" w:hAnsi="Garamond"/>
                  <w:sz w:val="20"/>
                </w:rPr>
                <w:delText>There are often conflicting goals, values, and principles between institutions. </w:delText>
              </w:r>
            </w:del>
          </w:p>
          <w:p w:rsidR="00CC5F43" w:rsidRDefault="004C4AF2">
            <w:pPr>
              <w:numPr>
                <w:ilvl w:val="0"/>
                <w:numId w:val="12"/>
                <w:numberingChange w:id="1664" w:author="SAS" w:date="2010-10-05T21:47:00Z" w:original=""/>
              </w:numPr>
              <w:ind w:left="360"/>
              <w:rPr>
                <w:del w:id="1665" w:author="SAS" w:date="2010-11-24T12:17:00Z"/>
                <w:rFonts w:ascii="Garamond" w:hAnsi="Garamond"/>
                <w:sz w:val="20"/>
              </w:rPr>
              <w:pPrChange w:id="1666" w:author="SAS" w:date="2010-12-01T07:13:00Z">
                <w:pPr>
                  <w:numPr>
                    <w:numId w:val="14"/>
                  </w:numPr>
                  <w:tabs>
                    <w:tab w:val="num" w:pos="1080"/>
                  </w:tabs>
                  <w:ind w:left="360" w:hanging="360"/>
                </w:pPr>
              </w:pPrChange>
            </w:pPr>
            <w:del w:id="1667" w:author="SAS" w:date="2010-11-24T12:17:00Z">
              <w:r w:rsidRPr="00604672" w:rsidDel="00C21BF1">
                <w:rPr>
                  <w:rFonts w:ascii="Garamond" w:hAnsi="Garamond"/>
                  <w:sz w:val="20"/>
                </w:rPr>
                <w:delText>Institutions are created to provide for changing needs. </w:delText>
              </w:r>
            </w:del>
          </w:p>
          <w:p w:rsidR="00CC5F43" w:rsidRDefault="004C4AF2">
            <w:pPr>
              <w:numPr>
                <w:ilvl w:val="0"/>
                <w:numId w:val="12"/>
                <w:numberingChange w:id="1668" w:author="SAS" w:date="2010-10-05T21:47:00Z" w:original=""/>
              </w:numPr>
              <w:pBdr>
                <w:bottom w:val="single" w:sz="6" w:space="1" w:color="auto"/>
              </w:pBdr>
              <w:ind w:left="360"/>
              <w:rPr>
                <w:del w:id="1669" w:author="SAS" w:date="2010-11-24T12:17:00Z"/>
                <w:rFonts w:ascii="Garamond" w:hAnsi="Garamond"/>
                <w:sz w:val="20"/>
              </w:rPr>
              <w:pPrChange w:id="1670" w:author="SAS" w:date="2010-12-01T07:13:00Z">
                <w:pPr>
                  <w:numPr>
                    <w:numId w:val="14"/>
                  </w:numPr>
                  <w:pBdr>
                    <w:bottom w:val="single" w:sz="6" w:space="1" w:color="auto"/>
                  </w:pBdr>
                  <w:tabs>
                    <w:tab w:val="num" w:pos="1080"/>
                  </w:tabs>
                  <w:ind w:left="360" w:hanging="360"/>
                </w:pPr>
              </w:pPrChange>
            </w:pPr>
            <w:del w:id="1671" w:author="SAS" w:date="2010-11-24T12:17:00Z">
              <w:r w:rsidRPr="00604672" w:rsidDel="00C21BF1">
                <w:rPr>
                  <w:rFonts w:ascii="Garamond" w:hAnsi="Garamond"/>
                  <w:sz w:val="20"/>
                </w:rPr>
                <w:delText>People organize around common needs and interests     </w:delText>
              </w:r>
            </w:del>
          </w:p>
          <w:p w:rsidR="004C4AF2" w:rsidRPr="00604672" w:rsidDel="00C21BF1" w:rsidRDefault="004C4AF2" w:rsidP="004C4AF2">
            <w:pPr>
              <w:rPr>
                <w:del w:id="1672" w:author="SAS" w:date="2010-11-24T12:17:00Z"/>
                <w:rFonts w:ascii="Garamond" w:hAnsi="Garamond"/>
                <w:sz w:val="20"/>
              </w:rPr>
            </w:pPr>
          </w:p>
          <w:p w:rsidR="00CC5F43" w:rsidRDefault="004C4AF2">
            <w:pPr>
              <w:numPr>
                <w:ilvl w:val="0"/>
                <w:numId w:val="12"/>
                <w:numberingChange w:id="1673" w:author="SAS" w:date="2010-10-05T21:47:00Z" w:original=""/>
              </w:numPr>
              <w:ind w:left="360"/>
              <w:rPr>
                <w:del w:id="1674" w:author="SAS" w:date="2010-11-24T12:17:00Z"/>
                <w:rFonts w:ascii="Garamond" w:hAnsi="Garamond"/>
                <w:sz w:val="20"/>
              </w:rPr>
              <w:pPrChange w:id="1675" w:author="SAS" w:date="2010-12-01T07:13:00Z">
                <w:pPr>
                  <w:numPr>
                    <w:numId w:val="14"/>
                  </w:numPr>
                  <w:tabs>
                    <w:tab w:val="num" w:pos="1080"/>
                  </w:tabs>
                  <w:ind w:left="360" w:hanging="360"/>
                </w:pPr>
              </w:pPrChange>
            </w:pPr>
            <w:del w:id="1676" w:author="SAS" w:date="2010-11-24T12:17:00Z">
              <w:r w:rsidRPr="00604672" w:rsidDel="00C21BF1">
                <w:rPr>
                  <w:rFonts w:ascii="Garamond" w:hAnsi="Garamond"/>
                  <w:sz w:val="20"/>
                </w:rPr>
                <w:delText>Governments are used to resolve conflict. </w:delText>
              </w:r>
            </w:del>
          </w:p>
          <w:p w:rsidR="00CC5F43" w:rsidRDefault="004C4AF2">
            <w:pPr>
              <w:numPr>
                <w:ilvl w:val="0"/>
                <w:numId w:val="12"/>
                <w:numberingChange w:id="1677" w:author="SAS" w:date="2010-10-05T21:47:00Z" w:original=""/>
              </w:numPr>
              <w:ind w:left="360"/>
              <w:rPr>
                <w:del w:id="1678" w:author="SAS" w:date="2010-11-24T12:17:00Z"/>
                <w:rFonts w:ascii="Garamond" w:hAnsi="Garamond"/>
                <w:sz w:val="20"/>
              </w:rPr>
              <w:pPrChange w:id="1679" w:author="SAS" w:date="2010-12-01T07:13:00Z">
                <w:pPr>
                  <w:numPr>
                    <w:numId w:val="14"/>
                  </w:numPr>
                  <w:tabs>
                    <w:tab w:val="num" w:pos="1080"/>
                  </w:tabs>
                  <w:ind w:left="360" w:hanging="360"/>
                </w:pPr>
              </w:pPrChange>
            </w:pPr>
            <w:del w:id="1680" w:author="SAS" w:date="2010-11-24T12:17:00Z">
              <w:r w:rsidRPr="00604672" w:rsidDel="00C21BF1">
                <w:rPr>
                  <w:rFonts w:ascii="Garamond" w:hAnsi="Garamond"/>
                  <w:sz w:val="20"/>
                </w:rPr>
                <w:delText>There is a relationship between rights and responsibilities </w:delText>
              </w:r>
            </w:del>
          </w:p>
          <w:p w:rsidR="00CC5F43" w:rsidRDefault="004C4AF2">
            <w:pPr>
              <w:numPr>
                <w:ilvl w:val="0"/>
                <w:numId w:val="12"/>
                <w:numberingChange w:id="1681" w:author="SAS" w:date="2010-10-05T21:47:00Z" w:original=""/>
              </w:numPr>
              <w:ind w:left="360"/>
              <w:rPr>
                <w:del w:id="1682" w:author="SAS" w:date="2010-11-24T12:17:00Z"/>
                <w:rFonts w:ascii="Garamond" w:hAnsi="Garamond"/>
                <w:sz w:val="20"/>
              </w:rPr>
              <w:pPrChange w:id="1683" w:author="SAS" w:date="2010-12-01T07:13:00Z">
                <w:pPr>
                  <w:numPr>
                    <w:numId w:val="14"/>
                  </w:numPr>
                  <w:tabs>
                    <w:tab w:val="num" w:pos="1080"/>
                  </w:tabs>
                  <w:ind w:left="360" w:hanging="360"/>
                </w:pPr>
              </w:pPrChange>
            </w:pPr>
            <w:del w:id="1684" w:author="SAS" w:date="2010-11-24T12:17:00Z">
              <w:r w:rsidRPr="00604672" w:rsidDel="00C21BF1">
                <w:rPr>
                  <w:rFonts w:ascii="Garamond" w:hAnsi="Garamond"/>
                  <w:sz w:val="20"/>
                </w:rPr>
                <w:delText>The human need for order leads to the evolution of authority and government.         </w:delText>
              </w:r>
            </w:del>
          </w:p>
          <w:p w:rsidR="004C4AF2" w:rsidRPr="00604672" w:rsidDel="00C21BF1" w:rsidRDefault="004C4AF2" w:rsidP="004C4AF2">
            <w:pPr>
              <w:ind w:left="360"/>
              <w:rPr>
                <w:del w:id="1685" w:author="SAS" w:date="2010-11-24T12:17:00Z"/>
                <w:rFonts w:ascii="Garamond" w:hAnsi="Garamond"/>
                <w:sz w:val="20"/>
              </w:rPr>
            </w:pPr>
            <w:del w:id="1686" w:author="SAS" w:date="2010-11-24T12:17:00Z">
              <w:r w:rsidRPr="00604672" w:rsidDel="00C21BF1">
                <w:rPr>
                  <w:rFonts w:ascii="Garamond" w:hAnsi="Garamond"/>
                  <w:sz w:val="20"/>
                </w:rPr>
                <w:delText>    </w:delText>
              </w:r>
            </w:del>
          </w:p>
          <w:p w:rsidR="004C4AF2" w:rsidRPr="00604672" w:rsidDel="00C21BF1" w:rsidRDefault="004C4AF2" w:rsidP="004C4AF2">
            <w:pPr>
              <w:jc w:val="center"/>
              <w:rPr>
                <w:del w:id="1687" w:author="SAS" w:date="2010-11-24T12:17:00Z"/>
                <w:rFonts w:ascii="Garamond" w:hAnsi="Garamond" w:cs="Helvetica"/>
                <w:sz w:val="20"/>
                <w:szCs w:val="32"/>
                <w:lang w:eastAsia="en-US"/>
              </w:rPr>
            </w:pPr>
          </w:p>
        </w:tc>
        <w:tc>
          <w:tcPr>
            <w:tcW w:w="1530" w:type="dxa"/>
            <w:tcPrChange w:id="1688" w:author="SAS" w:date="2010-10-08T06:27:00Z">
              <w:tcPr>
                <w:tcW w:w="1762" w:type="dxa"/>
              </w:tcPr>
            </w:tcPrChange>
          </w:tcPr>
          <w:p w:rsidR="004C4AF2" w:rsidRPr="00604672" w:rsidDel="00C21BF1" w:rsidRDefault="004C4AF2" w:rsidP="004C4AF2">
            <w:pPr>
              <w:jc w:val="center"/>
              <w:rPr>
                <w:del w:id="1689" w:author="SAS" w:date="2010-11-24T12:17:00Z"/>
                <w:rFonts w:ascii="Garamond" w:hAnsi="Garamond" w:cs="Helvetica"/>
                <w:sz w:val="20"/>
                <w:szCs w:val="32"/>
                <w:lang w:eastAsia="en-US"/>
              </w:rPr>
            </w:pPr>
          </w:p>
        </w:tc>
        <w:tc>
          <w:tcPr>
            <w:tcW w:w="1830" w:type="dxa"/>
            <w:tcPrChange w:id="1690" w:author="SAS" w:date="2010-10-08T06:27:00Z">
              <w:tcPr>
                <w:tcW w:w="1763" w:type="dxa"/>
              </w:tcPr>
            </w:tcPrChange>
          </w:tcPr>
          <w:p w:rsidR="004C4AF2" w:rsidRPr="00604672" w:rsidDel="00C21BF1" w:rsidRDefault="004C4AF2" w:rsidP="004C4AF2">
            <w:pPr>
              <w:jc w:val="center"/>
              <w:rPr>
                <w:del w:id="1691" w:author="SAS" w:date="2010-11-24T12:17:00Z"/>
                <w:rFonts w:ascii="Garamond" w:hAnsi="Garamond" w:cs="Helvetica"/>
                <w:sz w:val="20"/>
                <w:szCs w:val="32"/>
                <w:lang w:eastAsia="en-US"/>
              </w:rPr>
            </w:pPr>
          </w:p>
        </w:tc>
        <w:tc>
          <w:tcPr>
            <w:tcW w:w="2400" w:type="dxa"/>
            <w:tcPrChange w:id="1692" w:author="SAS" w:date="2010-10-08T06:27:00Z">
              <w:tcPr>
                <w:tcW w:w="1763" w:type="dxa"/>
              </w:tcPr>
            </w:tcPrChange>
          </w:tcPr>
          <w:p w:rsidR="004C4AF2" w:rsidRPr="00604672" w:rsidDel="00C21BF1" w:rsidRDefault="004C4AF2" w:rsidP="004C4AF2">
            <w:pPr>
              <w:jc w:val="center"/>
              <w:rPr>
                <w:del w:id="1693" w:author="SAS" w:date="2010-11-24T12:17:00Z"/>
                <w:rFonts w:ascii="Garamond" w:hAnsi="Garamond" w:cs="Helvetica"/>
                <w:sz w:val="20"/>
                <w:szCs w:val="32"/>
                <w:lang w:eastAsia="en-US"/>
              </w:rPr>
            </w:pPr>
          </w:p>
        </w:tc>
        <w:tc>
          <w:tcPr>
            <w:tcW w:w="2400" w:type="dxa"/>
            <w:tcPrChange w:id="1694" w:author="SAS" w:date="2010-10-08T06:27:00Z">
              <w:tcPr>
                <w:tcW w:w="1763" w:type="dxa"/>
              </w:tcPr>
            </w:tcPrChange>
          </w:tcPr>
          <w:p w:rsidR="004C4AF2" w:rsidRPr="00604672" w:rsidDel="00C21BF1" w:rsidRDefault="004C4AF2" w:rsidP="004C4AF2">
            <w:pPr>
              <w:jc w:val="center"/>
              <w:rPr>
                <w:del w:id="1695" w:author="SAS" w:date="2010-11-24T12:17:00Z"/>
                <w:rFonts w:ascii="Garamond" w:hAnsi="Garamond" w:cs="Helvetica"/>
                <w:sz w:val="20"/>
                <w:szCs w:val="32"/>
                <w:lang w:eastAsia="en-US"/>
              </w:rPr>
            </w:pPr>
          </w:p>
        </w:tc>
        <w:tc>
          <w:tcPr>
            <w:tcW w:w="2400" w:type="dxa"/>
            <w:tcPrChange w:id="1696" w:author="SAS" w:date="2010-10-08T06:27:00Z">
              <w:tcPr>
                <w:tcW w:w="1763" w:type="dxa"/>
              </w:tcPr>
            </w:tcPrChange>
          </w:tcPr>
          <w:p w:rsidR="004C4AF2" w:rsidRPr="00604672" w:rsidDel="00C21BF1" w:rsidRDefault="004C4AF2" w:rsidP="004C4AF2">
            <w:pPr>
              <w:jc w:val="center"/>
              <w:rPr>
                <w:del w:id="1697" w:author="SAS" w:date="2010-11-24T12:17:00Z"/>
                <w:rFonts w:ascii="Garamond" w:hAnsi="Garamond" w:cs="Helvetica"/>
                <w:sz w:val="20"/>
                <w:szCs w:val="32"/>
                <w:lang w:eastAsia="en-US"/>
              </w:rPr>
            </w:pPr>
          </w:p>
        </w:tc>
        <w:tc>
          <w:tcPr>
            <w:tcW w:w="2400" w:type="dxa"/>
            <w:tcPrChange w:id="1698" w:author="SAS" w:date="2010-10-08T06:27:00Z">
              <w:tcPr>
                <w:tcW w:w="1763" w:type="dxa"/>
              </w:tcPr>
            </w:tcPrChange>
          </w:tcPr>
          <w:p w:rsidR="004C4AF2" w:rsidRPr="00604672" w:rsidDel="00C21BF1" w:rsidRDefault="004C4AF2" w:rsidP="004C4AF2">
            <w:pPr>
              <w:jc w:val="center"/>
              <w:rPr>
                <w:del w:id="1699" w:author="SAS" w:date="2010-11-24T12:17:00Z"/>
                <w:rFonts w:ascii="Garamond" w:hAnsi="Garamond" w:cs="Helvetica"/>
                <w:sz w:val="20"/>
                <w:szCs w:val="32"/>
                <w:lang w:eastAsia="en-US"/>
              </w:rPr>
            </w:pPr>
          </w:p>
        </w:tc>
      </w:tr>
      <w:tr w:rsidR="004C4AF2" w:rsidRPr="00604672" w:rsidDel="00C21BF1">
        <w:trPr>
          <w:del w:id="1700" w:author="SAS" w:date="2010-11-24T12:17:00Z"/>
        </w:trPr>
        <w:tc>
          <w:tcPr>
            <w:tcW w:w="1762" w:type="dxa"/>
            <w:tcPrChange w:id="1701" w:author="SAS" w:date="2010-10-08T06:27:00Z">
              <w:tcPr>
                <w:tcW w:w="1762" w:type="dxa"/>
              </w:tcPr>
            </w:tcPrChange>
          </w:tcPr>
          <w:p w:rsidR="004C4AF2" w:rsidRPr="00604672" w:rsidDel="00C21BF1" w:rsidRDefault="004C4AF2" w:rsidP="004C4AF2">
            <w:pPr>
              <w:rPr>
                <w:del w:id="1702" w:author="SAS" w:date="2010-11-24T12:17:00Z"/>
                <w:rFonts w:ascii="Garamond" w:hAnsi="Garamond" w:cs="Helvetica"/>
                <w:b/>
                <w:sz w:val="18"/>
                <w:szCs w:val="32"/>
                <w:lang w:eastAsia="en-US"/>
              </w:rPr>
            </w:pPr>
            <w:del w:id="1703" w:author="SAS" w:date="2010-11-24T12:17:00Z">
              <w:r w:rsidRPr="00604672" w:rsidDel="00C21BF1">
                <w:rPr>
                  <w:rFonts w:ascii="Garamond" w:hAnsi="Garamond" w:cs="Helvetica"/>
                  <w:b/>
                  <w:sz w:val="18"/>
                  <w:szCs w:val="32"/>
                  <w:lang w:eastAsia="en-US"/>
                </w:rPr>
                <w:delText>Standard II Explore and apply geographic</w:delText>
              </w:r>
            </w:del>
          </w:p>
          <w:p w:rsidR="004C4AF2" w:rsidRPr="00604672" w:rsidDel="00C21BF1" w:rsidRDefault="004C4AF2" w:rsidP="004C4AF2">
            <w:pPr>
              <w:rPr>
                <w:del w:id="1704" w:author="SAS" w:date="2010-11-24T12:17:00Z"/>
                <w:rFonts w:ascii="Garamond" w:hAnsi="Garamond" w:cs="Helvetica"/>
                <w:b/>
                <w:sz w:val="18"/>
                <w:szCs w:val="32"/>
                <w:lang w:eastAsia="en-US"/>
              </w:rPr>
            </w:pPr>
            <w:del w:id="1705" w:author="SAS" w:date="2010-11-24T12:17:00Z">
              <w:r w:rsidRPr="00604672" w:rsidDel="00C21BF1">
                <w:rPr>
                  <w:rFonts w:ascii="Garamond" w:hAnsi="Garamond" w:cs="Helvetica"/>
                  <w:b/>
                  <w:sz w:val="18"/>
                  <w:szCs w:val="32"/>
                  <w:lang w:eastAsia="en-US"/>
                </w:rPr>
                <w:delText>knowledge and skills</w:delText>
              </w:r>
            </w:del>
          </w:p>
        </w:tc>
        <w:tc>
          <w:tcPr>
            <w:tcW w:w="1762" w:type="dxa"/>
            <w:tcPrChange w:id="1706" w:author="SAS" w:date="2010-10-08T06:27:00Z">
              <w:tcPr>
                <w:tcW w:w="1762" w:type="dxa"/>
              </w:tcPr>
            </w:tcPrChange>
          </w:tcPr>
          <w:p w:rsidR="004C4AF2" w:rsidRPr="00604672" w:rsidDel="00C21BF1" w:rsidRDefault="004C4AF2" w:rsidP="004C4AF2">
            <w:pPr>
              <w:jc w:val="center"/>
              <w:rPr>
                <w:del w:id="1707" w:author="SAS" w:date="2010-11-24T12:17:00Z"/>
                <w:rFonts w:ascii="Garamond" w:hAnsi="Garamond" w:cs="Helvetica"/>
                <w:sz w:val="20"/>
                <w:szCs w:val="32"/>
                <w:lang w:eastAsia="en-US"/>
              </w:rPr>
            </w:pPr>
            <w:del w:id="1708" w:author="SAS" w:date="2010-11-24T12:17:00Z">
              <w:r w:rsidRPr="00604672" w:rsidDel="00C21BF1">
                <w:rPr>
                  <w:rFonts w:ascii="Garamond" w:hAnsi="Garamond" w:cs="Helvetica"/>
                  <w:sz w:val="20"/>
                  <w:szCs w:val="32"/>
                  <w:lang w:eastAsia="en-US"/>
                </w:rPr>
                <w:delText>People, Places &amp; Environments</w:delText>
              </w:r>
            </w:del>
          </w:p>
          <w:p w:rsidR="004C4AF2" w:rsidRPr="00604672" w:rsidDel="00C21BF1" w:rsidRDefault="004C4AF2" w:rsidP="004C4AF2">
            <w:pPr>
              <w:jc w:val="center"/>
              <w:rPr>
                <w:del w:id="1709" w:author="SAS" w:date="2010-11-24T12:17:00Z"/>
                <w:rFonts w:ascii="Garamond" w:hAnsi="Garamond" w:cs="Helvetica"/>
                <w:sz w:val="20"/>
                <w:szCs w:val="32"/>
                <w:lang w:eastAsia="en-US"/>
              </w:rPr>
            </w:pPr>
          </w:p>
          <w:p w:rsidR="004C4AF2" w:rsidRPr="00604672" w:rsidDel="00C21BF1" w:rsidRDefault="004C4AF2" w:rsidP="004C4AF2">
            <w:pPr>
              <w:jc w:val="center"/>
              <w:rPr>
                <w:del w:id="1710" w:author="SAS" w:date="2010-11-24T12:17:00Z"/>
                <w:rFonts w:ascii="Garamond" w:hAnsi="Garamond" w:cs="Helvetica"/>
                <w:sz w:val="20"/>
                <w:szCs w:val="32"/>
                <w:lang w:eastAsia="en-US"/>
              </w:rPr>
            </w:pPr>
          </w:p>
          <w:p w:rsidR="004C4AF2" w:rsidRPr="00604672" w:rsidDel="00C21BF1" w:rsidRDefault="004C4AF2" w:rsidP="004C4AF2">
            <w:pPr>
              <w:jc w:val="center"/>
              <w:rPr>
                <w:del w:id="1711" w:author="SAS" w:date="2010-11-24T12:17:00Z"/>
                <w:rFonts w:ascii="Garamond" w:hAnsi="Garamond" w:cs="Helvetica"/>
                <w:sz w:val="20"/>
                <w:szCs w:val="32"/>
                <w:lang w:eastAsia="en-US"/>
              </w:rPr>
            </w:pPr>
          </w:p>
          <w:p w:rsidR="004C4AF2" w:rsidRPr="00604672" w:rsidDel="00C21BF1" w:rsidRDefault="004C4AF2" w:rsidP="004C4AF2">
            <w:pPr>
              <w:jc w:val="center"/>
              <w:rPr>
                <w:del w:id="1712" w:author="SAS" w:date="2010-11-24T12:17:00Z"/>
                <w:rFonts w:ascii="Garamond" w:hAnsi="Garamond" w:cs="Helvetica"/>
                <w:sz w:val="20"/>
                <w:szCs w:val="32"/>
                <w:lang w:eastAsia="en-US"/>
              </w:rPr>
            </w:pPr>
          </w:p>
          <w:p w:rsidR="004C4AF2" w:rsidRPr="00604672" w:rsidDel="00C21BF1" w:rsidRDefault="004C4AF2" w:rsidP="004C4AF2">
            <w:pPr>
              <w:jc w:val="center"/>
              <w:rPr>
                <w:del w:id="1713" w:author="SAS" w:date="2010-11-24T12:17:00Z"/>
                <w:rFonts w:ascii="Garamond" w:hAnsi="Garamond" w:cs="Helvetica"/>
                <w:sz w:val="20"/>
                <w:szCs w:val="32"/>
                <w:lang w:eastAsia="en-US"/>
              </w:rPr>
            </w:pPr>
          </w:p>
          <w:p w:rsidR="004C4AF2" w:rsidRPr="00604672" w:rsidDel="00C21BF1" w:rsidRDefault="004C4AF2" w:rsidP="004C4AF2">
            <w:pPr>
              <w:jc w:val="center"/>
              <w:rPr>
                <w:del w:id="1714" w:author="SAS" w:date="2010-11-24T12:17:00Z"/>
                <w:rFonts w:ascii="Garamond" w:hAnsi="Garamond" w:cs="Helvetica"/>
                <w:sz w:val="20"/>
                <w:szCs w:val="32"/>
                <w:lang w:eastAsia="en-US"/>
              </w:rPr>
            </w:pPr>
          </w:p>
          <w:p w:rsidR="004C4AF2" w:rsidRPr="00604672" w:rsidDel="00C21BF1" w:rsidRDefault="004C4AF2" w:rsidP="004C4AF2">
            <w:pPr>
              <w:jc w:val="center"/>
              <w:rPr>
                <w:del w:id="1715" w:author="SAS" w:date="2010-11-24T12:17:00Z"/>
                <w:rFonts w:ascii="Garamond" w:hAnsi="Garamond" w:cs="Helvetica"/>
                <w:sz w:val="20"/>
                <w:szCs w:val="32"/>
                <w:lang w:eastAsia="en-US"/>
              </w:rPr>
            </w:pPr>
          </w:p>
          <w:p w:rsidR="004C4AF2" w:rsidRPr="00604672" w:rsidDel="00C21BF1" w:rsidRDefault="004C4AF2" w:rsidP="004C4AF2">
            <w:pPr>
              <w:jc w:val="center"/>
              <w:rPr>
                <w:del w:id="1716" w:author="SAS" w:date="2010-11-24T12:17:00Z"/>
                <w:rFonts w:ascii="Garamond" w:hAnsi="Garamond" w:cs="Helvetica"/>
                <w:sz w:val="20"/>
                <w:szCs w:val="32"/>
                <w:lang w:eastAsia="en-US"/>
              </w:rPr>
            </w:pPr>
          </w:p>
          <w:p w:rsidR="004C4AF2" w:rsidRPr="00604672" w:rsidDel="00C21BF1" w:rsidRDefault="004C4AF2" w:rsidP="004C4AF2">
            <w:pPr>
              <w:jc w:val="center"/>
              <w:rPr>
                <w:del w:id="1717" w:author="SAS" w:date="2010-11-24T12:17:00Z"/>
                <w:rFonts w:ascii="Garamond" w:hAnsi="Garamond" w:cs="Helvetica"/>
                <w:sz w:val="20"/>
                <w:szCs w:val="32"/>
                <w:lang w:eastAsia="en-US"/>
              </w:rPr>
            </w:pPr>
            <w:del w:id="1718" w:author="SAS" w:date="2010-11-24T12:17:00Z">
              <w:r w:rsidRPr="00604672" w:rsidDel="00C21BF1">
                <w:rPr>
                  <w:rFonts w:ascii="Garamond" w:hAnsi="Garamond" w:cs="Helvetica"/>
                  <w:sz w:val="20"/>
                  <w:szCs w:val="32"/>
                  <w:lang w:eastAsia="en-US"/>
                </w:rPr>
                <w:delText>Global Connections</w:delText>
              </w:r>
            </w:del>
          </w:p>
        </w:tc>
        <w:tc>
          <w:tcPr>
            <w:tcW w:w="4594" w:type="dxa"/>
            <w:tcPrChange w:id="1719" w:author="SAS" w:date="2010-10-08T06:27:00Z">
              <w:tcPr>
                <w:tcW w:w="3154" w:type="dxa"/>
              </w:tcPr>
            </w:tcPrChange>
          </w:tcPr>
          <w:p w:rsidR="004C4AF2" w:rsidRPr="00604672" w:rsidDel="00C21BF1" w:rsidRDefault="004C4AF2" w:rsidP="004C4AF2">
            <w:pPr>
              <w:numPr>
                <w:ilvl w:val="0"/>
                <w:numId w:val="9"/>
                <w:numberingChange w:id="1720" w:author="SAS" w:date="2010-10-05T21:47:00Z" w:original=""/>
              </w:numPr>
              <w:rPr>
                <w:del w:id="1721" w:author="SAS" w:date="2010-11-24T12:17:00Z"/>
                <w:rFonts w:ascii="Garamond" w:hAnsi="Garamond"/>
                <w:b/>
                <w:i/>
                <w:sz w:val="20"/>
              </w:rPr>
            </w:pPr>
            <w:del w:id="1722" w:author="SAS" w:date="2010-11-24T12:17:00Z">
              <w:r w:rsidRPr="00604672" w:rsidDel="00C21BF1">
                <w:rPr>
                  <w:rFonts w:ascii="Garamond" w:hAnsi="Garamond"/>
                  <w:b/>
                  <w:i/>
                  <w:sz w:val="20"/>
                </w:rPr>
                <w:delText>Places have both human and physical characteristics</w:delText>
              </w:r>
            </w:del>
          </w:p>
          <w:p w:rsidR="004C4AF2" w:rsidRPr="00604672" w:rsidDel="00C21BF1" w:rsidRDefault="004C4AF2" w:rsidP="004C4AF2">
            <w:pPr>
              <w:numPr>
                <w:ilvl w:val="0"/>
                <w:numId w:val="9"/>
                <w:numberingChange w:id="1723" w:author="SAS" w:date="2010-10-05T21:47:00Z" w:original=""/>
              </w:numPr>
              <w:rPr>
                <w:del w:id="1724" w:author="SAS" w:date="2010-11-24T12:17:00Z"/>
                <w:rFonts w:ascii="Garamond" w:hAnsi="Garamond"/>
                <w:sz w:val="20"/>
              </w:rPr>
            </w:pPr>
            <w:del w:id="1725" w:author="SAS" w:date="2010-11-24T12:17:00Z">
              <w:r w:rsidRPr="00604672" w:rsidDel="00C21BF1">
                <w:rPr>
                  <w:rFonts w:ascii="Garamond" w:hAnsi="Garamond"/>
                  <w:sz w:val="20"/>
                </w:rPr>
                <w:delText>People are affected by where they are in the world.</w:delText>
              </w:r>
            </w:del>
          </w:p>
          <w:p w:rsidR="004C4AF2" w:rsidRPr="00604672" w:rsidDel="00C21BF1" w:rsidRDefault="004C4AF2" w:rsidP="004C4AF2">
            <w:pPr>
              <w:numPr>
                <w:ilvl w:val="0"/>
                <w:numId w:val="9"/>
                <w:numberingChange w:id="1726" w:author="SAS" w:date="2010-10-05T21:47:00Z" w:original=""/>
              </w:numPr>
              <w:rPr>
                <w:del w:id="1727" w:author="SAS" w:date="2010-11-24T12:17:00Z"/>
                <w:rFonts w:ascii="Garamond" w:hAnsi="Garamond"/>
                <w:sz w:val="20"/>
              </w:rPr>
            </w:pPr>
            <w:del w:id="1728" w:author="SAS" w:date="2010-11-24T12:17:00Z">
              <w:r w:rsidRPr="00604672" w:rsidDel="00C21BF1">
                <w:rPr>
                  <w:rFonts w:ascii="Garamond" w:hAnsi="Garamond"/>
                  <w:sz w:val="20"/>
                </w:rPr>
                <w:delText>Resources have limitations.</w:delText>
              </w:r>
            </w:del>
          </w:p>
          <w:p w:rsidR="004C4AF2" w:rsidRPr="00604672" w:rsidDel="00C21BF1" w:rsidRDefault="004C4AF2" w:rsidP="004C4AF2">
            <w:pPr>
              <w:numPr>
                <w:ilvl w:val="0"/>
                <w:numId w:val="9"/>
                <w:numberingChange w:id="1729" w:author="SAS" w:date="2010-10-05T21:47:00Z" w:original=""/>
              </w:numPr>
              <w:rPr>
                <w:del w:id="1730" w:author="SAS" w:date="2010-11-24T12:17:00Z"/>
                <w:rFonts w:ascii="Garamond" w:hAnsi="Garamond"/>
                <w:sz w:val="20"/>
              </w:rPr>
            </w:pPr>
            <w:del w:id="1731" w:author="SAS" w:date="2010-11-24T12:17:00Z">
              <w:r w:rsidRPr="00604672" w:rsidDel="00C21BF1">
                <w:rPr>
                  <w:rFonts w:ascii="Garamond" w:hAnsi="Garamond"/>
                  <w:sz w:val="20"/>
                </w:rPr>
                <w:delText>There is a direct relationship between people and their environments</w:delText>
              </w:r>
            </w:del>
          </w:p>
          <w:p w:rsidR="004C4AF2" w:rsidRPr="00604672" w:rsidDel="00C21BF1" w:rsidRDefault="004C4AF2" w:rsidP="004C4AF2">
            <w:pPr>
              <w:pBdr>
                <w:bottom w:val="single" w:sz="6" w:space="1" w:color="auto"/>
              </w:pBdr>
              <w:ind w:left="360"/>
              <w:rPr>
                <w:del w:id="1732" w:author="SAS" w:date="2010-11-24T12:17:00Z"/>
                <w:rFonts w:ascii="Garamond" w:hAnsi="Garamond"/>
                <w:sz w:val="20"/>
              </w:rPr>
            </w:pPr>
          </w:p>
          <w:p w:rsidR="004C4AF2" w:rsidRPr="00604672" w:rsidDel="00C21BF1" w:rsidRDefault="004C4AF2" w:rsidP="004C4AF2">
            <w:pPr>
              <w:rPr>
                <w:del w:id="1733" w:author="SAS" w:date="2010-11-24T12:17:00Z"/>
                <w:rFonts w:ascii="Garamond" w:hAnsi="Garamond" w:cs="Helvetica"/>
                <w:sz w:val="20"/>
                <w:szCs w:val="32"/>
                <w:lang w:eastAsia="en-US"/>
              </w:rPr>
            </w:pPr>
          </w:p>
          <w:p w:rsidR="004C4AF2" w:rsidRPr="00604672" w:rsidDel="00C21BF1" w:rsidRDefault="004C4AF2" w:rsidP="004C4AF2">
            <w:pPr>
              <w:numPr>
                <w:ilvl w:val="0"/>
                <w:numId w:val="9"/>
                <w:numberingChange w:id="1734" w:author="SAS" w:date="2010-10-31T19:27:00Z" w:original=""/>
              </w:numPr>
              <w:rPr>
                <w:del w:id="1735" w:author="SAS" w:date="2010-11-24T12:17:00Z"/>
                <w:rFonts w:ascii="Garamond" w:hAnsi="Garamond" w:cs="Helvetica"/>
                <w:sz w:val="20"/>
                <w:szCs w:val="32"/>
                <w:lang w:eastAsia="en-US"/>
              </w:rPr>
            </w:pPr>
            <w:del w:id="1736" w:author="SAS" w:date="2010-11-24T12:17:00Z">
              <w:r w:rsidRPr="00604672" w:rsidDel="00C21BF1">
                <w:rPr>
                  <w:rFonts w:ascii="Garamond" w:hAnsi="Garamond"/>
                  <w:sz w:val="20"/>
                </w:rPr>
                <w:delText>Our world is connected in a delicate balance.</w:delText>
              </w:r>
            </w:del>
          </w:p>
        </w:tc>
        <w:tc>
          <w:tcPr>
            <w:tcW w:w="1530" w:type="dxa"/>
            <w:tcPrChange w:id="1737" w:author="SAS" w:date="2010-10-08T06:27:00Z">
              <w:tcPr>
                <w:tcW w:w="1762" w:type="dxa"/>
              </w:tcPr>
            </w:tcPrChange>
          </w:tcPr>
          <w:p w:rsidR="004C4AF2" w:rsidRPr="00604672" w:rsidDel="00C21BF1" w:rsidRDefault="004C4AF2" w:rsidP="004C4AF2">
            <w:pPr>
              <w:jc w:val="center"/>
              <w:rPr>
                <w:del w:id="1738" w:author="SAS" w:date="2010-11-24T12:17:00Z"/>
                <w:rFonts w:ascii="Garamond" w:hAnsi="Garamond" w:cs="Helvetica"/>
                <w:sz w:val="20"/>
                <w:szCs w:val="32"/>
                <w:lang w:eastAsia="en-US"/>
              </w:rPr>
            </w:pPr>
          </w:p>
        </w:tc>
        <w:tc>
          <w:tcPr>
            <w:tcW w:w="1830" w:type="dxa"/>
            <w:tcPrChange w:id="1739" w:author="SAS" w:date="2010-10-08T06:27:00Z">
              <w:tcPr>
                <w:tcW w:w="1763" w:type="dxa"/>
              </w:tcPr>
            </w:tcPrChange>
          </w:tcPr>
          <w:p w:rsidR="004C4AF2" w:rsidRPr="00604672" w:rsidDel="00C21BF1" w:rsidRDefault="004C4AF2" w:rsidP="004C4AF2">
            <w:pPr>
              <w:jc w:val="center"/>
              <w:rPr>
                <w:del w:id="1740" w:author="SAS" w:date="2010-11-24T12:17:00Z"/>
                <w:rFonts w:ascii="Garamond" w:hAnsi="Garamond" w:cs="Helvetica"/>
                <w:sz w:val="20"/>
                <w:szCs w:val="32"/>
                <w:lang w:eastAsia="en-US"/>
              </w:rPr>
            </w:pPr>
          </w:p>
        </w:tc>
        <w:tc>
          <w:tcPr>
            <w:tcW w:w="2400" w:type="dxa"/>
            <w:tcPrChange w:id="1741" w:author="SAS" w:date="2010-10-08T06:27:00Z">
              <w:tcPr>
                <w:tcW w:w="1763" w:type="dxa"/>
              </w:tcPr>
            </w:tcPrChange>
          </w:tcPr>
          <w:p w:rsidR="004C4AF2" w:rsidRPr="00604672" w:rsidDel="00C21BF1" w:rsidRDefault="004C4AF2" w:rsidP="004C4AF2">
            <w:pPr>
              <w:jc w:val="center"/>
              <w:rPr>
                <w:del w:id="1742" w:author="SAS" w:date="2010-11-24T12:17:00Z"/>
                <w:rFonts w:ascii="Garamond" w:hAnsi="Garamond" w:cs="Helvetica"/>
                <w:sz w:val="20"/>
                <w:szCs w:val="32"/>
                <w:lang w:eastAsia="en-US"/>
              </w:rPr>
            </w:pPr>
          </w:p>
        </w:tc>
        <w:tc>
          <w:tcPr>
            <w:tcW w:w="2400" w:type="dxa"/>
            <w:tcPrChange w:id="1743" w:author="SAS" w:date="2010-10-08T06:27:00Z">
              <w:tcPr>
                <w:tcW w:w="1763" w:type="dxa"/>
              </w:tcPr>
            </w:tcPrChange>
          </w:tcPr>
          <w:p w:rsidR="004C4AF2" w:rsidRPr="00604672" w:rsidDel="00C21BF1" w:rsidRDefault="004C4AF2" w:rsidP="004C4AF2">
            <w:pPr>
              <w:jc w:val="center"/>
              <w:rPr>
                <w:del w:id="1744" w:author="SAS" w:date="2010-11-24T12:17:00Z"/>
                <w:rFonts w:ascii="Garamond" w:hAnsi="Garamond" w:cs="Helvetica"/>
                <w:sz w:val="20"/>
                <w:szCs w:val="32"/>
                <w:lang w:eastAsia="en-US"/>
              </w:rPr>
            </w:pPr>
          </w:p>
        </w:tc>
        <w:tc>
          <w:tcPr>
            <w:tcW w:w="2400" w:type="dxa"/>
            <w:tcPrChange w:id="1745" w:author="SAS" w:date="2010-10-08T06:27:00Z">
              <w:tcPr>
                <w:tcW w:w="1763" w:type="dxa"/>
              </w:tcPr>
            </w:tcPrChange>
          </w:tcPr>
          <w:p w:rsidR="004C4AF2" w:rsidRPr="00604672" w:rsidDel="00C21BF1" w:rsidRDefault="004C4AF2" w:rsidP="004C4AF2">
            <w:pPr>
              <w:jc w:val="center"/>
              <w:rPr>
                <w:del w:id="1746" w:author="SAS" w:date="2010-11-24T12:17:00Z"/>
                <w:rFonts w:ascii="Garamond" w:hAnsi="Garamond" w:cs="Helvetica"/>
                <w:sz w:val="20"/>
                <w:szCs w:val="32"/>
                <w:lang w:eastAsia="en-US"/>
              </w:rPr>
            </w:pPr>
          </w:p>
        </w:tc>
        <w:tc>
          <w:tcPr>
            <w:tcW w:w="2400" w:type="dxa"/>
            <w:tcPrChange w:id="1747" w:author="SAS" w:date="2010-10-08T06:27:00Z">
              <w:tcPr>
                <w:tcW w:w="1763" w:type="dxa"/>
              </w:tcPr>
            </w:tcPrChange>
          </w:tcPr>
          <w:p w:rsidR="004C4AF2" w:rsidRPr="00604672" w:rsidDel="00C21BF1" w:rsidRDefault="004C4AF2" w:rsidP="004C4AF2">
            <w:pPr>
              <w:jc w:val="center"/>
              <w:rPr>
                <w:del w:id="1748" w:author="SAS" w:date="2010-11-24T12:17:00Z"/>
                <w:rFonts w:ascii="Garamond" w:hAnsi="Garamond" w:cs="Helvetica"/>
                <w:sz w:val="20"/>
                <w:szCs w:val="32"/>
                <w:lang w:eastAsia="en-US"/>
              </w:rPr>
            </w:pPr>
          </w:p>
        </w:tc>
      </w:tr>
      <w:tr w:rsidR="004C4AF2" w:rsidRPr="00604672" w:rsidDel="00C21BF1">
        <w:trPr>
          <w:del w:id="1749" w:author="SAS" w:date="2010-11-24T12:17:00Z"/>
        </w:trPr>
        <w:tc>
          <w:tcPr>
            <w:tcW w:w="1762" w:type="dxa"/>
            <w:tcPrChange w:id="1750" w:author="SAS" w:date="2010-10-08T06:27:00Z">
              <w:tcPr>
                <w:tcW w:w="1762" w:type="dxa"/>
              </w:tcPr>
            </w:tcPrChange>
          </w:tcPr>
          <w:p w:rsidR="004C4AF2" w:rsidRPr="00604672" w:rsidDel="00C21BF1" w:rsidRDefault="004C4AF2" w:rsidP="004C4AF2">
            <w:pPr>
              <w:rPr>
                <w:del w:id="1751" w:author="SAS" w:date="2010-11-24T12:17:00Z"/>
                <w:rFonts w:ascii="Garamond" w:hAnsi="Garamond" w:cs="Helvetica"/>
                <w:b/>
                <w:sz w:val="18"/>
                <w:szCs w:val="32"/>
                <w:lang w:eastAsia="en-US"/>
              </w:rPr>
            </w:pPr>
            <w:del w:id="1752" w:author="SAS" w:date="2010-11-24T12:17:00Z">
              <w:r w:rsidRPr="00604672" w:rsidDel="00C21BF1">
                <w:rPr>
                  <w:rFonts w:ascii="Garamond" w:hAnsi="Garamond" w:cs="Helvetica"/>
                  <w:b/>
                  <w:sz w:val="18"/>
                  <w:szCs w:val="32"/>
                  <w:lang w:eastAsia="en-US"/>
                </w:rPr>
                <w:delText>Standard III Recognize how time, continuity, and change affect perspectives and relationships</w:delText>
              </w:r>
            </w:del>
          </w:p>
        </w:tc>
        <w:tc>
          <w:tcPr>
            <w:tcW w:w="1762" w:type="dxa"/>
            <w:tcPrChange w:id="1753" w:author="SAS" w:date="2010-10-08T06:27:00Z">
              <w:tcPr>
                <w:tcW w:w="1762" w:type="dxa"/>
              </w:tcPr>
            </w:tcPrChange>
          </w:tcPr>
          <w:p w:rsidR="004C4AF2" w:rsidRPr="00604672" w:rsidDel="00C21BF1" w:rsidRDefault="004C4AF2" w:rsidP="004C4AF2">
            <w:pPr>
              <w:jc w:val="center"/>
              <w:rPr>
                <w:del w:id="1754" w:author="SAS" w:date="2010-11-24T12:17:00Z"/>
                <w:rFonts w:ascii="Garamond" w:hAnsi="Garamond" w:cs="Helvetica"/>
                <w:sz w:val="20"/>
                <w:szCs w:val="32"/>
                <w:lang w:eastAsia="en-US"/>
              </w:rPr>
            </w:pPr>
            <w:del w:id="1755" w:author="SAS" w:date="2010-11-24T12:17:00Z">
              <w:r w:rsidRPr="00604672" w:rsidDel="00C21BF1">
                <w:rPr>
                  <w:rFonts w:ascii="Garamond" w:hAnsi="Garamond" w:cs="Helvetica"/>
                  <w:sz w:val="20"/>
                  <w:szCs w:val="32"/>
                  <w:lang w:eastAsia="en-US"/>
                </w:rPr>
                <w:delText>Time, continuity &amp; Change</w:delText>
              </w:r>
            </w:del>
          </w:p>
          <w:p w:rsidR="004C4AF2" w:rsidRPr="00604672" w:rsidDel="00C21BF1" w:rsidRDefault="004C4AF2" w:rsidP="004C4AF2">
            <w:pPr>
              <w:jc w:val="center"/>
              <w:rPr>
                <w:del w:id="1756" w:author="SAS" w:date="2010-11-24T12:17:00Z"/>
                <w:rFonts w:ascii="Garamond" w:hAnsi="Garamond" w:cs="Helvetica"/>
                <w:sz w:val="20"/>
                <w:szCs w:val="32"/>
                <w:lang w:eastAsia="en-US"/>
              </w:rPr>
            </w:pPr>
          </w:p>
          <w:p w:rsidR="004C4AF2" w:rsidRPr="00604672" w:rsidDel="00C21BF1" w:rsidRDefault="004C4AF2" w:rsidP="004C4AF2">
            <w:pPr>
              <w:jc w:val="center"/>
              <w:rPr>
                <w:del w:id="1757" w:author="SAS" w:date="2010-11-24T12:17:00Z"/>
                <w:rFonts w:ascii="Garamond" w:hAnsi="Garamond" w:cs="Helvetica"/>
                <w:sz w:val="20"/>
                <w:szCs w:val="32"/>
                <w:lang w:eastAsia="en-US"/>
              </w:rPr>
            </w:pPr>
          </w:p>
          <w:p w:rsidR="004C4AF2" w:rsidRPr="00604672" w:rsidDel="00C21BF1" w:rsidRDefault="004C4AF2" w:rsidP="004C4AF2">
            <w:pPr>
              <w:jc w:val="center"/>
              <w:rPr>
                <w:del w:id="1758" w:author="SAS" w:date="2010-11-24T12:17:00Z"/>
                <w:rFonts w:ascii="Garamond" w:hAnsi="Garamond" w:cs="Helvetica"/>
                <w:sz w:val="20"/>
                <w:szCs w:val="32"/>
                <w:lang w:eastAsia="en-US"/>
              </w:rPr>
            </w:pPr>
          </w:p>
          <w:p w:rsidR="004C4AF2" w:rsidRPr="00604672" w:rsidDel="00C21BF1" w:rsidRDefault="004C4AF2" w:rsidP="004C4AF2">
            <w:pPr>
              <w:jc w:val="center"/>
              <w:rPr>
                <w:del w:id="1759" w:author="SAS" w:date="2010-11-24T12:17:00Z"/>
                <w:rFonts w:ascii="Garamond" w:hAnsi="Garamond" w:cs="Helvetica"/>
                <w:sz w:val="20"/>
                <w:szCs w:val="32"/>
                <w:lang w:eastAsia="en-US"/>
              </w:rPr>
            </w:pPr>
          </w:p>
        </w:tc>
        <w:tc>
          <w:tcPr>
            <w:tcW w:w="4594" w:type="dxa"/>
            <w:tcPrChange w:id="1760" w:author="SAS" w:date="2010-10-08T06:27:00Z">
              <w:tcPr>
                <w:tcW w:w="3154" w:type="dxa"/>
              </w:tcPr>
            </w:tcPrChange>
          </w:tcPr>
          <w:p w:rsidR="00CC5F43" w:rsidRDefault="004C4AF2">
            <w:pPr>
              <w:numPr>
                <w:ilvl w:val="0"/>
                <w:numId w:val="10"/>
                <w:numberingChange w:id="1761" w:author="SAS" w:date="2010-10-05T21:47:00Z" w:original=""/>
              </w:numPr>
              <w:ind w:left="360" w:firstLine="0"/>
              <w:rPr>
                <w:del w:id="1762" w:author="SAS" w:date="2010-11-24T12:17:00Z"/>
                <w:rFonts w:ascii="Garamond" w:hAnsi="Garamond"/>
                <w:sz w:val="20"/>
              </w:rPr>
              <w:pPrChange w:id="1763" w:author="SAS" w:date="2010-12-01T07:13:00Z">
                <w:pPr>
                  <w:numPr>
                    <w:numId w:val="12"/>
                  </w:numPr>
                  <w:ind w:left="360" w:hanging="360"/>
                </w:pPr>
              </w:pPrChange>
            </w:pPr>
            <w:del w:id="1764" w:author="SAS" w:date="2010-11-24T12:17:00Z">
              <w:r w:rsidRPr="00604672" w:rsidDel="00C21BF1">
                <w:rPr>
                  <w:rFonts w:ascii="Garamond" w:hAnsi="Garamond"/>
                  <w:sz w:val="20"/>
                </w:rPr>
                <w:delText>Change is inevitable.</w:delText>
              </w:r>
            </w:del>
          </w:p>
          <w:p w:rsidR="00CC5F43" w:rsidRDefault="004C4AF2">
            <w:pPr>
              <w:numPr>
                <w:ilvl w:val="0"/>
                <w:numId w:val="10"/>
                <w:numberingChange w:id="1765" w:author="SAS" w:date="2010-10-05T21:47:00Z" w:original=""/>
              </w:numPr>
              <w:ind w:left="360" w:firstLine="0"/>
              <w:rPr>
                <w:del w:id="1766" w:author="SAS" w:date="2010-11-24T12:17:00Z"/>
                <w:rFonts w:ascii="Garamond" w:hAnsi="Garamond"/>
                <w:sz w:val="20"/>
              </w:rPr>
              <w:pPrChange w:id="1767" w:author="SAS" w:date="2010-12-01T07:13:00Z">
                <w:pPr>
                  <w:numPr>
                    <w:numId w:val="12"/>
                  </w:numPr>
                  <w:ind w:left="360" w:hanging="360"/>
                </w:pPr>
              </w:pPrChange>
            </w:pPr>
            <w:del w:id="1768" w:author="SAS" w:date="2010-11-24T12:17:00Z">
              <w:r w:rsidRPr="00604672" w:rsidDel="00C21BF1">
                <w:rPr>
                  <w:rFonts w:ascii="Garamond" w:hAnsi="Garamond"/>
                  <w:sz w:val="20"/>
                </w:rPr>
                <w:delText>The past impacts the present and the future.</w:delText>
              </w:r>
            </w:del>
          </w:p>
          <w:p w:rsidR="00CC5F43" w:rsidRDefault="004C4AF2">
            <w:pPr>
              <w:numPr>
                <w:ilvl w:val="0"/>
                <w:numId w:val="10"/>
                <w:numberingChange w:id="1769" w:author="SAS" w:date="2010-10-31T19:27:00Z" w:original=""/>
              </w:numPr>
              <w:pBdr>
                <w:bottom w:val="single" w:sz="6" w:space="1" w:color="auto"/>
              </w:pBdr>
              <w:ind w:left="360" w:firstLine="0"/>
              <w:rPr>
                <w:del w:id="1770" w:author="SAS" w:date="2010-11-24T12:17:00Z"/>
                <w:rFonts w:ascii="Garamond" w:hAnsi="Garamond" w:cs="Helvetica"/>
                <w:sz w:val="20"/>
                <w:szCs w:val="32"/>
                <w:lang w:eastAsia="en-US"/>
              </w:rPr>
              <w:pPrChange w:id="1771" w:author="SAS" w:date="2010-12-01T07:13:00Z">
                <w:pPr>
                  <w:numPr>
                    <w:numId w:val="12"/>
                  </w:numPr>
                  <w:pBdr>
                    <w:bottom w:val="single" w:sz="6" w:space="1" w:color="auto"/>
                  </w:pBdr>
                  <w:ind w:left="360" w:hanging="360"/>
                </w:pPr>
              </w:pPrChange>
            </w:pPr>
            <w:del w:id="1772" w:author="SAS" w:date="2010-11-24T12:17:00Z">
              <w:r w:rsidRPr="00604672" w:rsidDel="00C21BF1">
                <w:rPr>
                  <w:rFonts w:ascii="Garamond" w:hAnsi="Garamond"/>
                  <w:sz w:val="20"/>
                </w:rPr>
                <w:delText>Decisions have consequences</w:delText>
              </w:r>
            </w:del>
          </w:p>
        </w:tc>
        <w:tc>
          <w:tcPr>
            <w:tcW w:w="1530" w:type="dxa"/>
            <w:tcPrChange w:id="1773" w:author="SAS" w:date="2010-10-08T06:27:00Z">
              <w:tcPr>
                <w:tcW w:w="1762" w:type="dxa"/>
              </w:tcPr>
            </w:tcPrChange>
          </w:tcPr>
          <w:p w:rsidR="004C4AF2" w:rsidRPr="00604672" w:rsidDel="00C21BF1" w:rsidRDefault="004C4AF2" w:rsidP="004C4AF2">
            <w:pPr>
              <w:jc w:val="center"/>
              <w:rPr>
                <w:del w:id="1774" w:author="SAS" w:date="2010-11-24T12:17:00Z"/>
                <w:rFonts w:ascii="Garamond" w:hAnsi="Garamond" w:cs="Helvetica"/>
                <w:sz w:val="20"/>
                <w:szCs w:val="32"/>
                <w:lang w:eastAsia="en-US"/>
              </w:rPr>
            </w:pPr>
          </w:p>
        </w:tc>
        <w:tc>
          <w:tcPr>
            <w:tcW w:w="1830" w:type="dxa"/>
            <w:tcPrChange w:id="1775" w:author="SAS" w:date="2010-10-08T06:27:00Z">
              <w:tcPr>
                <w:tcW w:w="1763" w:type="dxa"/>
              </w:tcPr>
            </w:tcPrChange>
          </w:tcPr>
          <w:p w:rsidR="004C4AF2" w:rsidRPr="00604672" w:rsidDel="00C21BF1" w:rsidRDefault="004C4AF2" w:rsidP="004C4AF2">
            <w:pPr>
              <w:jc w:val="center"/>
              <w:rPr>
                <w:del w:id="1776" w:author="SAS" w:date="2010-11-24T12:17:00Z"/>
                <w:rFonts w:ascii="Garamond" w:hAnsi="Garamond" w:cs="Helvetica"/>
                <w:sz w:val="20"/>
                <w:szCs w:val="32"/>
                <w:lang w:eastAsia="en-US"/>
              </w:rPr>
            </w:pPr>
          </w:p>
        </w:tc>
        <w:tc>
          <w:tcPr>
            <w:tcW w:w="2400" w:type="dxa"/>
            <w:tcPrChange w:id="1777" w:author="SAS" w:date="2010-10-08T06:27:00Z">
              <w:tcPr>
                <w:tcW w:w="1763" w:type="dxa"/>
              </w:tcPr>
            </w:tcPrChange>
          </w:tcPr>
          <w:p w:rsidR="004C4AF2" w:rsidRPr="00604672" w:rsidDel="00C21BF1" w:rsidRDefault="004C4AF2" w:rsidP="004C4AF2">
            <w:pPr>
              <w:jc w:val="center"/>
              <w:rPr>
                <w:del w:id="1778" w:author="SAS" w:date="2010-11-24T12:17:00Z"/>
                <w:rFonts w:ascii="Garamond" w:hAnsi="Garamond" w:cs="Helvetica"/>
                <w:sz w:val="20"/>
                <w:szCs w:val="32"/>
                <w:lang w:eastAsia="en-US"/>
              </w:rPr>
            </w:pPr>
          </w:p>
        </w:tc>
        <w:tc>
          <w:tcPr>
            <w:tcW w:w="2400" w:type="dxa"/>
            <w:tcPrChange w:id="1779" w:author="SAS" w:date="2010-10-08T06:27:00Z">
              <w:tcPr>
                <w:tcW w:w="1763" w:type="dxa"/>
              </w:tcPr>
            </w:tcPrChange>
          </w:tcPr>
          <w:p w:rsidR="004C4AF2" w:rsidRPr="00604672" w:rsidDel="00C21BF1" w:rsidRDefault="004C4AF2" w:rsidP="004C4AF2">
            <w:pPr>
              <w:jc w:val="center"/>
              <w:rPr>
                <w:del w:id="1780" w:author="SAS" w:date="2010-11-24T12:17:00Z"/>
                <w:rFonts w:ascii="Garamond" w:hAnsi="Garamond" w:cs="Helvetica"/>
                <w:sz w:val="20"/>
                <w:szCs w:val="32"/>
                <w:lang w:eastAsia="en-US"/>
              </w:rPr>
            </w:pPr>
          </w:p>
        </w:tc>
        <w:tc>
          <w:tcPr>
            <w:tcW w:w="2400" w:type="dxa"/>
            <w:tcPrChange w:id="1781" w:author="SAS" w:date="2010-10-08T06:27:00Z">
              <w:tcPr>
                <w:tcW w:w="1763" w:type="dxa"/>
              </w:tcPr>
            </w:tcPrChange>
          </w:tcPr>
          <w:p w:rsidR="004C4AF2" w:rsidRPr="00604672" w:rsidDel="00C21BF1" w:rsidRDefault="004C4AF2" w:rsidP="004C4AF2">
            <w:pPr>
              <w:jc w:val="center"/>
              <w:rPr>
                <w:del w:id="1782" w:author="SAS" w:date="2010-11-24T12:17:00Z"/>
                <w:rFonts w:ascii="Garamond" w:hAnsi="Garamond" w:cs="Helvetica"/>
                <w:sz w:val="20"/>
                <w:szCs w:val="32"/>
                <w:lang w:eastAsia="en-US"/>
              </w:rPr>
            </w:pPr>
          </w:p>
        </w:tc>
        <w:tc>
          <w:tcPr>
            <w:tcW w:w="2400" w:type="dxa"/>
            <w:tcPrChange w:id="1783" w:author="SAS" w:date="2010-10-08T06:27:00Z">
              <w:tcPr>
                <w:tcW w:w="1763" w:type="dxa"/>
              </w:tcPr>
            </w:tcPrChange>
          </w:tcPr>
          <w:p w:rsidR="004C4AF2" w:rsidRPr="00604672" w:rsidDel="00C21BF1" w:rsidRDefault="004C4AF2" w:rsidP="004C4AF2">
            <w:pPr>
              <w:jc w:val="center"/>
              <w:rPr>
                <w:del w:id="1784" w:author="SAS" w:date="2010-11-24T12:17:00Z"/>
                <w:rFonts w:ascii="Garamond" w:hAnsi="Garamond" w:cs="Helvetica"/>
                <w:sz w:val="20"/>
                <w:szCs w:val="32"/>
                <w:lang w:eastAsia="en-US"/>
              </w:rPr>
            </w:pPr>
          </w:p>
        </w:tc>
      </w:tr>
      <w:tr w:rsidR="004C4AF2" w:rsidRPr="00604672" w:rsidDel="00C21BF1">
        <w:trPr>
          <w:del w:id="1785" w:author="SAS" w:date="2010-11-24T12:17:00Z"/>
        </w:trPr>
        <w:tc>
          <w:tcPr>
            <w:tcW w:w="1762" w:type="dxa"/>
            <w:tcPrChange w:id="1786" w:author="SAS" w:date="2010-10-08T06:27:00Z">
              <w:tcPr>
                <w:tcW w:w="1762" w:type="dxa"/>
              </w:tcPr>
            </w:tcPrChange>
          </w:tcPr>
          <w:p w:rsidR="004C4AF2" w:rsidRPr="00604672" w:rsidDel="00C21BF1" w:rsidRDefault="004C4AF2" w:rsidP="004C4AF2">
            <w:pPr>
              <w:rPr>
                <w:del w:id="1787" w:author="SAS" w:date="2010-11-24T12:17:00Z"/>
                <w:rFonts w:ascii="Garamond" w:hAnsi="Garamond" w:cs="Helvetica"/>
                <w:b/>
                <w:sz w:val="18"/>
                <w:szCs w:val="32"/>
                <w:lang w:eastAsia="en-US"/>
              </w:rPr>
            </w:pPr>
            <w:del w:id="1788" w:author="SAS" w:date="2010-11-24T12:17:00Z">
              <w:r w:rsidRPr="00604672" w:rsidDel="00C21BF1">
                <w:rPr>
                  <w:rFonts w:ascii="Garamond" w:hAnsi="Garamond" w:cs="Helvetica"/>
                  <w:b/>
                  <w:sz w:val="18"/>
                  <w:szCs w:val="32"/>
                  <w:lang w:eastAsia="en-US"/>
                </w:rPr>
                <w:delText>Standard IV Applies economic concepts</w:delText>
              </w:r>
            </w:del>
          </w:p>
        </w:tc>
        <w:tc>
          <w:tcPr>
            <w:tcW w:w="1762" w:type="dxa"/>
            <w:tcPrChange w:id="1789" w:author="SAS" w:date="2010-10-08T06:27:00Z">
              <w:tcPr>
                <w:tcW w:w="1762" w:type="dxa"/>
              </w:tcPr>
            </w:tcPrChange>
          </w:tcPr>
          <w:p w:rsidR="004C4AF2" w:rsidRPr="00604672" w:rsidDel="00C21BF1" w:rsidRDefault="004C4AF2" w:rsidP="004C4AF2">
            <w:pPr>
              <w:jc w:val="center"/>
              <w:rPr>
                <w:del w:id="1790" w:author="SAS" w:date="2010-11-24T12:17:00Z"/>
                <w:rFonts w:ascii="Garamond" w:hAnsi="Garamond" w:cs="Helvetica"/>
                <w:sz w:val="20"/>
                <w:szCs w:val="32"/>
                <w:lang w:eastAsia="en-US"/>
              </w:rPr>
            </w:pPr>
            <w:del w:id="1791" w:author="SAS" w:date="2010-11-24T12:17:00Z">
              <w:r w:rsidRPr="00604672" w:rsidDel="00C21BF1">
                <w:rPr>
                  <w:rFonts w:ascii="Garamond" w:hAnsi="Garamond" w:cs="Helvetica"/>
                  <w:sz w:val="20"/>
                  <w:szCs w:val="32"/>
                  <w:lang w:eastAsia="en-US"/>
                </w:rPr>
                <w:delText>Production, Distribution, &amp; Consumption</w:delText>
              </w:r>
            </w:del>
          </w:p>
          <w:p w:rsidR="004C4AF2" w:rsidRPr="00604672" w:rsidDel="00C21BF1" w:rsidRDefault="004C4AF2" w:rsidP="004C4AF2">
            <w:pPr>
              <w:jc w:val="center"/>
              <w:rPr>
                <w:del w:id="1792" w:author="SAS" w:date="2010-11-24T12:17:00Z"/>
                <w:rFonts w:ascii="Garamond" w:hAnsi="Garamond" w:cs="Helvetica"/>
                <w:sz w:val="20"/>
                <w:szCs w:val="32"/>
                <w:lang w:eastAsia="en-US"/>
              </w:rPr>
            </w:pPr>
          </w:p>
        </w:tc>
        <w:tc>
          <w:tcPr>
            <w:tcW w:w="4594" w:type="dxa"/>
            <w:tcPrChange w:id="1793" w:author="SAS" w:date="2010-10-08T06:27:00Z">
              <w:tcPr>
                <w:tcW w:w="3154" w:type="dxa"/>
              </w:tcPr>
            </w:tcPrChange>
          </w:tcPr>
          <w:p w:rsidR="004C4AF2" w:rsidRPr="00604672" w:rsidDel="00C21BF1" w:rsidRDefault="004C4AF2" w:rsidP="004C4AF2">
            <w:pPr>
              <w:ind w:left="360"/>
              <w:rPr>
                <w:del w:id="1794" w:author="SAS" w:date="2010-11-24T12:17:00Z"/>
                <w:rFonts w:ascii="Garamond" w:hAnsi="Garamond"/>
                <w:sz w:val="20"/>
              </w:rPr>
            </w:pPr>
            <w:del w:id="1795" w:author="SAS" w:date="2010-11-24T12:17:00Z">
              <w:r w:rsidRPr="00604672" w:rsidDel="00C21BF1">
                <w:rPr>
                  <w:rFonts w:ascii="Garamond" w:hAnsi="Garamond"/>
                  <w:sz w:val="20"/>
                </w:rPr>
                <w:delText>People have infinite wants but finite resources. </w:delText>
              </w:r>
            </w:del>
          </w:p>
          <w:p w:rsidR="004C4AF2" w:rsidRPr="00604672" w:rsidDel="00C21BF1" w:rsidRDefault="004C4AF2" w:rsidP="004C4AF2">
            <w:pPr>
              <w:ind w:left="360"/>
              <w:rPr>
                <w:del w:id="1796" w:author="SAS" w:date="2010-11-24T12:17:00Z"/>
                <w:rFonts w:ascii="Garamond" w:hAnsi="Garamond"/>
                <w:sz w:val="20"/>
              </w:rPr>
            </w:pPr>
            <w:del w:id="1797" w:author="SAS" w:date="2010-11-24T12:17:00Z">
              <w:r w:rsidRPr="00604672" w:rsidDel="00C21BF1">
                <w:rPr>
                  <w:rFonts w:ascii="Garamond" w:hAnsi="Garamond"/>
                  <w:sz w:val="20"/>
                </w:rPr>
                <w:delText>The distribution of resources is important</w:delText>
              </w:r>
            </w:del>
          </w:p>
          <w:p w:rsidR="004C4AF2" w:rsidRPr="00604672" w:rsidDel="00C21BF1" w:rsidRDefault="004C4AF2" w:rsidP="004C4AF2">
            <w:pPr>
              <w:ind w:left="360"/>
              <w:rPr>
                <w:del w:id="1798" w:author="SAS" w:date="2010-11-24T12:17:00Z"/>
                <w:rFonts w:ascii="Garamond" w:hAnsi="Garamond"/>
                <w:sz w:val="20"/>
              </w:rPr>
            </w:pPr>
            <w:del w:id="1799" w:author="SAS" w:date="2010-11-24T12:17:00Z">
              <w:r w:rsidRPr="00604672" w:rsidDel="00C21BF1">
                <w:rPr>
                  <w:rFonts w:ascii="Garamond" w:hAnsi="Garamond"/>
                  <w:sz w:val="20"/>
                </w:rPr>
                <w:delText>Unequally available resources lead to exchange.             </w:delText>
              </w:r>
            </w:del>
          </w:p>
          <w:p w:rsidR="004C4AF2" w:rsidRPr="00604672" w:rsidDel="00C21BF1" w:rsidRDefault="004C4AF2" w:rsidP="004C4AF2">
            <w:pPr>
              <w:jc w:val="center"/>
              <w:rPr>
                <w:del w:id="1800" w:author="SAS" w:date="2010-11-24T12:17:00Z"/>
                <w:rFonts w:ascii="Garamond" w:hAnsi="Garamond" w:cs="Helvetica"/>
                <w:sz w:val="20"/>
                <w:szCs w:val="32"/>
                <w:lang w:eastAsia="en-US"/>
              </w:rPr>
            </w:pPr>
          </w:p>
        </w:tc>
        <w:tc>
          <w:tcPr>
            <w:tcW w:w="1530" w:type="dxa"/>
            <w:tcPrChange w:id="1801" w:author="SAS" w:date="2010-10-08T06:27:00Z">
              <w:tcPr>
                <w:tcW w:w="1762" w:type="dxa"/>
              </w:tcPr>
            </w:tcPrChange>
          </w:tcPr>
          <w:p w:rsidR="004C4AF2" w:rsidRPr="00604672" w:rsidDel="00C21BF1" w:rsidRDefault="004C4AF2" w:rsidP="004C4AF2">
            <w:pPr>
              <w:jc w:val="center"/>
              <w:rPr>
                <w:del w:id="1802" w:author="SAS" w:date="2010-11-24T12:17:00Z"/>
                <w:rFonts w:ascii="Garamond" w:hAnsi="Garamond" w:cs="Helvetica"/>
                <w:sz w:val="20"/>
                <w:szCs w:val="32"/>
                <w:lang w:eastAsia="en-US"/>
              </w:rPr>
            </w:pPr>
          </w:p>
        </w:tc>
        <w:tc>
          <w:tcPr>
            <w:tcW w:w="1830" w:type="dxa"/>
            <w:tcPrChange w:id="1803" w:author="SAS" w:date="2010-10-08T06:27:00Z">
              <w:tcPr>
                <w:tcW w:w="1763" w:type="dxa"/>
              </w:tcPr>
            </w:tcPrChange>
          </w:tcPr>
          <w:p w:rsidR="004C4AF2" w:rsidRPr="00604672" w:rsidDel="00C21BF1" w:rsidRDefault="004C4AF2" w:rsidP="004C4AF2">
            <w:pPr>
              <w:jc w:val="center"/>
              <w:rPr>
                <w:del w:id="1804" w:author="SAS" w:date="2010-11-24T12:17:00Z"/>
                <w:rFonts w:ascii="Garamond" w:hAnsi="Garamond" w:cs="Helvetica"/>
                <w:sz w:val="20"/>
                <w:szCs w:val="32"/>
                <w:lang w:eastAsia="en-US"/>
              </w:rPr>
            </w:pPr>
          </w:p>
        </w:tc>
        <w:tc>
          <w:tcPr>
            <w:tcW w:w="2400" w:type="dxa"/>
            <w:tcPrChange w:id="1805" w:author="SAS" w:date="2010-10-08T06:27:00Z">
              <w:tcPr>
                <w:tcW w:w="1763" w:type="dxa"/>
              </w:tcPr>
            </w:tcPrChange>
          </w:tcPr>
          <w:p w:rsidR="004C4AF2" w:rsidRPr="00604672" w:rsidDel="00C21BF1" w:rsidRDefault="004C4AF2" w:rsidP="004C4AF2">
            <w:pPr>
              <w:jc w:val="center"/>
              <w:rPr>
                <w:del w:id="1806" w:author="SAS" w:date="2010-11-24T12:17:00Z"/>
                <w:rFonts w:ascii="Garamond" w:hAnsi="Garamond" w:cs="Helvetica"/>
                <w:sz w:val="20"/>
                <w:szCs w:val="32"/>
                <w:lang w:eastAsia="en-US"/>
              </w:rPr>
            </w:pPr>
          </w:p>
        </w:tc>
        <w:tc>
          <w:tcPr>
            <w:tcW w:w="2400" w:type="dxa"/>
            <w:tcPrChange w:id="1807" w:author="SAS" w:date="2010-10-08T06:27:00Z">
              <w:tcPr>
                <w:tcW w:w="1763" w:type="dxa"/>
              </w:tcPr>
            </w:tcPrChange>
          </w:tcPr>
          <w:p w:rsidR="004C4AF2" w:rsidRPr="00604672" w:rsidDel="00C21BF1" w:rsidRDefault="004C4AF2" w:rsidP="004C4AF2">
            <w:pPr>
              <w:jc w:val="center"/>
              <w:rPr>
                <w:del w:id="1808" w:author="SAS" w:date="2010-11-24T12:17:00Z"/>
                <w:rFonts w:ascii="Garamond" w:hAnsi="Garamond" w:cs="Helvetica"/>
                <w:sz w:val="20"/>
                <w:szCs w:val="32"/>
                <w:lang w:eastAsia="en-US"/>
              </w:rPr>
            </w:pPr>
          </w:p>
        </w:tc>
        <w:tc>
          <w:tcPr>
            <w:tcW w:w="2400" w:type="dxa"/>
            <w:tcPrChange w:id="1809" w:author="SAS" w:date="2010-10-08T06:27:00Z">
              <w:tcPr>
                <w:tcW w:w="1763" w:type="dxa"/>
              </w:tcPr>
            </w:tcPrChange>
          </w:tcPr>
          <w:p w:rsidR="004C4AF2" w:rsidRPr="00604672" w:rsidDel="00C21BF1" w:rsidRDefault="004C4AF2" w:rsidP="004C4AF2">
            <w:pPr>
              <w:jc w:val="center"/>
              <w:rPr>
                <w:del w:id="1810" w:author="SAS" w:date="2010-11-24T12:17:00Z"/>
                <w:rFonts w:ascii="Garamond" w:hAnsi="Garamond" w:cs="Helvetica"/>
                <w:sz w:val="20"/>
                <w:szCs w:val="32"/>
                <w:lang w:eastAsia="en-US"/>
              </w:rPr>
            </w:pPr>
          </w:p>
        </w:tc>
        <w:tc>
          <w:tcPr>
            <w:tcW w:w="2400" w:type="dxa"/>
            <w:tcPrChange w:id="1811" w:author="SAS" w:date="2010-10-08T06:27:00Z">
              <w:tcPr>
                <w:tcW w:w="1763" w:type="dxa"/>
              </w:tcPr>
            </w:tcPrChange>
          </w:tcPr>
          <w:p w:rsidR="004C4AF2" w:rsidRPr="00604672" w:rsidDel="00C21BF1" w:rsidRDefault="004C4AF2" w:rsidP="004C4AF2">
            <w:pPr>
              <w:jc w:val="center"/>
              <w:rPr>
                <w:del w:id="1812" w:author="SAS" w:date="2010-11-24T12:17:00Z"/>
                <w:rFonts w:ascii="Garamond" w:hAnsi="Garamond" w:cs="Helvetica"/>
                <w:sz w:val="20"/>
                <w:szCs w:val="32"/>
                <w:lang w:eastAsia="en-US"/>
              </w:rPr>
            </w:pPr>
          </w:p>
        </w:tc>
      </w:tr>
      <w:tr w:rsidR="004C4AF2" w:rsidRPr="00604672" w:rsidDel="00C21BF1">
        <w:trPr>
          <w:del w:id="1813" w:author="SAS" w:date="2010-11-24T12:17:00Z"/>
        </w:trPr>
        <w:tc>
          <w:tcPr>
            <w:tcW w:w="1762" w:type="dxa"/>
            <w:tcPrChange w:id="1814" w:author="SAS" w:date="2010-10-08T06:27:00Z">
              <w:tcPr>
                <w:tcW w:w="1762" w:type="dxa"/>
              </w:tcPr>
            </w:tcPrChange>
          </w:tcPr>
          <w:p w:rsidR="004C4AF2" w:rsidRPr="00604672" w:rsidDel="00C21BF1" w:rsidRDefault="004C4AF2" w:rsidP="004C4AF2">
            <w:pPr>
              <w:rPr>
                <w:del w:id="1815" w:author="SAS" w:date="2010-11-24T12:17:00Z"/>
                <w:rFonts w:ascii="Garamond" w:hAnsi="Garamond" w:cs="Helvetica"/>
                <w:b/>
                <w:sz w:val="18"/>
                <w:szCs w:val="32"/>
                <w:lang w:eastAsia="en-US"/>
              </w:rPr>
            </w:pPr>
            <w:del w:id="1816" w:author="SAS" w:date="2010-11-24T12:17:00Z">
              <w:r w:rsidRPr="00604672" w:rsidDel="00C21BF1">
                <w:rPr>
                  <w:rFonts w:ascii="Garamond" w:hAnsi="Garamond" w:cs="Helvetica"/>
                  <w:b/>
                  <w:sz w:val="18"/>
                  <w:szCs w:val="32"/>
                  <w:lang w:eastAsia="en-US"/>
                </w:rPr>
                <w:delText>Standard V Examines cultural practices</w:delText>
              </w:r>
            </w:del>
          </w:p>
          <w:p w:rsidR="004C4AF2" w:rsidRPr="00604672" w:rsidDel="00C21BF1" w:rsidRDefault="004C4AF2" w:rsidP="004C4AF2">
            <w:pPr>
              <w:rPr>
                <w:del w:id="1817" w:author="SAS" w:date="2010-11-24T12:17:00Z"/>
                <w:rFonts w:ascii="Garamond" w:hAnsi="Garamond" w:cs="Helvetica"/>
                <w:b/>
                <w:sz w:val="18"/>
                <w:szCs w:val="32"/>
                <w:lang w:eastAsia="en-US"/>
              </w:rPr>
            </w:pPr>
            <w:del w:id="1818" w:author="SAS" w:date="2010-11-24T12:17:00Z">
              <w:r w:rsidRPr="00604672" w:rsidDel="00C21BF1">
                <w:rPr>
                  <w:rFonts w:ascii="Garamond" w:hAnsi="Garamond" w:cs="Helvetica"/>
                  <w:b/>
                  <w:sz w:val="18"/>
                  <w:szCs w:val="32"/>
                  <w:lang w:eastAsia="en-US"/>
                </w:rPr>
                <w:delText>and human interactions</w:delText>
              </w:r>
            </w:del>
          </w:p>
        </w:tc>
        <w:tc>
          <w:tcPr>
            <w:tcW w:w="1762" w:type="dxa"/>
            <w:tcPrChange w:id="1819" w:author="SAS" w:date="2010-10-08T06:27:00Z">
              <w:tcPr>
                <w:tcW w:w="1762" w:type="dxa"/>
              </w:tcPr>
            </w:tcPrChange>
          </w:tcPr>
          <w:p w:rsidR="004C4AF2" w:rsidRPr="00604672" w:rsidDel="00C21BF1" w:rsidRDefault="004C4AF2" w:rsidP="004C4AF2">
            <w:pPr>
              <w:jc w:val="center"/>
              <w:rPr>
                <w:del w:id="1820" w:author="SAS" w:date="2010-11-24T12:17:00Z"/>
                <w:rFonts w:ascii="Garamond" w:hAnsi="Garamond" w:cs="Helvetica"/>
                <w:sz w:val="20"/>
                <w:szCs w:val="32"/>
                <w:lang w:eastAsia="en-US"/>
              </w:rPr>
            </w:pPr>
            <w:del w:id="1821" w:author="SAS" w:date="2010-11-24T12:17:00Z">
              <w:r w:rsidRPr="00604672" w:rsidDel="00C21BF1">
                <w:rPr>
                  <w:rFonts w:ascii="Garamond" w:hAnsi="Garamond" w:cs="Helvetica"/>
                  <w:sz w:val="20"/>
                  <w:szCs w:val="32"/>
                  <w:lang w:eastAsia="en-US"/>
                </w:rPr>
                <w:delText>Culture</w:delText>
              </w:r>
            </w:del>
          </w:p>
          <w:p w:rsidR="004C4AF2" w:rsidRPr="00604672" w:rsidDel="00C21BF1" w:rsidRDefault="004C4AF2" w:rsidP="004C4AF2">
            <w:pPr>
              <w:jc w:val="center"/>
              <w:rPr>
                <w:del w:id="1822" w:author="SAS" w:date="2010-11-24T12:17:00Z"/>
                <w:rFonts w:ascii="Garamond" w:hAnsi="Garamond" w:cs="Helvetica"/>
                <w:sz w:val="20"/>
                <w:szCs w:val="32"/>
                <w:lang w:eastAsia="en-US"/>
              </w:rPr>
            </w:pPr>
          </w:p>
          <w:p w:rsidR="004C4AF2" w:rsidRPr="00604672" w:rsidDel="00C21BF1" w:rsidRDefault="004C4AF2" w:rsidP="004C4AF2">
            <w:pPr>
              <w:jc w:val="center"/>
              <w:rPr>
                <w:del w:id="1823" w:author="SAS" w:date="2010-11-24T12:17:00Z"/>
                <w:rFonts w:ascii="Garamond" w:hAnsi="Garamond" w:cs="Helvetica"/>
                <w:sz w:val="20"/>
                <w:szCs w:val="32"/>
                <w:lang w:eastAsia="en-US"/>
              </w:rPr>
            </w:pPr>
          </w:p>
          <w:p w:rsidR="004C4AF2" w:rsidRPr="00604672" w:rsidDel="00C21BF1" w:rsidRDefault="004C4AF2" w:rsidP="004C4AF2">
            <w:pPr>
              <w:jc w:val="center"/>
              <w:rPr>
                <w:del w:id="1824" w:author="SAS" w:date="2010-11-24T12:17:00Z"/>
                <w:rFonts w:ascii="Garamond" w:hAnsi="Garamond" w:cs="Helvetica"/>
                <w:sz w:val="20"/>
                <w:szCs w:val="32"/>
                <w:lang w:eastAsia="en-US"/>
              </w:rPr>
            </w:pPr>
          </w:p>
          <w:p w:rsidR="004C4AF2" w:rsidRPr="00604672" w:rsidDel="00C21BF1" w:rsidRDefault="004C4AF2" w:rsidP="004C4AF2">
            <w:pPr>
              <w:jc w:val="center"/>
              <w:rPr>
                <w:del w:id="1825" w:author="SAS" w:date="2010-11-24T12:17:00Z"/>
                <w:rFonts w:ascii="Garamond" w:hAnsi="Garamond" w:cs="Helvetica"/>
                <w:sz w:val="20"/>
                <w:szCs w:val="32"/>
                <w:lang w:eastAsia="en-US"/>
              </w:rPr>
            </w:pPr>
            <w:del w:id="1826" w:author="SAS" w:date="2010-11-24T12:17:00Z">
              <w:r w:rsidRPr="00604672" w:rsidDel="00C21BF1">
                <w:rPr>
                  <w:rFonts w:ascii="Garamond" w:hAnsi="Garamond" w:cs="Helvetica"/>
                  <w:sz w:val="20"/>
                  <w:szCs w:val="32"/>
                  <w:lang w:eastAsia="en-US"/>
                </w:rPr>
                <w:delText>Individual Development &amp; Identity</w:delText>
              </w:r>
            </w:del>
          </w:p>
          <w:p w:rsidR="004C4AF2" w:rsidRPr="00604672" w:rsidDel="00C21BF1" w:rsidRDefault="004C4AF2" w:rsidP="004C4AF2">
            <w:pPr>
              <w:jc w:val="center"/>
              <w:rPr>
                <w:del w:id="1827" w:author="SAS" w:date="2010-11-24T12:17:00Z"/>
                <w:rFonts w:ascii="Garamond" w:hAnsi="Garamond" w:cs="Helvetica"/>
                <w:sz w:val="20"/>
                <w:szCs w:val="32"/>
                <w:lang w:eastAsia="en-US"/>
              </w:rPr>
            </w:pPr>
          </w:p>
          <w:p w:rsidR="004C4AF2" w:rsidRPr="00604672" w:rsidDel="00C21BF1" w:rsidRDefault="004C4AF2" w:rsidP="004C4AF2">
            <w:pPr>
              <w:jc w:val="center"/>
              <w:rPr>
                <w:del w:id="1828" w:author="SAS" w:date="2010-11-24T12:17:00Z"/>
                <w:rFonts w:ascii="Garamond" w:hAnsi="Garamond" w:cs="Helvetica"/>
                <w:sz w:val="20"/>
                <w:szCs w:val="32"/>
                <w:lang w:eastAsia="en-US"/>
              </w:rPr>
            </w:pPr>
            <w:del w:id="1829" w:author="SAS" w:date="2010-11-24T12:17:00Z">
              <w:r w:rsidRPr="00604672" w:rsidDel="00C21BF1">
                <w:rPr>
                  <w:rFonts w:ascii="Garamond" w:hAnsi="Garamond" w:cs="Helvetica"/>
                  <w:sz w:val="20"/>
                  <w:szCs w:val="32"/>
                  <w:lang w:eastAsia="en-US"/>
                </w:rPr>
                <w:delText>Science, Technology &amp; Society</w:delText>
              </w:r>
            </w:del>
          </w:p>
          <w:p w:rsidR="004C4AF2" w:rsidRPr="00604672" w:rsidDel="00C21BF1" w:rsidRDefault="004C4AF2" w:rsidP="004C4AF2">
            <w:pPr>
              <w:jc w:val="center"/>
              <w:rPr>
                <w:del w:id="1830" w:author="SAS" w:date="2010-11-24T12:17:00Z"/>
                <w:rFonts w:ascii="Garamond" w:hAnsi="Garamond" w:cs="Helvetica"/>
                <w:sz w:val="20"/>
                <w:szCs w:val="32"/>
                <w:lang w:eastAsia="en-US"/>
              </w:rPr>
            </w:pPr>
          </w:p>
        </w:tc>
        <w:tc>
          <w:tcPr>
            <w:tcW w:w="4594" w:type="dxa"/>
            <w:tcPrChange w:id="1831" w:author="SAS" w:date="2010-10-08T06:27:00Z">
              <w:tcPr>
                <w:tcW w:w="3154" w:type="dxa"/>
              </w:tcPr>
            </w:tcPrChange>
          </w:tcPr>
          <w:p w:rsidR="00CC5F43" w:rsidRDefault="004C4AF2">
            <w:pPr>
              <w:numPr>
                <w:ilvl w:val="0"/>
                <w:numId w:val="11"/>
                <w:numberingChange w:id="1832" w:author="SAS" w:date="2010-10-05T21:47:00Z" w:original=""/>
              </w:numPr>
              <w:ind w:left="360" w:firstLine="0"/>
              <w:rPr>
                <w:del w:id="1833" w:author="SAS" w:date="2010-11-24T12:17:00Z"/>
                <w:rFonts w:ascii="Garamond" w:hAnsi="Garamond"/>
                <w:sz w:val="20"/>
              </w:rPr>
              <w:pPrChange w:id="1834" w:author="SAS" w:date="2010-12-01T07:13:00Z">
                <w:pPr>
                  <w:numPr>
                    <w:numId w:val="13"/>
                  </w:numPr>
                  <w:ind w:left="360" w:hanging="360"/>
                </w:pPr>
              </w:pPrChange>
            </w:pPr>
            <w:del w:id="1835" w:author="SAS" w:date="2010-11-24T12:17:00Z">
              <w:r w:rsidRPr="00604672" w:rsidDel="00C21BF1">
                <w:rPr>
                  <w:rFonts w:ascii="Garamond" w:hAnsi="Garamond"/>
                  <w:sz w:val="20"/>
                </w:rPr>
                <w:delText>People are different.</w:delText>
              </w:r>
            </w:del>
          </w:p>
          <w:p w:rsidR="00CC5F43" w:rsidRDefault="004C4AF2">
            <w:pPr>
              <w:numPr>
                <w:ilvl w:val="0"/>
                <w:numId w:val="11"/>
                <w:numberingChange w:id="1836" w:author="SAS" w:date="2010-10-05T21:47:00Z" w:original=""/>
              </w:numPr>
              <w:pBdr>
                <w:bottom w:val="single" w:sz="6" w:space="1" w:color="auto"/>
              </w:pBdr>
              <w:ind w:left="360" w:firstLine="0"/>
              <w:rPr>
                <w:del w:id="1837" w:author="SAS" w:date="2010-11-24T12:17:00Z"/>
                <w:rFonts w:ascii="Garamond" w:hAnsi="Garamond"/>
                <w:sz w:val="20"/>
              </w:rPr>
              <w:pPrChange w:id="1838" w:author="SAS" w:date="2010-12-01T07:13:00Z">
                <w:pPr>
                  <w:numPr>
                    <w:numId w:val="13"/>
                  </w:numPr>
                  <w:pBdr>
                    <w:bottom w:val="single" w:sz="6" w:space="1" w:color="auto"/>
                  </w:pBdr>
                  <w:ind w:left="360" w:hanging="360"/>
                </w:pPr>
              </w:pPrChange>
            </w:pPr>
            <w:del w:id="1839" w:author="SAS" w:date="2010-11-24T12:17:00Z">
              <w:r w:rsidRPr="00604672" w:rsidDel="00C21BF1">
                <w:rPr>
                  <w:rFonts w:ascii="Garamond" w:hAnsi="Garamond"/>
                  <w:sz w:val="20"/>
                </w:rPr>
                <w:delText>All people have value.    </w:delText>
              </w:r>
            </w:del>
          </w:p>
          <w:p w:rsidR="00CC5F43" w:rsidRDefault="004C4AF2">
            <w:pPr>
              <w:numPr>
                <w:ilvl w:val="0"/>
                <w:numId w:val="11"/>
                <w:numberingChange w:id="1840" w:author="SAS" w:date="2010-10-05T21:47:00Z" w:original=""/>
              </w:numPr>
              <w:ind w:left="360" w:firstLine="0"/>
              <w:rPr>
                <w:del w:id="1841" w:author="SAS" w:date="2010-11-24T12:17:00Z"/>
                <w:rFonts w:ascii="Garamond" w:hAnsi="Garamond"/>
                <w:sz w:val="20"/>
              </w:rPr>
              <w:pPrChange w:id="1842" w:author="SAS" w:date="2010-12-01T07:13:00Z">
                <w:pPr>
                  <w:numPr>
                    <w:numId w:val="13"/>
                  </w:numPr>
                  <w:ind w:left="360" w:hanging="360"/>
                </w:pPr>
              </w:pPrChange>
            </w:pPr>
            <w:del w:id="1843" w:author="SAS" w:date="2010-11-24T12:17:00Z">
              <w:r w:rsidRPr="00604672" w:rsidDel="00C21BF1">
                <w:rPr>
                  <w:rFonts w:ascii="Garamond" w:hAnsi="Garamond"/>
                  <w:sz w:val="20"/>
                </w:rPr>
                <w:delText xml:space="preserve">People exist simultaneously as an individual and as a member of a group </w:delText>
              </w:r>
            </w:del>
          </w:p>
          <w:p w:rsidR="00CC5F43" w:rsidRDefault="004C4AF2">
            <w:pPr>
              <w:numPr>
                <w:ilvl w:val="0"/>
                <w:numId w:val="11"/>
                <w:numberingChange w:id="1844" w:author="SAS" w:date="2010-10-05T21:47:00Z" w:original=""/>
              </w:numPr>
              <w:ind w:left="360" w:firstLine="0"/>
              <w:rPr>
                <w:del w:id="1845" w:author="SAS" w:date="2010-11-24T12:17:00Z"/>
                <w:rFonts w:ascii="Garamond" w:hAnsi="Garamond"/>
                <w:sz w:val="20"/>
              </w:rPr>
              <w:pPrChange w:id="1846" w:author="SAS" w:date="2010-12-01T07:13:00Z">
                <w:pPr>
                  <w:numPr>
                    <w:numId w:val="13"/>
                  </w:numPr>
                  <w:ind w:left="360" w:hanging="360"/>
                </w:pPr>
              </w:pPrChange>
            </w:pPr>
            <w:del w:id="1847" w:author="SAS" w:date="2010-11-24T12:17:00Z">
              <w:r w:rsidRPr="00604672" w:rsidDel="00C21BF1">
                <w:rPr>
                  <w:rFonts w:ascii="Garamond" w:hAnsi="Garamond"/>
                  <w:sz w:val="20"/>
                </w:rPr>
                <w:delText>Our identity is shaped by external and internal factors</w:delText>
              </w:r>
            </w:del>
          </w:p>
          <w:p w:rsidR="00CC5F43" w:rsidRDefault="004C4AF2">
            <w:pPr>
              <w:numPr>
                <w:ilvl w:val="0"/>
                <w:numId w:val="11"/>
                <w:numberingChange w:id="1848" w:author="SAS" w:date="2010-10-05T21:47:00Z" w:original=""/>
              </w:numPr>
              <w:ind w:left="360" w:firstLine="0"/>
              <w:rPr>
                <w:del w:id="1849" w:author="SAS" w:date="2010-11-24T12:17:00Z"/>
                <w:rFonts w:ascii="Garamond" w:hAnsi="Garamond"/>
                <w:sz w:val="20"/>
              </w:rPr>
              <w:pPrChange w:id="1850" w:author="SAS" w:date="2010-12-01T07:13:00Z">
                <w:pPr>
                  <w:numPr>
                    <w:numId w:val="13"/>
                  </w:numPr>
                  <w:ind w:left="360" w:hanging="360"/>
                </w:pPr>
              </w:pPrChange>
            </w:pPr>
            <w:del w:id="1851" w:author="SAS" w:date="2010-11-24T12:17:00Z">
              <w:r w:rsidRPr="00604672" w:rsidDel="00C21BF1">
                <w:rPr>
                  <w:rFonts w:ascii="Garamond" w:hAnsi="Garamond"/>
                  <w:sz w:val="20"/>
                </w:rPr>
                <w:delText>People’s needs affect their behavior. </w:delText>
              </w:r>
            </w:del>
          </w:p>
          <w:p w:rsidR="00CC5F43" w:rsidRDefault="004C4AF2">
            <w:pPr>
              <w:numPr>
                <w:ilvl w:val="0"/>
                <w:numId w:val="11"/>
                <w:numberingChange w:id="1852" w:author="SAS" w:date="2010-10-05T21:47:00Z" w:original=""/>
              </w:numPr>
              <w:ind w:left="360" w:firstLine="0"/>
              <w:rPr>
                <w:del w:id="1853" w:author="SAS" w:date="2010-11-24T12:17:00Z"/>
                <w:rFonts w:ascii="Garamond" w:hAnsi="Garamond"/>
                <w:sz w:val="20"/>
              </w:rPr>
              <w:pPrChange w:id="1854" w:author="SAS" w:date="2010-12-01T07:13:00Z">
                <w:pPr>
                  <w:numPr>
                    <w:numId w:val="13"/>
                  </w:numPr>
                  <w:ind w:left="360" w:hanging="360"/>
                </w:pPr>
              </w:pPrChange>
            </w:pPr>
            <w:del w:id="1855" w:author="SAS" w:date="2010-11-24T12:17:00Z">
              <w:r w:rsidRPr="00604672" w:rsidDel="00C21BF1">
                <w:rPr>
                  <w:rFonts w:ascii="Garamond" w:hAnsi="Garamond"/>
                  <w:sz w:val="20"/>
                </w:rPr>
                <w:delText>Nature and nurture shape development         </w:delText>
              </w:r>
            </w:del>
          </w:p>
          <w:p w:rsidR="00CC5F43" w:rsidRDefault="004C4AF2">
            <w:pPr>
              <w:numPr>
                <w:ilvl w:val="0"/>
                <w:numId w:val="11"/>
                <w:numberingChange w:id="1856" w:author="SAS" w:date="2010-10-05T21:47:00Z" w:original=""/>
              </w:numPr>
              <w:ind w:left="360" w:firstLine="0"/>
              <w:rPr>
                <w:del w:id="1857" w:author="SAS" w:date="2010-10-08T06:27:00Z"/>
                <w:rFonts w:ascii="Garamond" w:hAnsi="Garamond"/>
                <w:sz w:val="20"/>
              </w:rPr>
              <w:pPrChange w:id="1858" w:author="SAS" w:date="2010-12-01T07:13:00Z">
                <w:pPr>
                  <w:numPr>
                    <w:numId w:val="13"/>
                  </w:numPr>
                  <w:ind w:left="360" w:hanging="360"/>
                </w:pPr>
              </w:pPrChange>
            </w:pPr>
            <w:del w:id="1859" w:author="SAS" w:date="2010-11-24T12:17:00Z">
              <w:r w:rsidRPr="00604672" w:rsidDel="00C21BF1">
                <w:rPr>
                  <w:rFonts w:ascii="Garamond" w:hAnsi="Garamond"/>
                  <w:sz w:val="20"/>
                </w:rPr>
                <w:delText>Scientific discoveries and technological innovations have an important impact on the political, economic, and social development of nations and municipalities.</w:delText>
              </w:r>
            </w:del>
          </w:p>
          <w:p w:rsidR="00CC5F43" w:rsidRDefault="00CC5F43">
            <w:pPr>
              <w:numPr>
                <w:ilvl w:val="0"/>
                <w:numId w:val="11"/>
              </w:numPr>
              <w:ind w:left="360"/>
              <w:rPr>
                <w:del w:id="1860" w:author="SAS" w:date="2010-11-24T12:17:00Z"/>
                <w:rFonts w:ascii="Garamond" w:hAnsi="Garamond" w:cs="Helvetica"/>
                <w:sz w:val="20"/>
                <w:szCs w:val="32"/>
                <w:lang w:eastAsia="en-US"/>
              </w:rPr>
              <w:pPrChange w:id="1861" w:author="SAS" w:date="2010-12-01T07:13:00Z">
                <w:pPr>
                  <w:jc w:val="center"/>
                </w:pPr>
              </w:pPrChange>
            </w:pPr>
          </w:p>
        </w:tc>
        <w:tc>
          <w:tcPr>
            <w:tcW w:w="1530" w:type="dxa"/>
            <w:tcPrChange w:id="1862" w:author="SAS" w:date="2010-10-08T06:27:00Z">
              <w:tcPr>
                <w:tcW w:w="1762" w:type="dxa"/>
              </w:tcPr>
            </w:tcPrChange>
          </w:tcPr>
          <w:p w:rsidR="004C4AF2" w:rsidRPr="00604672" w:rsidDel="00C21BF1" w:rsidRDefault="004C4AF2" w:rsidP="004C4AF2">
            <w:pPr>
              <w:jc w:val="center"/>
              <w:rPr>
                <w:del w:id="1863" w:author="SAS" w:date="2010-11-24T12:17:00Z"/>
                <w:rFonts w:ascii="Garamond" w:hAnsi="Garamond" w:cs="Helvetica"/>
                <w:sz w:val="20"/>
                <w:szCs w:val="32"/>
                <w:lang w:eastAsia="en-US"/>
              </w:rPr>
            </w:pPr>
          </w:p>
        </w:tc>
        <w:tc>
          <w:tcPr>
            <w:tcW w:w="1830" w:type="dxa"/>
            <w:tcPrChange w:id="1864" w:author="SAS" w:date="2010-10-08T06:27:00Z">
              <w:tcPr>
                <w:tcW w:w="1763" w:type="dxa"/>
              </w:tcPr>
            </w:tcPrChange>
          </w:tcPr>
          <w:p w:rsidR="004C4AF2" w:rsidRPr="00604672" w:rsidDel="00C21BF1" w:rsidRDefault="004C4AF2" w:rsidP="004C4AF2">
            <w:pPr>
              <w:jc w:val="center"/>
              <w:rPr>
                <w:del w:id="1865" w:author="SAS" w:date="2010-11-24T12:17:00Z"/>
                <w:rFonts w:ascii="Garamond" w:hAnsi="Garamond" w:cs="Helvetica"/>
                <w:sz w:val="20"/>
                <w:szCs w:val="32"/>
                <w:lang w:eastAsia="en-US"/>
              </w:rPr>
            </w:pPr>
          </w:p>
        </w:tc>
        <w:tc>
          <w:tcPr>
            <w:tcW w:w="2400" w:type="dxa"/>
            <w:tcPrChange w:id="1866" w:author="SAS" w:date="2010-10-08T06:27:00Z">
              <w:tcPr>
                <w:tcW w:w="1763" w:type="dxa"/>
              </w:tcPr>
            </w:tcPrChange>
          </w:tcPr>
          <w:p w:rsidR="004C4AF2" w:rsidRPr="00604672" w:rsidDel="00C21BF1" w:rsidRDefault="004C4AF2" w:rsidP="004C4AF2">
            <w:pPr>
              <w:jc w:val="center"/>
              <w:rPr>
                <w:del w:id="1867" w:author="SAS" w:date="2010-11-24T12:17:00Z"/>
                <w:rFonts w:ascii="Garamond" w:hAnsi="Garamond" w:cs="Helvetica"/>
                <w:sz w:val="20"/>
                <w:szCs w:val="32"/>
                <w:lang w:eastAsia="en-US"/>
              </w:rPr>
            </w:pPr>
          </w:p>
        </w:tc>
        <w:tc>
          <w:tcPr>
            <w:tcW w:w="2400" w:type="dxa"/>
            <w:tcPrChange w:id="1868" w:author="SAS" w:date="2010-10-08T06:27:00Z">
              <w:tcPr>
                <w:tcW w:w="1763" w:type="dxa"/>
              </w:tcPr>
            </w:tcPrChange>
          </w:tcPr>
          <w:p w:rsidR="004C4AF2" w:rsidRPr="00604672" w:rsidDel="00C21BF1" w:rsidRDefault="004C4AF2" w:rsidP="004C4AF2">
            <w:pPr>
              <w:jc w:val="center"/>
              <w:rPr>
                <w:del w:id="1869" w:author="SAS" w:date="2010-11-24T12:17:00Z"/>
                <w:rFonts w:ascii="Garamond" w:hAnsi="Garamond" w:cs="Helvetica"/>
                <w:sz w:val="20"/>
                <w:szCs w:val="32"/>
                <w:lang w:eastAsia="en-US"/>
              </w:rPr>
            </w:pPr>
          </w:p>
        </w:tc>
        <w:tc>
          <w:tcPr>
            <w:tcW w:w="2400" w:type="dxa"/>
            <w:tcPrChange w:id="1870" w:author="SAS" w:date="2010-10-08T06:27:00Z">
              <w:tcPr>
                <w:tcW w:w="1763" w:type="dxa"/>
              </w:tcPr>
            </w:tcPrChange>
          </w:tcPr>
          <w:p w:rsidR="004C4AF2" w:rsidRPr="00604672" w:rsidDel="00C21BF1" w:rsidRDefault="004C4AF2" w:rsidP="004C4AF2">
            <w:pPr>
              <w:jc w:val="center"/>
              <w:rPr>
                <w:del w:id="1871" w:author="SAS" w:date="2010-11-24T12:17:00Z"/>
                <w:rFonts w:ascii="Garamond" w:hAnsi="Garamond" w:cs="Helvetica"/>
                <w:sz w:val="20"/>
                <w:szCs w:val="32"/>
                <w:lang w:eastAsia="en-US"/>
              </w:rPr>
            </w:pPr>
          </w:p>
        </w:tc>
        <w:tc>
          <w:tcPr>
            <w:tcW w:w="2400" w:type="dxa"/>
            <w:tcPrChange w:id="1872" w:author="SAS" w:date="2010-10-08T06:27:00Z">
              <w:tcPr>
                <w:tcW w:w="1763" w:type="dxa"/>
              </w:tcPr>
            </w:tcPrChange>
          </w:tcPr>
          <w:p w:rsidR="004C4AF2" w:rsidRPr="00604672" w:rsidDel="00C21BF1" w:rsidRDefault="004C4AF2" w:rsidP="004C4AF2">
            <w:pPr>
              <w:jc w:val="center"/>
              <w:rPr>
                <w:del w:id="1873" w:author="SAS" w:date="2010-11-24T12:17:00Z"/>
                <w:rFonts w:ascii="Garamond" w:hAnsi="Garamond" w:cs="Helvetica"/>
                <w:sz w:val="20"/>
                <w:szCs w:val="32"/>
                <w:lang w:eastAsia="en-US"/>
              </w:rPr>
            </w:pPr>
          </w:p>
        </w:tc>
      </w:tr>
    </w:tbl>
    <w:p w:rsidR="004C4AF2" w:rsidDel="0036383C" w:rsidRDefault="004C4AF2" w:rsidP="004C4AF2">
      <w:pPr>
        <w:jc w:val="center"/>
        <w:rPr>
          <w:del w:id="1874" w:author="SAS" w:date="2010-12-01T06:23:00Z"/>
          <w:rFonts w:ascii="Garamond" w:hAnsi="Garamond" w:cs="Helvetica"/>
          <w:sz w:val="20"/>
          <w:szCs w:val="32"/>
          <w:lang w:eastAsia="en-US"/>
        </w:rPr>
      </w:pPr>
    </w:p>
    <w:p w:rsidR="00CC5F43" w:rsidRDefault="004C4AF2">
      <w:pPr>
        <w:jc w:val="center"/>
        <w:rPr>
          <w:del w:id="1875" w:author="SAS" w:date="2010-10-08T09:05:00Z"/>
          <w:rFonts w:ascii="Garamond" w:hAnsi="Garamond" w:cs="Helvetica"/>
          <w:b/>
          <w:sz w:val="20"/>
          <w:szCs w:val="32"/>
          <w:lang w:eastAsia="en-US"/>
        </w:rPr>
        <w:pPrChange w:id="1876" w:author="SAS" w:date="2010-11-24T12:21:00Z">
          <w:pPr/>
        </w:pPrChange>
      </w:pPr>
      <w:del w:id="1877" w:author="SAS" w:date="2010-10-08T06:27:00Z">
        <w:r w:rsidDel="00D84B9E">
          <w:rPr>
            <w:rFonts w:ascii="Garamond" w:hAnsi="Garamond" w:cs="Helvetica"/>
            <w:sz w:val="20"/>
            <w:szCs w:val="32"/>
            <w:lang w:eastAsia="en-US"/>
          </w:rPr>
          <w:br w:type="page"/>
        </w:r>
      </w:del>
      <w:del w:id="1878" w:author="SAS" w:date="2010-10-08T09:05:00Z">
        <w:r w:rsidR="00AD319B" w:rsidRPr="00AD319B">
          <w:rPr>
            <w:rFonts w:ascii="Garamond" w:hAnsi="Garamond" w:cs="Helvetica"/>
            <w:b/>
            <w:sz w:val="32"/>
            <w:szCs w:val="32"/>
            <w:lang w:eastAsia="en-US"/>
            <w:rPrChange w:id="1879" w:author="SAS" w:date="2010-10-05T14:28:00Z">
              <w:rPr>
                <w:rFonts w:ascii="Garamond" w:hAnsi="Garamond" w:cs="Helvetica"/>
                <w:b/>
                <w:sz w:val="20"/>
                <w:szCs w:val="32"/>
                <w:lang w:eastAsia="en-US"/>
              </w:rPr>
            </w:rPrChange>
          </w:rPr>
          <w:delText>SCOPE AND SEQUENCE:  CONTENT SUMMARY</w:delText>
        </w:r>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Change w:id="1880" w:author="SAS" w:date="2010-10-08T09:05: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PrChange>
      </w:tblPr>
      <w:tblGrid>
        <w:gridCol w:w="1763"/>
        <w:gridCol w:w="1763"/>
        <w:gridCol w:w="4502"/>
        <w:gridCol w:w="3960"/>
        <w:gridCol w:w="3960"/>
        <w:gridCol w:w="3960"/>
        <w:tblGridChange w:id="1881">
          <w:tblGrid>
            <w:gridCol w:w="1763"/>
            <w:gridCol w:w="1763"/>
            <w:gridCol w:w="4502"/>
            <w:gridCol w:w="1763"/>
            <w:gridCol w:w="1763"/>
            <w:gridCol w:w="1763"/>
          </w:tblGrid>
        </w:tblGridChange>
      </w:tblGrid>
      <w:tr w:rsidR="004C4AF2" w:rsidRPr="00E47942" w:rsidDel="003C18AA">
        <w:trPr>
          <w:del w:id="1882" w:author="SAS" w:date="2010-10-08T09:05:00Z"/>
        </w:trPr>
        <w:tc>
          <w:tcPr>
            <w:tcW w:w="1763" w:type="dxa"/>
            <w:vAlign w:val="center"/>
            <w:tcPrChange w:id="1883" w:author="SAS" w:date="2010-10-08T09:05:00Z">
              <w:tcPr>
                <w:tcW w:w="1763" w:type="dxa"/>
                <w:vAlign w:val="center"/>
              </w:tcPr>
            </w:tcPrChange>
          </w:tcPr>
          <w:p w:rsidR="00C5497D" w:rsidRDefault="004C4AF2">
            <w:pPr>
              <w:jc w:val="center"/>
              <w:rPr>
                <w:del w:id="1884" w:author="SAS" w:date="2010-10-08T09:05:00Z"/>
                <w:rFonts w:ascii="Garamond" w:hAnsi="Garamond" w:cs="Helvetica"/>
                <w:b/>
                <w:sz w:val="20"/>
                <w:szCs w:val="32"/>
                <w:lang w:eastAsia="en-US"/>
              </w:rPr>
            </w:pPr>
            <w:del w:id="1885" w:author="SAS" w:date="2010-10-08T09:05:00Z">
              <w:r w:rsidDel="003C18AA">
                <w:rPr>
                  <w:rFonts w:ascii="Garamond" w:hAnsi="Garamond" w:cs="Helvetica"/>
                  <w:b/>
                  <w:sz w:val="20"/>
                  <w:szCs w:val="32"/>
                  <w:lang w:eastAsia="en-US"/>
                </w:rPr>
                <w:delText>SAS STRANDS</w:delText>
              </w:r>
            </w:del>
          </w:p>
        </w:tc>
        <w:tc>
          <w:tcPr>
            <w:tcW w:w="1763" w:type="dxa"/>
            <w:tcPrChange w:id="1886" w:author="SAS" w:date="2010-10-08T09:05:00Z">
              <w:tcPr>
                <w:tcW w:w="1763" w:type="dxa"/>
              </w:tcPr>
            </w:tcPrChange>
          </w:tcPr>
          <w:p w:rsidR="00C5497D" w:rsidRDefault="004C4AF2">
            <w:pPr>
              <w:jc w:val="center"/>
              <w:rPr>
                <w:del w:id="1887" w:author="SAS" w:date="2010-10-08T09:05:00Z"/>
                <w:rFonts w:ascii="Garamond" w:hAnsi="Garamond" w:cs="Helvetica"/>
                <w:b/>
                <w:sz w:val="20"/>
                <w:szCs w:val="32"/>
                <w:lang w:eastAsia="en-US"/>
              </w:rPr>
            </w:pPr>
            <w:del w:id="1888" w:author="SAS" w:date="2010-10-08T09:05:00Z">
              <w:r w:rsidDel="003C18AA">
                <w:rPr>
                  <w:rFonts w:ascii="Garamond" w:hAnsi="Garamond" w:cs="Helvetica"/>
                  <w:b/>
                  <w:sz w:val="20"/>
                  <w:szCs w:val="32"/>
                  <w:lang w:eastAsia="en-US"/>
                </w:rPr>
                <w:delText>NCSS STRANDS</w:delText>
              </w:r>
            </w:del>
          </w:p>
        </w:tc>
        <w:tc>
          <w:tcPr>
            <w:tcW w:w="4502" w:type="dxa"/>
            <w:tcPrChange w:id="1889" w:author="SAS" w:date="2010-10-08T09:05:00Z">
              <w:tcPr>
                <w:tcW w:w="4502" w:type="dxa"/>
              </w:tcPr>
            </w:tcPrChange>
          </w:tcPr>
          <w:p w:rsidR="00C5497D" w:rsidRDefault="004C4AF2">
            <w:pPr>
              <w:jc w:val="center"/>
              <w:rPr>
                <w:del w:id="1890" w:author="SAS" w:date="2010-10-08T09:05:00Z"/>
                <w:rFonts w:ascii="Garamond" w:hAnsi="Garamond" w:cs="Helvetica"/>
                <w:b/>
                <w:sz w:val="20"/>
                <w:szCs w:val="32"/>
                <w:lang w:eastAsia="en-US"/>
              </w:rPr>
            </w:pPr>
            <w:del w:id="1891" w:author="SAS" w:date="2010-10-08T09:05:00Z">
              <w:r w:rsidDel="003C18AA">
                <w:rPr>
                  <w:rFonts w:ascii="Garamond" w:hAnsi="Garamond" w:cs="Helvetica"/>
                  <w:b/>
                  <w:sz w:val="20"/>
                  <w:szCs w:val="32"/>
                  <w:lang w:eastAsia="en-US"/>
                </w:rPr>
                <w:delText xml:space="preserve">DEPARTMENT </w:delText>
              </w:r>
            </w:del>
            <w:del w:id="1892" w:author="SAS" w:date="2010-10-07T10:47:00Z">
              <w:r w:rsidDel="006302C5">
                <w:rPr>
                  <w:rFonts w:ascii="Garamond" w:hAnsi="Garamond" w:cs="Helvetica"/>
                  <w:b/>
                  <w:sz w:val="20"/>
                  <w:szCs w:val="32"/>
                  <w:lang w:eastAsia="en-US"/>
                </w:rPr>
                <w:delText>LEVEL</w:delText>
              </w:r>
            </w:del>
          </w:p>
        </w:tc>
        <w:tc>
          <w:tcPr>
            <w:tcW w:w="3960" w:type="dxa"/>
            <w:vAlign w:val="center"/>
            <w:tcPrChange w:id="1893" w:author="SAS" w:date="2010-10-08T09:05:00Z">
              <w:tcPr>
                <w:tcW w:w="1763" w:type="dxa"/>
                <w:vAlign w:val="center"/>
              </w:tcPr>
            </w:tcPrChange>
          </w:tcPr>
          <w:p w:rsidR="00C5497D" w:rsidRDefault="004C4AF2">
            <w:pPr>
              <w:jc w:val="center"/>
              <w:rPr>
                <w:del w:id="1894" w:author="SAS" w:date="2010-10-08T09:05:00Z"/>
                <w:rFonts w:ascii="Garamond" w:hAnsi="Garamond" w:cs="Helvetica"/>
                <w:b/>
                <w:sz w:val="20"/>
                <w:szCs w:val="32"/>
                <w:lang w:eastAsia="en-US"/>
              </w:rPr>
            </w:pPr>
            <w:del w:id="1895" w:author="SAS" w:date="2010-10-08T09:05:00Z">
              <w:r w:rsidRPr="00E47942" w:rsidDel="003C18AA">
                <w:rPr>
                  <w:rFonts w:ascii="Garamond" w:hAnsi="Garamond" w:cs="Helvetica"/>
                  <w:b/>
                  <w:sz w:val="20"/>
                  <w:szCs w:val="32"/>
                  <w:lang w:eastAsia="en-US"/>
                </w:rPr>
                <w:delText>Grade 9</w:delText>
              </w:r>
            </w:del>
          </w:p>
        </w:tc>
        <w:tc>
          <w:tcPr>
            <w:tcW w:w="3960" w:type="dxa"/>
            <w:vAlign w:val="center"/>
            <w:tcPrChange w:id="1896" w:author="SAS" w:date="2010-10-08T09:05:00Z">
              <w:tcPr>
                <w:tcW w:w="1763" w:type="dxa"/>
                <w:vAlign w:val="center"/>
              </w:tcPr>
            </w:tcPrChange>
          </w:tcPr>
          <w:p w:rsidR="00C5497D" w:rsidRDefault="004C4AF2">
            <w:pPr>
              <w:jc w:val="center"/>
              <w:rPr>
                <w:del w:id="1897" w:author="SAS" w:date="2010-10-08T09:05:00Z"/>
                <w:rFonts w:ascii="Garamond" w:hAnsi="Garamond" w:cs="Helvetica"/>
                <w:b/>
                <w:sz w:val="20"/>
                <w:szCs w:val="32"/>
                <w:lang w:eastAsia="en-US"/>
              </w:rPr>
            </w:pPr>
            <w:del w:id="1898" w:author="SAS" w:date="2010-10-08T09:05:00Z">
              <w:r w:rsidRPr="00E47942" w:rsidDel="003C18AA">
                <w:rPr>
                  <w:rFonts w:ascii="Garamond" w:hAnsi="Garamond" w:cs="Helvetica"/>
                  <w:b/>
                  <w:sz w:val="20"/>
                  <w:szCs w:val="32"/>
                  <w:lang w:eastAsia="en-US"/>
                </w:rPr>
                <w:delText>Grade 10</w:delText>
              </w:r>
            </w:del>
          </w:p>
        </w:tc>
        <w:tc>
          <w:tcPr>
            <w:tcW w:w="3960" w:type="dxa"/>
            <w:vAlign w:val="center"/>
            <w:tcPrChange w:id="1899" w:author="SAS" w:date="2010-10-08T09:05:00Z">
              <w:tcPr>
                <w:tcW w:w="1763" w:type="dxa"/>
                <w:vAlign w:val="center"/>
              </w:tcPr>
            </w:tcPrChange>
          </w:tcPr>
          <w:p w:rsidR="00C5497D" w:rsidRDefault="004C4AF2">
            <w:pPr>
              <w:jc w:val="center"/>
              <w:rPr>
                <w:del w:id="1900" w:author="SAS" w:date="2010-10-08T09:05:00Z"/>
                <w:rFonts w:ascii="Garamond" w:hAnsi="Garamond" w:cs="Helvetica"/>
                <w:b/>
                <w:sz w:val="20"/>
                <w:szCs w:val="32"/>
                <w:lang w:eastAsia="en-US"/>
              </w:rPr>
            </w:pPr>
            <w:del w:id="1901" w:author="SAS" w:date="2010-10-08T09:05:00Z">
              <w:r w:rsidDel="003C18AA">
                <w:rPr>
                  <w:rFonts w:ascii="Garamond" w:hAnsi="Garamond" w:cs="Helvetica"/>
                  <w:b/>
                  <w:sz w:val="20"/>
                  <w:szCs w:val="32"/>
                  <w:lang w:eastAsia="en-US"/>
                </w:rPr>
                <w:delText>US History</w:delText>
              </w:r>
            </w:del>
          </w:p>
        </w:tc>
      </w:tr>
      <w:tr w:rsidR="004C4AF2" w:rsidRPr="00E47942" w:rsidDel="003C18AA">
        <w:trPr>
          <w:del w:id="1902" w:author="SAS" w:date="2010-10-08T09:05:00Z"/>
        </w:trPr>
        <w:tc>
          <w:tcPr>
            <w:tcW w:w="1763" w:type="dxa"/>
            <w:tcPrChange w:id="1903" w:author="SAS" w:date="2010-10-08T09:05:00Z">
              <w:tcPr>
                <w:tcW w:w="1763" w:type="dxa"/>
              </w:tcPr>
            </w:tcPrChange>
          </w:tcPr>
          <w:p w:rsidR="00CC5F43" w:rsidRDefault="004C4AF2">
            <w:pPr>
              <w:jc w:val="center"/>
              <w:rPr>
                <w:del w:id="1904" w:author="SAS" w:date="2010-10-08T09:05:00Z"/>
                <w:rFonts w:ascii="Garamond" w:hAnsi="Garamond" w:cs="Helvetica"/>
                <w:b/>
                <w:sz w:val="18"/>
                <w:szCs w:val="32"/>
                <w:lang w:eastAsia="en-US"/>
              </w:rPr>
              <w:pPrChange w:id="1905" w:author="SAS" w:date="2010-11-24T12:21:00Z">
                <w:pPr/>
              </w:pPrChange>
            </w:pPr>
            <w:del w:id="1906" w:author="SAS" w:date="2010-10-08T09:05:00Z">
              <w:r w:rsidRPr="00EA2F4F" w:rsidDel="003C18AA">
                <w:rPr>
                  <w:rFonts w:ascii="Garamond" w:hAnsi="Garamond" w:cs="Helvetica"/>
                  <w:b/>
                  <w:sz w:val="18"/>
                  <w:szCs w:val="32"/>
                  <w:lang w:eastAsia="en-US"/>
                </w:rPr>
                <w:delText>Standard I:  Analyze how individuals,</w:delText>
              </w:r>
            </w:del>
          </w:p>
          <w:p w:rsidR="00CC5F43" w:rsidRDefault="004C4AF2">
            <w:pPr>
              <w:jc w:val="center"/>
              <w:rPr>
                <w:del w:id="1907" w:author="SAS" w:date="2010-10-08T09:05:00Z"/>
                <w:rFonts w:ascii="Garamond" w:hAnsi="Garamond" w:cs="Helvetica"/>
                <w:b/>
                <w:sz w:val="18"/>
                <w:szCs w:val="32"/>
                <w:lang w:eastAsia="en-US"/>
              </w:rPr>
              <w:pPrChange w:id="1908" w:author="SAS" w:date="2010-11-24T12:21:00Z">
                <w:pPr/>
              </w:pPrChange>
            </w:pPr>
            <w:del w:id="1909" w:author="SAS" w:date="2010-10-08T09:05:00Z">
              <w:r w:rsidRPr="00EA2F4F" w:rsidDel="003C18AA">
                <w:rPr>
                  <w:rFonts w:ascii="Garamond" w:hAnsi="Garamond" w:cs="Helvetica"/>
                  <w:b/>
                  <w:sz w:val="18"/>
                  <w:szCs w:val="32"/>
                  <w:lang w:eastAsia="en-US"/>
                </w:rPr>
                <w:delText>groups, and institutions create and change</w:delText>
              </w:r>
            </w:del>
          </w:p>
          <w:p w:rsidR="00C5497D" w:rsidRDefault="004C4AF2">
            <w:pPr>
              <w:jc w:val="center"/>
              <w:rPr>
                <w:del w:id="1910" w:author="SAS" w:date="2010-10-08T09:05:00Z"/>
                <w:rFonts w:ascii="Garamond" w:hAnsi="Garamond" w:cs="Helvetica"/>
                <w:b/>
                <w:sz w:val="18"/>
                <w:szCs w:val="32"/>
                <w:lang w:eastAsia="en-US"/>
                <w:rPrChange w:id="1911" w:author="SAS" w:date="2010-10-05T06:41:00Z">
                  <w:rPr>
                    <w:del w:id="1912" w:author="SAS" w:date="2010-10-08T09:05:00Z"/>
                    <w:rFonts w:ascii="Garamond" w:hAnsi="Garamond" w:cs="Helvetica"/>
                    <w:sz w:val="20"/>
                    <w:szCs w:val="32"/>
                    <w:lang w:eastAsia="en-US"/>
                  </w:rPr>
                </w:rPrChange>
              </w:rPr>
            </w:pPr>
            <w:del w:id="1913" w:author="SAS" w:date="2010-10-08T09:05:00Z">
              <w:r w:rsidRPr="00EA2F4F" w:rsidDel="003C18AA">
                <w:rPr>
                  <w:rFonts w:ascii="Garamond" w:hAnsi="Garamond" w:cs="Helvetica"/>
                  <w:b/>
                  <w:sz w:val="18"/>
                  <w:szCs w:val="32"/>
                  <w:lang w:eastAsia="en-US"/>
                </w:rPr>
                <w:delText>structures of power, authority, and</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governance</w:delText>
              </w:r>
            </w:del>
          </w:p>
        </w:tc>
        <w:tc>
          <w:tcPr>
            <w:tcW w:w="1763" w:type="dxa"/>
            <w:tcPrChange w:id="1914" w:author="SAS" w:date="2010-10-08T09:05:00Z">
              <w:tcPr>
                <w:tcW w:w="1763" w:type="dxa"/>
              </w:tcPr>
            </w:tcPrChange>
          </w:tcPr>
          <w:p w:rsidR="00C5497D" w:rsidRDefault="004C4AF2">
            <w:pPr>
              <w:jc w:val="center"/>
              <w:rPr>
                <w:del w:id="1915" w:author="SAS" w:date="2010-10-08T09:05:00Z"/>
                <w:rFonts w:ascii="Garamond" w:hAnsi="Garamond" w:cs="Helvetica"/>
                <w:sz w:val="20"/>
                <w:szCs w:val="32"/>
                <w:lang w:eastAsia="en-US"/>
              </w:rPr>
            </w:pPr>
            <w:del w:id="1916" w:author="SAS" w:date="2010-10-08T09:05:00Z">
              <w:r w:rsidDel="003C18AA">
                <w:rPr>
                  <w:rFonts w:ascii="Garamond" w:hAnsi="Garamond" w:cs="Helvetica"/>
                  <w:sz w:val="20"/>
                  <w:szCs w:val="32"/>
                  <w:lang w:eastAsia="en-US"/>
                </w:rPr>
                <w:delText>Individuals, Groups, &amp; Institutions</w:delText>
              </w:r>
            </w:del>
          </w:p>
          <w:p w:rsidR="00C5497D" w:rsidRDefault="00C5497D">
            <w:pPr>
              <w:jc w:val="center"/>
              <w:rPr>
                <w:del w:id="1917" w:author="SAS" w:date="2010-10-08T09:05:00Z"/>
                <w:rFonts w:ascii="Garamond" w:hAnsi="Garamond" w:cs="Helvetica"/>
                <w:sz w:val="20"/>
                <w:szCs w:val="32"/>
                <w:lang w:eastAsia="en-US"/>
              </w:rPr>
            </w:pPr>
          </w:p>
          <w:p w:rsidR="00C5497D" w:rsidRDefault="00C5497D">
            <w:pPr>
              <w:jc w:val="center"/>
              <w:rPr>
                <w:del w:id="1918" w:author="SAS" w:date="2010-10-08T09:05:00Z"/>
                <w:rFonts w:ascii="Garamond" w:hAnsi="Garamond" w:cs="Helvetica"/>
                <w:sz w:val="20"/>
                <w:szCs w:val="32"/>
                <w:lang w:eastAsia="en-US"/>
              </w:rPr>
            </w:pPr>
          </w:p>
          <w:p w:rsidR="00C5497D" w:rsidRDefault="00C5497D">
            <w:pPr>
              <w:jc w:val="center"/>
              <w:rPr>
                <w:del w:id="1919" w:author="SAS" w:date="2010-10-08T09:05:00Z"/>
                <w:rFonts w:ascii="Garamond" w:hAnsi="Garamond" w:cs="Helvetica"/>
                <w:sz w:val="20"/>
                <w:szCs w:val="32"/>
                <w:lang w:eastAsia="en-US"/>
              </w:rPr>
            </w:pPr>
          </w:p>
          <w:p w:rsidR="00C5497D" w:rsidRDefault="00C5497D">
            <w:pPr>
              <w:jc w:val="center"/>
              <w:rPr>
                <w:del w:id="1920" w:author="SAS" w:date="2010-10-08T09:05:00Z"/>
                <w:rFonts w:ascii="Garamond" w:hAnsi="Garamond" w:cs="Helvetica"/>
                <w:sz w:val="20"/>
                <w:szCs w:val="32"/>
                <w:lang w:eastAsia="en-US"/>
              </w:rPr>
            </w:pPr>
          </w:p>
          <w:p w:rsidR="00C5497D" w:rsidRDefault="00C5497D">
            <w:pPr>
              <w:jc w:val="center"/>
              <w:rPr>
                <w:del w:id="1921" w:author="SAS" w:date="2010-10-08T09:05:00Z"/>
                <w:rFonts w:ascii="Garamond" w:hAnsi="Garamond" w:cs="Helvetica"/>
                <w:sz w:val="20"/>
                <w:szCs w:val="32"/>
                <w:lang w:eastAsia="en-US"/>
              </w:rPr>
            </w:pPr>
          </w:p>
          <w:p w:rsidR="00C5497D" w:rsidRDefault="00C5497D">
            <w:pPr>
              <w:jc w:val="center"/>
              <w:rPr>
                <w:del w:id="1922" w:author="SAS" w:date="2010-10-08T09:05:00Z"/>
                <w:rFonts w:ascii="Garamond" w:hAnsi="Garamond" w:cs="Helvetica"/>
                <w:sz w:val="20"/>
                <w:szCs w:val="32"/>
                <w:lang w:eastAsia="en-US"/>
              </w:rPr>
            </w:pPr>
          </w:p>
          <w:p w:rsidR="00C5497D" w:rsidRDefault="00C5497D">
            <w:pPr>
              <w:jc w:val="center"/>
              <w:rPr>
                <w:del w:id="1923" w:author="SAS" w:date="2010-10-08T09:05:00Z"/>
                <w:rFonts w:ascii="Garamond" w:hAnsi="Garamond" w:cs="Helvetica"/>
                <w:sz w:val="20"/>
                <w:szCs w:val="32"/>
                <w:lang w:eastAsia="en-US"/>
              </w:rPr>
            </w:pPr>
          </w:p>
          <w:p w:rsidR="00C5497D" w:rsidRDefault="004C4AF2">
            <w:pPr>
              <w:jc w:val="center"/>
              <w:rPr>
                <w:del w:id="1924" w:author="SAS" w:date="2010-10-08T09:05:00Z"/>
                <w:rFonts w:ascii="Garamond" w:hAnsi="Garamond" w:cs="Helvetica"/>
                <w:sz w:val="20"/>
                <w:szCs w:val="32"/>
                <w:lang w:eastAsia="en-US"/>
              </w:rPr>
            </w:pPr>
            <w:del w:id="1925" w:author="SAS" w:date="2010-10-08T09:05:00Z">
              <w:r w:rsidDel="003C18AA">
                <w:rPr>
                  <w:rFonts w:ascii="Garamond" w:hAnsi="Garamond" w:cs="Helvetica"/>
                  <w:sz w:val="20"/>
                  <w:szCs w:val="32"/>
                  <w:lang w:eastAsia="en-US"/>
                </w:rPr>
                <w:delText>Power, Authority, &amp; Governments</w:delText>
              </w:r>
            </w:del>
          </w:p>
          <w:p w:rsidR="00C5497D" w:rsidRDefault="00C5497D">
            <w:pPr>
              <w:jc w:val="center"/>
              <w:rPr>
                <w:del w:id="1926" w:author="SAS" w:date="2010-10-08T09:05:00Z"/>
                <w:rFonts w:ascii="Garamond" w:hAnsi="Garamond" w:cs="Helvetica"/>
                <w:sz w:val="20"/>
                <w:szCs w:val="32"/>
                <w:lang w:eastAsia="en-US"/>
              </w:rPr>
            </w:pPr>
          </w:p>
          <w:p w:rsidR="00C5497D" w:rsidRDefault="00C5497D">
            <w:pPr>
              <w:jc w:val="center"/>
              <w:rPr>
                <w:del w:id="1927" w:author="SAS" w:date="2010-10-08T09:05:00Z"/>
                <w:rFonts w:ascii="Garamond" w:hAnsi="Garamond" w:cs="Helvetica"/>
                <w:sz w:val="20"/>
                <w:szCs w:val="32"/>
                <w:lang w:eastAsia="en-US"/>
              </w:rPr>
            </w:pPr>
          </w:p>
        </w:tc>
        <w:tc>
          <w:tcPr>
            <w:tcW w:w="4502" w:type="dxa"/>
            <w:tcPrChange w:id="1928" w:author="SAS" w:date="2010-10-08T09:05:00Z">
              <w:tcPr>
                <w:tcW w:w="4502" w:type="dxa"/>
              </w:tcPr>
            </w:tcPrChange>
          </w:tcPr>
          <w:p w:rsidR="00CC5F43" w:rsidRDefault="004C4AF2">
            <w:pPr>
              <w:numPr>
                <w:ilvl w:val="0"/>
                <w:numId w:val="12"/>
              </w:numPr>
              <w:ind w:left="360"/>
              <w:jc w:val="center"/>
              <w:rPr>
                <w:del w:id="1929" w:author="SAS" w:date="2010-10-08T09:05:00Z"/>
                <w:rFonts w:ascii="Garamond" w:hAnsi="Garamond"/>
                <w:sz w:val="20"/>
              </w:rPr>
              <w:pPrChange w:id="1930" w:author="SAS" w:date="2010-12-01T07:13:00Z">
                <w:pPr>
                  <w:ind w:left="360"/>
                </w:pPr>
              </w:pPrChange>
            </w:pPr>
            <w:del w:id="1931" w:author="SAS" w:date="2010-10-08T09:05:00Z">
              <w:r w:rsidRPr="00340454" w:rsidDel="003C18AA">
                <w:rPr>
                  <w:rFonts w:ascii="Garamond" w:hAnsi="Garamond"/>
                  <w:sz w:val="20"/>
                </w:rPr>
                <w:delText>Institutions provide order and influence individuals and groups. </w:delText>
              </w:r>
            </w:del>
          </w:p>
          <w:p w:rsidR="00CC5F43" w:rsidRDefault="004C4AF2">
            <w:pPr>
              <w:numPr>
                <w:ilvl w:val="0"/>
                <w:numId w:val="12"/>
              </w:numPr>
              <w:ind w:left="360"/>
              <w:jc w:val="center"/>
              <w:rPr>
                <w:del w:id="1932" w:author="SAS" w:date="2010-10-08T09:05:00Z"/>
                <w:rFonts w:ascii="Garamond" w:hAnsi="Garamond"/>
                <w:sz w:val="20"/>
              </w:rPr>
              <w:pPrChange w:id="1933" w:author="SAS" w:date="2010-12-01T07:13:00Z">
                <w:pPr>
                  <w:ind w:left="360"/>
                </w:pPr>
              </w:pPrChange>
            </w:pPr>
            <w:del w:id="1934" w:author="SAS" w:date="2010-10-08T09:05:00Z">
              <w:r w:rsidRPr="00340454" w:rsidDel="003C18AA">
                <w:rPr>
                  <w:rFonts w:ascii="Garamond" w:hAnsi="Garamond"/>
                  <w:sz w:val="20"/>
                </w:rPr>
                <w:delText>There are often conflicting goals, values, and principles between institutions. </w:delText>
              </w:r>
            </w:del>
          </w:p>
          <w:p w:rsidR="00CC5F43" w:rsidRDefault="004C4AF2">
            <w:pPr>
              <w:numPr>
                <w:ilvl w:val="0"/>
                <w:numId w:val="12"/>
              </w:numPr>
              <w:ind w:left="360"/>
              <w:jc w:val="center"/>
              <w:rPr>
                <w:del w:id="1935" w:author="SAS" w:date="2010-10-08T09:05:00Z"/>
                <w:rFonts w:ascii="Garamond" w:hAnsi="Garamond"/>
                <w:sz w:val="20"/>
              </w:rPr>
              <w:pPrChange w:id="1936" w:author="SAS" w:date="2010-12-01T07:13:00Z">
                <w:pPr>
                  <w:ind w:left="360"/>
                </w:pPr>
              </w:pPrChange>
            </w:pPr>
            <w:del w:id="1937" w:author="SAS" w:date="2010-10-08T09:05:00Z">
              <w:r w:rsidRPr="00340454" w:rsidDel="003C18AA">
                <w:rPr>
                  <w:rFonts w:ascii="Garamond" w:hAnsi="Garamond"/>
                  <w:sz w:val="20"/>
                </w:rPr>
                <w:delText>Institutions are created to provide for changing needs. </w:delText>
              </w:r>
            </w:del>
          </w:p>
          <w:p w:rsidR="00CC5F43" w:rsidRDefault="004C4AF2">
            <w:pPr>
              <w:numPr>
                <w:ilvl w:val="0"/>
                <w:numId w:val="12"/>
                <w:numberingChange w:id="1938" w:author="SAS" w:date="2010-10-05T21:47:00Z" w:original=""/>
              </w:numPr>
              <w:pBdr>
                <w:bottom w:val="single" w:sz="6" w:space="1" w:color="auto"/>
              </w:pBdr>
              <w:ind w:left="360"/>
              <w:jc w:val="center"/>
              <w:rPr>
                <w:del w:id="1939" w:author="SAS" w:date="2010-10-08T09:05:00Z"/>
                <w:rFonts w:ascii="Garamond" w:hAnsi="Garamond"/>
                <w:sz w:val="20"/>
              </w:rPr>
              <w:pPrChange w:id="1940" w:author="SAS" w:date="2010-12-01T07:13:00Z">
                <w:pPr>
                  <w:numPr>
                    <w:numId w:val="14"/>
                  </w:numPr>
                  <w:pBdr>
                    <w:bottom w:val="single" w:sz="6" w:space="1" w:color="auto"/>
                  </w:pBdr>
                  <w:tabs>
                    <w:tab w:val="num" w:pos="1080"/>
                  </w:tabs>
                  <w:ind w:left="360" w:hanging="360"/>
                </w:pPr>
              </w:pPrChange>
            </w:pPr>
            <w:del w:id="1941" w:author="SAS" w:date="2010-10-08T09:05:00Z">
              <w:r w:rsidRPr="00340454" w:rsidDel="003C18AA">
                <w:rPr>
                  <w:rFonts w:ascii="Garamond" w:hAnsi="Garamond"/>
                  <w:sz w:val="20"/>
                </w:rPr>
                <w:delText>People organize around common needs and interests     </w:delText>
              </w:r>
            </w:del>
          </w:p>
          <w:p w:rsidR="00CC5F43" w:rsidRDefault="00CC5F43">
            <w:pPr>
              <w:jc w:val="center"/>
              <w:rPr>
                <w:del w:id="1942" w:author="SAS" w:date="2010-10-08T09:05:00Z"/>
                <w:rFonts w:ascii="Garamond" w:hAnsi="Garamond"/>
                <w:sz w:val="20"/>
              </w:rPr>
              <w:pPrChange w:id="1943" w:author="SAS" w:date="2010-11-24T12:21:00Z">
                <w:pPr/>
              </w:pPrChange>
            </w:pPr>
          </w:p>
          <w:p w:rsidR="00CC5F43" w:rsidRDefault="004C4AF2">
            <w:pPr>
              <w:numPr>
                <w:ilvl w:val="0"/>
                <w:numId w:val="12"/>
                <w:numberingChange w:id="1944" w:author="SAS" w:date="2010-10-05T21:47:00Z" w:original=""/>
              </w:numPr>
              <w:ind w:left="360"/>
              <w:jc w:val="center"/>
              <w:rPr>
                <w:del w:id="1945" w:author="SAS" w:date="2010-10-08T09:05:00Z"/>
                <w:rFonts w:ascii="Garamond" w:hAnsi="Garamond"/>
                <w:sz w:val="20"/>
              </w:rPr>
              <w:pPrChange w:id="1946" w:author="SAS" w:date="2010-12-01T07:13:00Z">
                <w:pPr>
                  <w:numPr>
                    <w:numId w:val="14"/>
                  </w:numPr>
                  <w:tabs>
                    <w:tab w:val="num" w:pos="1080"/>
                  </w:tabs>
                  <w:ind w:left="720" w:hanging="360"/>
                </w:pPr>
              </w:pPrChange>
            </w:pPr>
            <w:del w:id="1947" w:author="SAS" w:date="2010-10-08T09:05:00Z">
              <w:r w:rsidRPr="00340454" w:rsidDel="003C18AA">
                <w:rPr>
                  <w:rFonts w:ascii="Garamond" w:hAnsi="Garamond"/>
                  <w:sz w:val="20"/>
                </w:rPr>
                <w:delText>Governments are used to resolve conflict. </w:delText>
              </w:r>
            </w:del>
          </w:p>
          <w:p w:rsidR="00CC5F43" w:rsidRDefault="004C4AF2">
            <w:pPr>
              <w:numPr>
                <w:ilvl w:val="0"/>
                <w:numId w:val="12"/>
                <w:numberingChange w:id="1948" w:author="SAS" w:date="2010-10-05T21:47:00Z" w:original=""/>
              </w:numPr>
              <w:ind w:left="360"/>
              <w:jc w:val="center"/>
              <w:rPr>
                <w:del w:id="1949" w:author="SAS" w:date="2010-10-08T09:05:00Z"/>
                <w:rFonts w:ascii="Garamond" w:hAnsi="Garamond"/>
                <w:sz w:val="20"/>
              </w:rPr>
              <w:pPrChange w:id="1950" w:author="SAS" w:date="2010-12-01T07:13:00Z">
                <w:pPr>
                  <w:numPr>
                    <w:numId w:val="14"/>
                  </w:numPr>
                  <w:tabs>
                    <w:tab w:val="num" w:pos="1080"/>
                  </w:tabs>
                  <w:ind w:left="1080" w:hanging="360"/>
                </w:pPr>
              </w:pPrChange>
            </w:pPr>
            <w:del w:id="1951" w:author="SAS" w:date="2010-10-08T09:05:00Z">
              <w:r w:rsidRPr="00340454" w:rsidDel="003C18AA">
                <w:rPr>
                  <w:rFonts w:ascii="Garamond" w:hAnsi="Garamond"/>
                  <w:sz w:val="20"/>
                </w:rPr>
                <w:delText>There is a relationship between rights and responsibilities </w:delText>
              </w:r>
            </w:del>
          </w:p>
          <w:p w:rsidR="00CC5F43" w:rsidRDefault="004C4AF2">
            <w:pPr>
              <w:numPr>
                <w:ilvl w:val="0"/>
                <w:numId w:val="12"/>
                <w:numberingChange w:id="1952" w:author="SAS" w:date="2010-10-05T21:47:00Z" w:original=""/>
              </w:numPr>
              <w:ind w:left="360"/>
              <w:jc w:val="center"/>
              <w:rPr>
                <w:del w:id="1953" w:author="SAS" w:date="2010-10-08T09:05:00Z"/>
                <w:rFonts w:ascii="Garamond" w:hAnsi="Garamond"/>
                <w:sz w:val="20"/>
              </w:rPr>
              <w:pPrChange w:id="1954" w:author="SAS" w:date="2010-12-01T07:13:00Z">
                <w:pPr>
                  <w:numPr>
                    <w:numId w:val="14"/>
                  </w:numPr>
                  <w:tabs>
                    <w:tab w:val="num" w:pos="1080"/>
                  </w:tabs>
                  <w:ind w:left="1080" w:hanging="360"/>
                </w:pPr>
              </w:pPrChange>
            </w:pPr>
            <w:del w:id="1955" w:author="SAS" w:date="2010-10-08T09:05:00Z">
              <w:r w:rsidRPr="00340454" w:rsidDel="003C18AA">
                <w:rPr>
                  <w:rFonts w:ascii="Garamond" w:hAnsi="Garamond"/>
                  <w:sz w:val="20"/>
                </w:rPr>
                <w:delText>The human need for order leads to the evolution of authority and government.         </w:delText>
              </w:r>
            </w:del>
          </w:p>
          <w:p w:rsidR="00CC5F43" w:rsidRDefault="004C4AF2">
            <w:pPr>
              <w:ind w:left="360"/>
              <w:jc w:val="center"/>
              <w:rPr>
                <w:del w:id="1956" w:author="SAS" w:date="2010-10-08T09:05:00Z"/>
                <w:rFonts w:ascii="Garamond" w:hAnsi="Garamond"/>
                <w:sz w:val="20"/>
              </w:rPr>
              <w:pPrChange w:id="1957" w:author="SAS" w:date="2010-11-24T12:21:00Z">
                <w:pPr>
                  <w:ind w:left="360"/>
                </w:pPr>
              </w:pPrChange>
            </w:pPr>
            <w:del w:id="1958" w:author="SAS" w:date="2010-10-08T09:05:00Z">
              <w:r w:rsidRPr="00340454" w:rsidDel="003C18AA">
                <w:rPr>
                  <w:rFonts w:ascii="Garamond" w:hAnsi="Garamond"/>
                  <w:sz w:val="20"/>
                </w:rPr>
                <w:delText>    </w:delText>
              </w:r>
            </w:del>
          </w:p>
          <w:p w:rsidR="00C5497D" w:rsidRDefault="00C5497D">
            <w:pPr>
              <w:jc w:val="center"/>
              <w:rPr>
                <w:del w:id="1959" w:author="SAS" w:date="2010-10-08T09:05:00Z"/>
                <w:rFonts w:ascii="Garamond" w:hAnsi="Garamond" w:cs="Helvetica"/>
                <w:sz w:val="20"/>
                <w:szCs w:val="32"/>
                <w:lang w:eastAsia="en-US"/>
              </w:rPr>
            </w:pPr>
          </w:p>
        </w:tc>
        <w:tc>
          <w:tcPr>
            <w:tcW w:w="3960" w:type="dxa"/>
            <w:tcPrChange w:id="1960" w:author="SAS" w:date="2010-10-08T09:05:00Z">
              <w:tcPr>
                <w:tcW w:w="1763" w:type="dxa"/>
              </w:tcPr>
            </w:tcPrChange>
          </w:tcPr>
          <w:p w:rsidR="00CC5F43" w:rsidRDefault="004C4AF2">
            <w:pPr>
              <w:jc w:val="center"/>
              <w:rPr>
                <w:del w:id="1961" w:author="SAS" w:date="2010-10-08T09:05:00Z"/>
                <w:rFonts w:ascii="FrutigerLTStd-Light" w:hAnsi="FrutigerLTStd-Light" w:cs="FrutigerLTStd-Light"/>
                <w:sz w:val="16"/>
                <w:szCs w:val="16"/>
                <w:lang w:eastAsia="en-US"/>
              </w:rPr>
              <w:pPrChange w:id="1962" w:author="SAS" w:date="2010-11-24T12:21:00Z">
                <w:pPr/>
              </w:pPrChange>
            </w:pPr>
            <w:del w:id="1963" w:author="SAS" w:date="2010-10-08T09:05:00Z">
              <w:r w:rsidDel="003C18AA">
                <w:rPr>
                  <w:rFonts w:ascii="FrutigerLTStd-Light" w:hAnsi="FrutigerLTStd-Light" w:cs="FrutigerLTStd-Light"/>
                  <w:b/>
                  <w:sz w:val="16"/>
                  <w:szCs w:val="16"/>
                  <w:lang w:eastAsia="en-US"/>
                </w:rPr>
                <w:delText xml:space="preserve">THEME: </w:delText>
              </w:r>
              <w:r w:rsidDel="003C18AA">
                <w:rPr>
                  <w:rFonts w:ascii="FrutigerLTStd-Light" w:hAnsi="FrutigerLTStd-Light" w:cs="FrutigerLTStd-Light"/>
                  <w:sz w:val="16"/>
                  <w:szCs w:val="16"/>
                  <w:lang w:eastAsia="en-US"/>
                </w:rPr>
                <w:delText xml:space="preserve"> Nationalism and Imperialism</w:delText>
              </w:r>
            </w:del>
          </w:p>
          <w:p w:rsidR="00CC5F43" w:rsidRDefault="00CC5F43">
            <w:pPr>
              <w:jc w:val="center"/>
              <w:rPr>
                <w:del w:id="1964" w:author="SAS" w:date="2010-10-08T09:05:00Z"/>
                <w:rFonts w:ascii="FrutigerLTStd-Light" w:hAnsi="FrutigerLTStd-Light" w:cs="FrutigerLTStd-Light"/>
                <w:sz w:val="16"/>
                <w:szCs w:val="16"/>
                <w:lang w:eastAsia="en-US"/>
              </w:rPr>
              <w:pPrChange w:id="1965" w:author="SAS" w:date="2010-11-24T12:21:00Z">
                <w:pPr/>
              </w:pPrChange>
            </w:pPr>
          </w:p>
          <w:p w:rsidR="00CC5F43" w:rsidRDefault="00CC5F43">
            <w:pPr>
              <w:jc w:val="center"/>
              <w:rPr>
                <w:del w:id="1966" w:author="SAS" w:date="2010-10-08T09:05:00Z"/>
                <w:rFonts w:ascii="FrutigerLTStd-Light" w:hAnsi="FrutigerLTStd-Light" w:cs="FrutigerLTStd-Light"/>
                <w:sz w:val="16"/>
                <w:szCs w:val="16"/>
                <w:lang w:eastAsia="en-US"/>
              </w:rPr>
              <w:pPrChange w:id="1967" w:author="SAS" w:date="2010-11-24T12:21:00Z">
                <w:pPr/>
              </w:pPrChange>
            </w:pPr>
          </w:p>
          <w:p w:rsidR="00CC5F43" w:rsidRDefault="00CC5F43">
            <w:pPr>
              <w:jc w:val="center"/>
              <w:rPr>
                <w:del w:id="1968" w:author="SAS" w:date="2010-10-08T09:05:00Z"/>
                <w:rFonts w:ascii="FrutigerLTStd-Light" w:hAnsi="FrutigerLTStd-Light" w:cs="FrutigerLTStd-Light"/>
                <w:sz w:val="16"/>
                <w:szCs w:val="16"/>
                <w:lang w:eastAsia="en-US"/>
              </w:rPr>
              <w:pPrChange w:id="1969" w:author="SAS" w:date="2010-11-24T12:21:00Z">
                <w:pPr/>
              </w:pPrChange>
            </w:pPr>
          </w:p>
          <w:p w:rsidR="00C5497D" w:rsidRDefault="004C4AF2">
            <w:pPr>
              <w:jc w:val="center"/>
              <w:rPr>
                <w:del w:id="1970" w:author="SAS" w:date="2010-10-08T09:05:00Z"/>
                <w:rFonts w:ascii="Garamond" w:hAnsi="Garamond" w:cs="Helvetica"/>
                <w:sz w:val="20"/>
                <w:szCs w:val="32"/>
                <w:lang w:eastAsia="en-US"/>
              </w:rPr>
            </w:pPr>
            <w:del w:id="1971" w:author="SAS" w:date="2010-10-08T09:05:00Z">
              <w:r w:rsidDel="003C18AA">
                <w:rPr>
                  <w:rFonts w:ascii="FrutigerLTStd-Light" w:hAnsi="FrutigerLTStd-Light" w:cs="FrutigerLTStd-Light"/>
                  <w:b/>
                  <w:sz w:val="16"/>
                  <w:szCs w:val="16"/>
                  <w:lang w:eastAsia="en-US"/>
                </w:rPr>
                <w:delText>THEME:</w:delText>
              </w:r>
            </w:del>
          </w:p>
        </w:tc>
        <w:tc>
          <w:tcPr>
            <w:tcW w:w="3960" w:type="dxa"/>
            <w:tcPrChange w:id="1972" w:author="SAS" w:date="2010-10-08T09:05:00Z">
              <w:tcPr>
                <w:tcW w:w="1763" w:type="dxa"/>
              </w:tcPr>
            </w:tcPrChange>
          </w:tcPr>
          <w:p w:rsidR="00CC5F43" w:rsidRDefault="004C4AF2">
            <w:pPr>
              <w:jc w:val="center"/>
              <w:rPr>
                <w:del w:id="1973" w:author="SAS" w:date="2010-10-08T09:05:00Z"/>
                <w:rFonts w:ascii="FrutigerLTStd-Light" w:hAnsi="FrutigerLTStd-Light" w:cs="FrutigerLTStd-Light"/>
                <w:b/>
                <w:sz w:val="16"/>
                <w:szCs w:val="16"/>
                <w:lang w:eastAsia="en-US"/>
              </w:rPr>
              <w:pPrChange w:id="1974" w:author="SAS" w:date="2010-11-24T12:21:00Z">
                <w:pPr/>
              </w:pPrChange>
            </w:pPr>
            <w:del w:id="1975" w:author="SAS" w:date="2010-10-08T09:05:00Z">
              <w:r w:rsidDel="003C18AA">
                <w:rPr>
                  <w:rFonts w:ascii="FrutigerLTStd-Light" w:hAnsi="FrutigerLTStd-Light" w:cs="FrutigerLTStd-Light"/>
                  <w:b/>
                  <w:sz w:val="16"/>
                  <w:szCs w:val="16"/>
                  <w:lang w:eastAsia="en-US"/>
                </w:rPr>
                <w:delText xml:space="preserve">THEME: </w:delText>
              </w:r>
              <w:r w:rsidDel="003C18AA">
                <w:rPr>
                  <w:rFonts w:ascii="FrutigerLTStd-Light" w:hAnsi="FrutigerLTStd-Light" w:cs="FrutigerLTStd-Light"/>
                  <w:sz w:val="16"/>
                  <w:szCs w:val="16"/>
                  <w:lang w:eastAsia="en-US"/>
                </w:rPr>
                <w:delText xml:space="preserve"> Nationalism and Imperialism</w:delText>
              </w:r>
            </w:del>
          </w:p>
          <w:p w:rsidR="00CC5F43" w:rsidRDefault="00CC5F43">
            <w:pPr>
              <w:jc w:val="center"/>
              <w:rPr>
                <w:del w:id="1976" w:author="SAS" w:date="2010-10-08T09:05:00Z"/>
                <w:rFonts w:ascii="FrutigerLTStd-Light" w:hAnsi="FrutigerLTStd-Light" w:cs="FrutigerLTStd-Light"/>
                <w:b/>
                <w:sz w:val="16"/>
                <w:szCs w:val="16"/>
                <w:lang w:eastAsia="en-US"/>
              </w:rPr>
              <w:pPrChange w:id="1977" w:author="SAS" w:date="2010-11-24T12:21:00Z">
                <w:pPr/>
              </w:pPrChange>
            </w:pPr>
          </w:p>
          <w:p w:rsidR="00CC5F43" w:rsidRDefault="004C4AF2">
            <w:pPr>
              <w:jc w:val="center"/>
              <w:rPr>
                <w:del w:id="1978" w:author="SAS" w:date="2010-10-08T09:05:00Z"/>
                <w:rFonts w:ascii="FrutigerLTStd-Light" w:hAnsi="FrutigerLTStd-Light" w:cs="FrutigerLTStd-Light"/>
                <w:sz w:val="16"/>
                <w:szCs w:val="16"/>
                <w:lang w:eastAsia="en-US"/>
              </w:rPr>
              <w:pPrChange w:id="1979" w:author="SAS" w:date="2010-11-24T12:21:00Z">
                <w:pPr/>
              </w:pPrChange>
            </w:pPr>
            <w:del w:id="1980" w:author="SAS" w:date="2010-10-08T09:05:00Z">
              <w:r w:rsidDel="003C18AA">
                <w:rPr>
                  <w:rFonts w:ascii="FrutigerLTStd-Light" w:hAnsi="FrutigerLTStd-Light" w:cs="FrutigerLTStd-Light"/>
                  <w:b/>
                  <w:sz w:val="16"/>
                  <w:szCs w:val="16"/>
                  <w:lang w:eastAsia="en-US"/>
                </w:rPr>
                <w:delText xml:space="preserve">Content:  </w:delText>
              </w:r>
              <w:r w:rsidDel="003C18AA">
                <w:rPr>
                  <w:rFonts w:ascii="FrutigerLTStd-Light" w:hAnsi="FrutigerLTStd-Light" w:cs="FrutigerLTStd-Light"/>
                  <w:sz w:val="16"/>
                  <w:szCs w:val="16"/>
                  <w:lang w:eastAsia="en-US"/>
                </w:rPr>
                <w:delText>France, Germany, Russia, and Great Britain AND at least two of the following regions: Africa, Latin America, and Asia (excluding 9th grade Asian History course content).</w:delText>
              </w:r>
            </w:del>
          </w:p>
          <w:p w:rsidR="00CC5F43" w:rsidRDefault="00CC5F43">
            <w:pPr>
              <w:jc w:val="center"/>
              <w:rPr>
                <w:del w:id="1981" w:author="SAS" w:date="2010-10-08T09:05:00Z"/>
                <w:rFonts w:ascii="FrutigerLTStd-Light" w:hAnsi="FrutigerLTStd-Light" w:cs="FrutigerLTStd-Light"/>
                <w:sz w:val="16"/>
                <w:szCs w:val="16"/>
                <w:lang w:eastAsia="en-US"/>
              </w:rPr>
              <w:pPrChange w:id="1982" w:author="SAS" w:date="2010-11-24T12:21:00Z">
                <w:pPr/>
              </w:pPrChange>
            </w:pPr>
          </w:p>
          <w:p w:rsidR="00CC5F43" w:rsidRDefault="004C4AF2">
            <w:pPr>
              <w:jc w:val="center"/>
              <w:rPr>
                <w:del w:id="1983" w:author="SAS" w:date="2010-10-08T09:05:00Z"/>
                <w:rFonts w:ascii="FrutigerLTStd-Light" w:hAnsi="FrutigerLTStd-Light" w:cs="FrutigerLTStd-Light"/>
                <w:sz w:val="16"/>
                <w:szCs w:val="16"/>
                <w:lang w:eastAsia="en-US"/>
              </w:rPr>
              <w:pPrChange w:id="1984" w:author="SAS" w:date="2010-11-24T12:21:00Z">
                <w:pPr/>
              </w:pPrChange>
            </w:pPr>
            <w:del w:id="1985" w:author="SAS" w:date="2010-10-08T09:05:00Z">
              <w:r w:rsidDel="003C18AA">
                <w:rPr>
                  <w:rFonts w:ascii="FrutigerLTStd-Light" w:hAnsi="FrutigerLTStd-Light" w:cs="FrutigerLTStd-Light"/>
                  <w:b/>
                  <w:sz w:val="16"/>
                  <w:szCs w:val="16"/>
                  <w:lang w:eastAsia="en-US"/>
                </w:rPr>
                <w:delText xml:space="preserve">THEME: </w:delText>
              </w:r>
              <w:r w:rsidDel="003C18AA">
                <w:rPr>
                  <w:rFonts w:ascii="FrutigerLTStd-Light" w:hAnsi="FrutigerLTStd-Light" w:cs="FrutigerLTStd-Light"/>
                  <w:sz w:val="16"/>
                  <w:szCs w:val="16"/>
                  <w:lang w:eastAsia="en-US"/>
                </w:rPr>
                <w:delText xml:space="preserve"> conflict and change in the Post World War I era</w:delText>
              </w:r>
            </w:del>
          </w:p>
          <w:p w:rsidR="00CC5F43" w:rsidRDefault="004C4AF2">
            <w:pPr>
              <w:jc w:val="center"/>
              <w:rPr>
                <w:del w:id="1986" w:author="SAS" w:date="2010-10-08T09:05:00Z"/>
                <w:rFonts w:ascii="FrutigerLTStd-Light" w:hAnsi="FrutigerLTStd-Light" w:cs="FrutigerLTStd-Light"/>
                <w:sz w:val="16"/>
                <w:szCs w:val="16"/>
                <w:lang w:eastAsia="en-US"/>
              </w:rPr>
              <w:pPrChange w:id="1987" w:author="SAS" w:date="2010-11-24T12:21:00Z">
                <w:pPr/>
              </w:pPrChange>
            </w:pPr>
            <w:del w:id="1988" w:author="SAS" w:date="2010-10-08T09:05:00Z">
              <w:r w:rsidDel="003C18AA">
                <w:rPr>
                  <w:rFonts w:ascii="FrutigerLTStd-Light" w:hAnsi="FrutigerLTStd-Light" w:cs="FrutigerLTStd-Light"/>
                  <w:b/>
                  <w:sz w:val="16"/>
                  <w:szCs w:val="16"/>
                  <w:lang w:eastAsia="en-US"/>
                </w:rPr>
                <w:delText xml:space="preserve">CONTENT:  </w:delText>
              </w:r>
              <w:r w:rsidDel="003C18AA">
                <w:rPr>
                  <w:rFonts w:ascii="FrutigerLTStd-Light" w:hAnsi="FrutigerLTStd-Light" w:cs="FrutigerLTStd-Light"/>
                  <w:sz w:val="16"/>
                  <w:szCs w:val="16"/>
                  <w:lang w:eastAsia="en-US"/>
                </w:rPr>
                <w:delText>with emphasis on events in Europe AND at least two of the following regions: Africa, Latin America, and Asia</w:delText>
              </w:r>
            </w:del>
          </w:p>
          <w:p w:rsidR="00CC5F43" w:rsidRDefault="00CC5F43">
            <w:pPr>
              <w:jc w:val="center"/>
              <w:rPr>
                <w:del w:id="1989" w:author="SAS" w:date="2010-10-08T09:05:00Z"/>
                <w:rFonts w:ascii="FrutigerLTStd-Light" w:hAnsi="FrutigerLTStd-Light" w:cs="FrutigerLTStd-Light"/>
                <w:sz w:val="16"/>
                <w:szCs w:val="16"/>
                <w:lang w:eastAsia="en-US"/>
              </w:rPr>
              <w:pPrChange w:id="1990" w:author="SAS" w:date="2010-11-24T12:21:00Z">
                <w:pPr/>
              </w:pPrChange>
            </w:pPr>
          </w:p>
          <w:p w:rsidR="00C5497D" w:rsidRDefault="004C4AF2">
            <w:pPr>
              <w:jc w:val="center"/>
              <w:rPr>
                <w:del w:id="1991" w:author="SAS" w:date="2010-10-08T09:05:00Z"/>
                <w:rFonts w:ascii="Garamond" w:hAnsi="Garamond" w:cs="Helvetica"/>
                <w:sz w:val="20"/>
                <w:szCs w:val="32"/>
                <w:lang w:eastAsia="en-US"/>
              </w:rPr>
            </w:pPr>
            <w:del w:id="1992" w:author="SAS" w:date="2010-10-08T09:05:00Z">
              <w:r w:rsidDel="003C18AA">
                <w:rPr>
                  <w:rFonts w:ascii="FrutigerLTStd-Light" w:hAnsi="FrutigerLTStd-Light" w:cs="FrutigerLTStd-Light"/>
                  <w:sz w:val="16"/>
                  <w:szCs w:val="16"/>
                  <w:lang w:eastAsia="en-US"/>
                </w:rPr>
                <w:delText>Focus will be given to ideas which inspired change and lead to new ways of thinking.</w:delText>
              </w:r>
            </w:del>
          </w:p>
        </w:tc>
        <w:tc>
          <w:tcPr>
            <w:tcW w:w="3960" w:type="dxa"/>
            <w:tcPrChange w:id="1993" w:author="SAS" w:date="2010-10-08T09:05:00Z">
              <w:tcPr>
                <w:tcW w:w="1763" w:type="dxa"/>
              </w:tcPr>
            </w:tcPrChange>
          </w:tcPr>
          <w:p w:rsidR="00C5497D" w:rsidRDefault="00C5497D">
            <w:pPr>
              <w:jc w:val="center"/>
              <w:rPr>
                <w:del w:id="1994" w:author="SAS" w:date="2010-10-08T09:05:00Z"/>
                <w:rFonts w:ascii="Garamond" w:hAnsi="Garamond" w:cs="Helvetica"/>
                <w:sz w:val="20"/>
                <w:szCs w:val="32"/>
                <w:lang w:eastAsia="en-US"/>
              </w:rPr>
            </w:pPr>
          </w:p>
        </w:tc>
      </w:tr>
      <w:tr w:rsidR="004C4AF2" w:rsidRPr="00E47942" w:rsidDel="003C18AA">
        <w:trPr>
          <w:del w:id="1995" w:author="SAS" w:date="2010-10-08T09:05:00Z"/>
        </w:trPr>
        <w:tc>
          <w:tcPr>
            <w:tcW w:w="1763" w:type="dxa"/>
            <w:tcPrChange w:id="1996" w:author="SAS" w:date="2010-10-08T09:05:00Z">
              <w:tcPr>
                <w:tcW w:w="1763" w:type="dxa"/>
              </w:tcPr>
            </w:tcPrChange>
          </w:tcPr>
          <w:p w:rsidR="00C5497D" w:rsidRDefault="004C4AF2">
            <w:pPr>
              <w:jc w:val="center"/>
              <w:rPr>
                <w:del w:id="1997" w:author="SAS" w:date="2010-10-08T09:05:00Z"/>
                <w:rFonts w:ascii="Garamond" w:hAnsi="Garamond" w:cs="Helvetica"/>
                <w:b/>
                <w:sz w:val="18"/>
                <w:szCs w:val="32"/>
                <w:lang w:eastAsia="en-US"/>
                <w:rPrChange w:id="1998" w:author="SAS" w:date="2010-10-05T06:42:00Z">
                  <w:rPr>
                    <w:del w:id="1999" w:author="SAS" w:date="2010-10-08T09:05:00Z"/>
                    <w:rFonts w:ascii="Garamond" w:hAnsi="Garamond" w:cs="Helvetica"/>
                    <w:sz w:val="20"/>
                    <w:szCs w:val="32"/>
                    <w:lang w:eastAsia="en-US"/>
                  </w:rPr>
                </w:rPrChange>
              </w:rPr>
            </w:pPr>
            <w:del w:id="2000" w:author="SAS" w:date="2010-10-08T09:05:00Z">
              <w:r w:rsidRPr="00EA2F4F" w:rsidDel="003C18AA">
                <w:rPr>
                  <w:rFonts w:ascii="Garamond" w:hAnsi="Garamond" w:cs="Helvetica"/>
                  <w:b/>
                  <w:sz w:val="18"/>
                  <w:szCs w:val="32"/>
                  <w:lang w:eastAsia="en-US"/>
                </w:rPr>
                <w:delText>Standard II Explore and apply geographic</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knowledge and skills</w:delText>
              </w:r>
            </w:del>
          </w:p>
        </w:tc>
        <w:tc>
          <w:tcPr>
            <w:tcW w:w="1763" w:type="dxa"/>
            <w:tcPrChange w:id="2001" w:author="SAS" w:date="2010-10-08T09:05:00Z">
              <w:tcPr>
                <w:tcW w:w="1763" w:type="dxa"/>
              </w:tcPr>
            </w:tcPrChange>
          </w:tcPr>
          <w:p w:rsidR="00C5497D" w:rsidRDefault="004C4AF2">
            <w:pPr>
              <w:jc w:val="center"/>
              <w:rPr>
                <w:del w:id="2002" w:author="SAS" w:date="2010-10-08T09:05:00Z"/>
                <w:rFonts w:ascii="Garamond" w:hAnsi="Garamond" w:cs="Helvetica"/>
                <w:sz w:val="20"/>
                <w:szCs w:val="32"/>
                <w:lang w:eastAsia="en-US"/>
              </w:rPr>
            </w:pPr>
            <w:del w:id="2003" w:author="SAS" w:date="2010-10-08T09:05:00Z">
              <w:r w:rsidDel="003C18AA">
                <w:rPr>
                  <w:rFonts w:ascii="Garamond" w:hAnsi="Garamond" w:cs="Helvetica"/>
                  <w:sz w:val="20"/>
                  <w:szCs w:val="32"/>
                  <w:lang w:eastAsia="en-US"/>
                </w:rPr>
                <w:delText>People, Places &amp; Environments</w:delText>
              </w:r>
            </w:del>
          </w:p>
        </w:tc>
        <w:tc>
          <w:tcPr>
            <w:tcW w:w="4502" w:type="dxa"/>
            <w:tcPrChange w:id="2004" w:author="SAS" w:date="2010-10-08T09:05:00Z">
              <w:tcPr>
                <w:tcW w:w="4502" w:type="dxa"/>
              </w:tcPr>
            </w:tcPrChange>
          </w:tcPr>
          <w:p w:rsidR="00CC5F43" w:rsidRDefault="004C4AF2">
            <w:pPr>
              <w:numPr>
                <w:ilvl w:val="0"/>
                <w:numId w:val="9"/>
              </w:numPr>
              <w:ind w:left="360"/>
              <w:jc w:val="center"/>
              <w:rPr>
                <w:del w:id="2005" w:author="SAS" w:date="2010-10-08T09:05:00Z"/>
                <w:rFonts w:ascii="Garamond" w:hAnsi="Garamond"/>
                <w:b/>
                <w:i/>
                <w:sz w:val="20"/>
              </w:rPr>
              <w:pPrChange w:id="2006" w:author="SAS" w:date="2010-11-24T12:21:00Z">
                <w:pPr>
                  <w:ind w:left="360"/>
                </w:pPr>
              </w:pPrChange>
            </w:pPr>
            <w:del w:id="2007" w:author="SAS" w:date="2010-10-08T09:05:00Z">
              <w:r w:rsidRPr="00340454" w:rsidDel="003C18AA">
                <w:rPr>
                  <w:rFonts w:ascii="Garamond" w:hAnsi="Garamond"/>
                  <w:b/>
                  <w:i/>
                  <w:sz w:val="20"/>
                </w:rPr>
                <w:delText>Places have both human and physical characteristics</w:delText>
              </w:r>
            </w:del>
          </w:p>
          <w:p w:rsidR="00CC5F43" w:rsidRDefault="004C4AF2">
            <w:pPr>
              <w:numPr>
                <w:ilvl w:val="0"/>
                <w:numId w:val="9"/>
              </w:numPr>
              <w:ind w:left="360"/>
              <w:jc w:val="center"/>
              <w:rPr>
                <w:del w:id="2008" w:author="SAS" w:date="2010-10-08T09:05:00Z"/>
                <w:rFonts w:ascii="Garamond" w:hAnsi="Garamond"/>
                <w:sz w:val="20"/>
              </w:rPr>
              <w:pPrChange w:id="2009" w:author="SAS" w:date="2010-11-24T12:21:00Z">
                <w:pPr>
                  <w:ind w:left="360"/>
                </w:pPr>
              </w:pPrChange>
            </w:pPr>
            <w:del w:id="2010" w:author="SAS" w:date="2010-10-08T09:05:00Z">
              <w:r w:rsidRPr="00340454" w:rsidDel="003C18AA">
                <w:rPr>
                  <w:rFonts w:ascii="Garamond" w:hAnsi="Garamond"/>
                  <w:sz w:val="20"/>
                </w:rPr>
                <w:delText>People are affected by where they are in the world.</w:delText>
              </w:r>
            </w:del>
          </w:p>
          <w:p w:rsidR="00CC5F43" w:rsidRDefault="004C4AF2">
            <w:pPr>
              <w:numPr>
                <w:ilvl w:val="0"/>
                <w:numId w:val="9"/>
              </w:numPr>
              <w:ind w:left="360"/>
              <w:jc w:val="center"/>
              <w:rPr>
                <w:del w:id="2011" w:author="SAS" w:date="2010-10-08T09:05:00Z"/>
                <w:rFonts w:ascii="Garamond" w:hAnsi="Garamond"/>
                <w:sz w:val="20"/>
              </w:rPr>
              <w:pPrChange w:id="2012" w:author="SAS" w:date="2010-11-24T12:21:00Z">
                <w:pPr>
                  <w:ind w:left="360"/>
                </w:pPr>
              </w:pPrChange>
            </w:pPr>
            <w:del w:id="2013" w:author="SAS" w:date="2010-10-08T09:05:00Z">
              <w:r w:rsidRPr="00340454" w:rsidDel="003C18AA">
                <w:rPr>
                  <w:rFonts w:ascii="Garamond" w:hAnsi="Garamond"/>
                  <w:sz w:val="20"/>
                </w:rPr>
                <w:delText>Resources have limitations.</w:delText>
              </w:r>
            </w:del>
          </w:p>
          <w:p w:rsidR="00CC5F43" w:rsidRDefault="004C4AF2">
            <w:pPr>
              <w:numPr>
                <w:ilvl w:val="0"/>
                <w:numId w:val="9"/>
              </w:numPr>
              <w:ind w:left="360"/>
              <w:jc w:val="center"/>
              <w:rPr>
                <w:del w:id="2014" w:author="SAS" w:date="2010-10-08T09:05:00Z"/>
                <w:rFonts w:ascii="Garamond" w:hAnsi="Garamond"/>
                <w:sz w:val="20"/>
              </w:rPr>
              <w:pPrChange w:id="2015" w:author="SAS" w:date="2010-11-24T12:21:00Z">
                <w:pPr>
                  <w:ind w:left="360"/>
                </w:pPr>
              </w:pPrChange>
            </w:pPr>
            <w:del w:id="2016" w:author="SAS" w:date="2010-10-08T09:05:00Z">
              <w:r w:rsidRPr="00340454" w:rsidDel="003C18AA">
                <w:rPr>
                  <w:rFonts w:ascii="Garamond" w:hAnsi="Garamond"/>
                  <w:sz w:val="20"/>
                </w:rPr>
                <w:delText>There is a direct relationship between people and their environments</w:delText>
              </w:r>
            </w:del>
          </w:p>
          <w:p w:rsidR="00C5497D" w:rsidRDefault="00C5497D">
            <w:pPr>
              <w:jc w:val="center"/>
              <w:rPr>
                <w:del w:id="2017" w:author="SAS" w:date="2010-10-08T09:05:00Z"/>
                <w:rFonts w:ascii="Garamond" w:hAnsi="Garamond" w:cs="Helvetica"/>
                <w:sz w:val="20"/>
                <w:szCs w:val="32"/>
                <w:lang w:eastAsia="en-US"/>
              </w:rPr>
            </w:pPr>
          </w:p>
        </w:tc>
        <w:tc>
          <w:tcPr>
            <w:tcW w:w="3960" w:type="dxa"/>
            <w:tcPrChange w:id="2018" w:author="SAS" w:date="2010-10-08T09:05:00Z">
              <w:tcPr>
                <w:tcW w:w="1763" w:type="dxa"/>
              </w:tcPr>
            </w:tcPrChange>
          </w:tcPr>
          <w:p w:rsidR="00C5497D" w:rsidRDefault="00C5497D">
            <w:pPr>
              <w:jc w:val="center"/>
              <w:rPr>
                <w:del w:id="2019" w:author="SAS" w:date="2010-10-08T09:05:00Z"/>
                <w:rFonts w:ascii="Garamond" w:hAnsi="Garamond" w:cs="Helvetica"/>
                <w:sz w:val="20"/>
                <w:szCs w:val="32"/>
                <w:lang w:eastAsia="en-US"/>
              </w:rPr>
            </w:pPr>
          </w:p>
        </w:tc>
        <w:tc>
          <w:tcPr>
            <w:tcW w:w="3960" w:type="dxa"/>
            <w:tcPrChange w:id="2020" w:author="SAS" w:date="2010-10-08T09:05:00Z">
              <w:tcPr>
                <w:tcW w:w="1763" w:type="dxa"/>
              </w:tcPr>
            </w:tcPrChange>
          </w:tcPr>
          <w:p w:rsidR="00C5497D" w:rsidRDefault="00C5497D">
            <w:pPr>
              <w:jc w:val="center"/>
              <w:rPr>
                <w:del w:id="2021" w:author="SAS" w:date="2010-10-08T09:05:00Z"/>
                <w:rFonts w:ascii="Garamond" w:hAnsi="Garamond" w:cs="Helvetica"/>
                <w:sz w:val="20"/>
                <w:szCs w:val="32"/>
                <w:lang w:eastAsia="en-US"/>
              </w:rPr>
            </w:pPr>
          </w:p>
        </w:tc>
        <w:tc>
          <w:tcPr>
            <w:tcW w:w="3960" w:type="dxa"/>
            <w:tcPrChange w:id="2022" w:author="SAS" w:date="2010-10-08T09:05:00Z">
              <w:tcPr>
                <w:tcW w:w="1763" w:type="dxa"/>
              </w:tcPr>
            </w:tcPrChange>
          </w:tcPr>
          <w:p w:rsidR="00C5497D" w:rsidRDefault="00C5497D">
            <w:pPr>
              <w:jc w:val="center"/>
              <w:rPr>
                <w:del w:id="2023" w:author="SAS" w:date="2010-10-08T09:05:00Z"/>
                <w:rFonts w:ascii="Garamond" w:hAnsi="Garamond" w:cs="Helvetica"/>
                <w:sz w:val="20"/>
                <w:szCs w:val="32"/>
                <w:lang w:eastAsia="en-US"/>
              </w:rPr>
            </w:pPr>
          </w:p>
        </w:tc>
      </w:tr>
      <w:tr w:rsidR="004C4AF2" w:rsidRPr="00E47942" w:rsidDel="003C18AA">
        <w:trPr>
          <w:del w:id="2024" w:author="SAS" w:date="2010-10-08T09:05:00Z"/>
        </w:trPr>
        <w:tc>
          <w:tcPr>
            <w:tcW w:w="1763" w:type="dxa"/>
            <w:tcPrChange w:id="2025" w:author="SAS" w:date="2010-10-08T09:05:00Z">
              <w:tcPr>
                <w:tcW w:w="1763" w:type="dxa"/>
              </w:tcPr>
            </w:tcPrChange>
          </w:tcPr>
          <w:p w:rsidR="00C5497D" w:rsidRDefault="004C4AF2">
            <w:pPr>
              <w:jc w:val="center"/>
              <w:rPr>
                <w:del w:id="2026" w:author="SAS" w:date="2010-10-08T09:05:00Z"/>
                <w:rFonts w:ascii="Garamond" w:hAnsi="Garamond" w:cs="Helvetica"/>
                <w:sz w:val="20"/>
                <w:szCs w:val="32"/>
                <w:lang w:eastAsia="en-US"/>
              </w:rPr>
            </w:pPr>
            <w:del w:id="2027" w:author="SAS" w:date="2010-10-08T09:05:00Z">
              <w:r w:rsidRPr="00EA2F4F" w:rsidDel="003C18AA">
                <w:rPr>
                  <w:rFonts w:ascii="Garamond" w:hAnsi="Garamond" w:cs="Helvetica"/>
                  <w:b/>
                  <w:sz w:val="18"/>
                  <w:szCs w:val="32"/>
                  <w:lang w:eastAsia="en-US"/>
                </w:rPr>
                <w:delText>Standard III Recognize how time,</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continuity, and change affect perspectives</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and relationships</w:delText>
              </w:r>
            </w:del>
          </w:p>
        </w:tc>
        <w:tc>
          <w:tcPr>
            <w:tcW w:w="1763" w:type="dxa"/>
            <w:tcPrChange w:id="2028" w:author="SAS" w:date="2010-10-08T09:05:00Z">
              <w:tcPr>
                <w:tcW w:w="1763" w:type="dxa"/>
              </w:tcPr>
            </w:tcPrChange>
          </w:tcPr>
          <w:p w:rsidR="00C5497D" w:rsidRDefault="004C4AF2">
            <w:pPr>
              <w:jc w:val="center"/>
              <w:rPr>
                <w:del w:id="2029" w:author="SAS" w:date="2010-10-08T09:05:00Z"/>
                <w:rFonts w:ascii="Garamond" w:hAnsi="Garamond" w:cs="Helvetica"/>
                <w:sz w:val="20"/>
                <w:szCs w:val="32"/>
                <w:lang w:eastAsia="en-US"/>
              </w:rPr>
            </w:pPr>
            <w:del w:id="2030" w:author="SAS" w:date="2010-10-08T09:05:00Z">
              <w:r w:rsidDel="003C18AA">
                <w:rPr>
                  <w:rFonts w:ascii="Garamond" w:hAnsi="Garamond" w:cs="Helvetica"/>
                  <w:sz w:val="20"/>
                  <w:szCs w:val="32"/>
                  <w:lang w:eastAsia="en-US"/>
                </w:rPr>
                <w:delText>Time, continuity &amp; Change</w:delText>
              </w:r>
            </w:del>
          </w:p>
          <w:p w:rsidR="00C5497D" w:rsidRDefault="00C5497D">
            <w:pPr>
              <w:jc w:val="center"/>
              <w:rPr>
                <w:del w:id="2031" w:author="SAS" w:date="2010-10-08T09:05:00Z"/>
                <w:rFonts w:ascii="Garamond" w:hAnsi="Garamond" w:cs="Helvetica"/>
                <w:sz w:val="20"/>
                <w:szCs w:val="32"/>
                <w:lang w:eastAsia="en-US"/>
              </w:rPr>
            </w:pPr>
          </w:p>
          <w:p w:rsidR="00C5497D" w:rsidRDefault="00C5497D">
            <w:pPr>
              <w:jc w:val="center"/>
              <w:rPr>
                <w:del w:id="2032" w:author="SAS" w:date="2010-10-08T09:05:00Z"/>
                <w:rFonts w:ascii="Garamond" w:hAnsi="Garamond" w:cs="Helvetica"/>
                <w:sz w:val="20"/>
                <w:szCs w:val="32"/>
                <w:lang w:eastAsia="en-US"/>
              </w:rPr>
            </w:pPr>
          </w:p>
          <w:p w:rsidR="00C5497D" w:rsidRDefault="00C5497D">
            <w:pPr>
              <w:jc w:val="center"/>
              <w:rPr>
                <w:del w:id="2033" w:author="SAS" w:date="2010-10-08T09:05:00Z"/>
                <w:rFonts w:ascii="Garamond" w:hAnsi="Garamond" w:cs="Helvetica"/>
                <w:sz w:val="20"/>
                <w:szCs w:val="32"/>
                <w:lang w:eastAsia="en-US"/>
              </w:rPr>
            </w:pPr>
          </w:p>
          <w:p w:rsidR="00C5497D" w:rsidRDefault="004C4AF2">
            <w:pPr>
              <w:jc w:val="center"/>
              <w:rPr>
                <w:del w:id="2034" w:author="SAS" w:date="2010-10-08T09:05:00Z"/>
                <w:rFonts w:ascii="Garamond" w:hAnsi="Garamond" w:cs="Helvetica"/>
                <w:sz w:val="20"/>
                <w:szCs w:val="32"/>
                <w:lang w:eastAsia="en-US"/>
              </w:rPr>
            </w:pPr>
            <w:del w:id="2035" w:author="SAS" w:date="2010-10-08T09:05:00Z">
              <w:r w:rsidDel="003C18AA">
                <w:rPr>
                  <w:rFonts w:ascii="Garamond" w:hAnsi="Garamond" w:cs="Helvetica"/>
                  <w:sz w:val="20"/>
                  <w:szCs w:val="32"/>
                  <w:lang w:eastAsia="en-US"/>
                </w:rPr>
                <w:delText>Global Connections</w:delText>
              </w:r>
            </w:del>
          </w:p>
        </w:tc>
        <w:tc>
          <w:tcPr>
            <w:tcW w:w="4502" w:type="dxa"/>
            <w:tcPrChange w:id="2036" w:author="SAS" w:date="2010-10-08T09:05:00Z">
              <w:tcPr>
                <w:tcW w:w="4502" w:type="dxa"/>
              </w:tcPr>
            </w:tcPrChange>
          </w:tcPr>
          <w:p w:rsidR="00CC5F43" w:rsidRDefault="004C4AF2">
            <w:pPr>
              <w:numPr>
                <w:ilvl w:val="0"/>
                <w:numId w:val="10"/>
              </w:numPr>
              <w:jc w:val="center"/>
              <w:rPr>
                <w:del w:id="2037" w:author="SAS" w:date="2010-10-08T09:05:00Z"/>
                <w:rFonts w:ascii="Garamond" w:hAnsi="Garamond"/>
                <w:sz w:val="20"/>
              </w:rPr>
              <w:pPrChange w:id="2038" w:author="SAS" w:date="2010-12-01T07:13:00Z">
                <w:pPr>
                  <w:ind w:left="360"/>
                </w:pPr>
              </w:pPrChange>
            </w:pPr>
            <w:del w:id="2039" w:author="SAS" w:date="2010-10-08T09:05:00Z">
              <w:r w:rsidRPr="00340454" w:rsidDel="003C18AA">
                <w:rPr>
                  <w:rFonts w:ascii="Garamond" w:hAnsi="Garamond"/>
                  <w:sz w:val="20"/>
                </w:rPr>
                <w:delText>Change is inevitable.</w:delText>
              </w:r>
            </w:del>
          </w:p>
          <w:p w:rsidR="00CC5F43" w:rsidRDefault="004C4AF2">
            <w:pPr>
              <w:numPr>
                <w:ilvl w:val="0"/>
                <w:numId w:val="10"/>
              </w:numPr>
              <w:jc w:val="center"/>
              <w:rPr>
                <w:del w:id="2040" w:author="SAS" w:date="2010-10-08T09:05:00Z"/>
                <w:rFonts w:ascii="Garamond" w:hAnsi="Garamond"/>
                <w:sz w:val="20"/>
              </w:rPr>
              <w:pPrChange w:id="2041" w:author="SAS" w:date="2010-12-01T07:13:00Z">
                <w:pPr>
                  <w:ind w:left="360"/>
                </w:pPr>
              </w:pPrChange>
            </w:pPr>
            <w:del w:id="2042" w:author="SAS" w:date="2010-10-08T09:05:00Z">
              <w:r w:rsidRPr="00340454" w:rsidDel="003C18AA">
                <w:rPr>
                  <w:rFonts w:ascii="Garamond" w:hAnsi="Garamond"/>
                  <w:sz w:val="20"/>
                </w:rPr>
                <w:delText>The past impacts the present and the future.</w:delText>
              </w:r>
            </w:del>
          </w:p>
          <w:p w:rsidR="00CC5F43" w:rsidRDefault="004C4AF2">
            <w:pPr>
              <w:numPr>
                <w:ilvl w:val="0"/>
                <w:numId w:val="10"/>
              </w:numPr>
              <w:pBdr>
                <w:bottom w:val="single" w:sz="6" w:space="1" w:color="auto"/>
              </w:pBdr>
              <w:jc w:val="center"/>
              <w:rPr>
                <w:del w:id="2043" w:author="SAS" w:date="2010-10-08T09:05:00Z"/>
                <w:rFonts w:ascii="Garamond" w:hAnsi="Garamond"/>
                <w:sz w:val="20"/>
              </w:rPr>
              <w:pPrChange w:id="2044" w:author="SAS" w:date="2010-12-01T07:13:00Z">
                <w:pPr>
                  <w:ind w:left="360"/>
                </w:pPr>
              </w:pPrChange>
            </w:pPr>
            <w:del w:id="2045" w:author="SAS" w:date="2010-10-08T09:05:00Z">
              <w:r w:rsidRPr="00340454" w:rsidDel="003C18AA">
                <w:rPr>
                  <w:rFonts w:ascii="Garamond" w:hAnsi="Garamond"/>
                  <w:sz w:val="20"/>
                </w:rPr>
                <w:delText>Decisions have consequences. </w:delText>
              </w:r>
            </w:del>
          </w:p>
          <w:p w:rsidR="00CC5F43" w:rsidRDefault="00CC5F43">
            <w:pPr>
              <w:jc w:val="center"/>
              <w:rPr>
                <w:del w:id="2046" w:author="SAS" w:date="2010-10-08T09:05:00Z"/>
                <w:rFonts w:ascii="Garamond" w:hAnsi="Garamond" w:cs="Helvetica"/>
                <w:sz w:val="20"/>
                <w:szCs w:val="32"/>
                <w:lang w:eastAsia="en-US"/>
              </w:rPr>
              <w:pPrChange w:id="2047" w:author="SAS" w:date="2010-11-24T12:21:00Z">
                <w:pPr/>
              </w:pPrChange>
            </w:pPr>
          </w:p>
          <w:p w:rsidR="00CC5F43" w:rsidRDefault="004C4AF2">
            <w:pPr>
              <w:numPr>
                <w:ilvl w:val="0"/>
                <w:numId w:val="10"/>
              </w:numPr>
              <w:ind w:left="360"/>
              <w:jc w:val="center"/>
              <w:rPr>
                <w:del w:id="2048" w:author="SAS" w:date="2010-10-08T09:05:00Z"/>
                <w:rFonts w:ascii="Garamond" w:hAnsi="Garamond"/>
                <w:sz w:val="20"/>
                <w:rPrChange w:id="2049" w:author="SAS" w:date="2010-10-05T11:23:00Z">
                  <w:rPr>
                    <w:del w:id="2050" w:author="SAS" w:date="2010-10-08T09:05:00Z"/>
                    <w:rFonts w:ascii="Garamond" w:hAnsi="Garamond" w:cs="Helvetica"/>
                    <w:sz w:val="20"/>
                    <w:szCs w:val="32"/>
                    <w:lang w:eastAsia="en-US"/>
                  </w:rPr>
                </w:rPrChange>
              </w:rPr>
              <w:pPrChange w:id="2051" w:author="SAS" w:date="2010-12-01T07:13:00Z">
                <w:pPr>
                  <w:jc w:val="center"/>
                </w:pPr>
              </w:pPrChange>
            </w:pPr>
            <w:del w:id="2052" w:author="SAS" w:date="2010-10-08T09:05:00Z">
              <w:r w:rsidRPr="00340454" w:rsidDel="003C18AA">
                <w:rPr>
                  <w:rFonts w:ascii="Garamond" w:hAnsi="Garamond"/>
                  <w:sz w:val="20"/>
                </w:rPr>
                <w:delText>Our world is connected in a delicate balance.</w:delText>
              </w:r>
            </w:del>
          </w:p>
        </w:tc>
        <w:tc>
          <w:tcPr>
            <w:tcW w:w="3960" w:type="dxa"/>
            <w:tcPrChange w:id="2053" w:author="SAS" w:date="2010-10-08T09:05:00Z">
              <w:tcPr>
                <w:tcW w:w="1763" w:type="dxa"/>
              </w:tcPr>
            </w:tcPrChange>
          </w:tcPr>
          <w:p w:rsidR="00C5497D" w:rsidRDefault="00C5497D">
            <w:pPr>
              <w:jc w:val="center"/>
              <w:rPr>
                <w:del w:id="2054" w:author="SAS" w:date="2010-10-08T09:05:00Z"/>
                <w:rFonts w:ascii="Garamond" w:hAnsi="Garamond" w:cs="Helvetica"/>
                <w:sz w:val="20"/>
                <w:szCs w:val="32"/>
                <w:lang w:eastAsia="en-US"/>
              </w:rPr>
            </w:pPr>
          </w:p>
        </w:tc>
        <w:tc>
          <w:tcPr>
            <w:tcW w:w="3960" w:type="dxa"/>
            <w:tcPrChange w:id="2055" w:author="SAS" w:date="2010-10-08T09:05:00Z">
              <w:tcPr>
                <w:tcW w:w="1763" w:type="dxa"/>
              </w:tcPr>
            </w:tcPrChange>
          </w:tcPr>
          <w:p w:rsidR="00C5497D" w:rsidRDefault="00C5497D">
            <w:pPr>
              <w:jc w:val="center"/>
              <w:rPr>
                <w:del w:id="2056" w:author="SAS" w:date="2010-10-08T09:05:00Z"/>
                <w:rFonts w:ascii="Garamond" w:hAnsi="Garamond" w:cs="Helvetica"/>
                <w:sz w:val="20"/>
                <w:szCs w:val="32"/>
                <w:lang w:eastAsia="en-US"/>
              </w:rPr>
            </w:pPr>
          </w:p>
        </w:tc>
        <w:tc>
          <w:tcPr>
            <w:tcW w:w="3960" w:type="dxa"/>
            <w:tcPrChange w:id="2057" w:author="SAS" w:date="2010-10-08T09:05:00Z">
              <w:tcPr>
                <w:tcW w:w="1763" w:type="dxa"/>
              </w:tcPr>
            </w:tcPrChange>
          </w:tcPr>
          <w:p w:rsidR="00C5497D" w:rsidRDefault="00C5497D">
            <w:pPr>
              <w:jc w:val="center"/>
              <w:rPr>
                <w:del w:id="2058" w:author="SAS" w:date="2010-10-08T09:05:00Z"/>
                <w:rFonts w:ascii="Garamond" w:hAnsi="Garamond" w:cs="Helvetica"/>
                <w:sz w:val="20"/>
                <w:szCs w:val="32"/>
                <w:lang w:eastAsia="en-US"/>
              </w:rPr>
            </w:pPr>
          </w:p>
        </w:tc>
      </w:tr>
      <w:tr w:rsidR="004C4AF2" w:rsidRPr="00E47942" w:rsidDel="003C18AA">
        <w:trPr>
          <w:del w:id="2059" w:author="SAS" w:date="2010-10-08T09:05:00Z"/>
        </w:trPr>
        <w:tc>
          <w:tcPr>
            <w:tcW w:w="1763" w:type="dxa"/>
            <w:tcPrChange w:id="2060" w:author="SAS" w:date="2010-10-08T09:05:00Z">
              <w:tcPr>
                <w:tcW w:w="1763" w:type="dxa"/>
              </w:tcPr>
            </w:tcPrChange>
          </w:tcPr>
          <w:p w:rsidR="00C5497D" w:rsidRDefault="004C4AF2">
            <w:pPr>
              <w:jc w:val="center"/>
              <w:rPr>
                <w:del w:id="2061" w:author="SAS" w:date="2010-10-08T09:05:00Z"/>
                <w:rFonts w:ascii="Garamond" w:hAnsi="Garamond" w:cs="Helvetica"/>
                <w:sz w:val="20"/>
                <w:szCs w:val="32"/>
                <w:lang w:eastAsia="en-US"/>
              </w:rPr>
            </w:pPr>
            <w:del w:id="2062" w:author="SAS" w:date="2010-10-08T09:05:00Z">
              <w:r w:rsidRPr="00EA2F4F" w:rsidDel="003C18AA">
                <w:rPr>
                  <w:rFonts w:ascii="Garamond" w:hAnsi="Garamond" w:cs="Helvetica"/>
                  <w:b/>
                  <w:sz w:val="18"/>
                  <w:szCs w:val="32"/>
                  <w:lang w:eastAsia="en-US"/>
                </w:rPr>
                <w:delText>Standard IV Applies economic concepts</w:delText>
              </w:r>
            </w:del>
          </w:p>
        </w:tc>
        <w:tc>
          <w:tcPr>
            <w:tcW w:w="1763" w:type="dxa"/>
            <w:tcPrChange w:id="2063" w:author="SAS" w:date="2010-10-08T09:05:00Z">
              <w:tcPr>
                <w:tcW w:w="1763" w:type="dxa"/>
              </w:tcPr>
            </w:tcPrChange>
          </w:tcPr>
          <w:p w:rsidR="00C5497D" w:rsidRDefault="004C4AF2">
            <w:pPr>
              <w:jc w:val="center"/>
              <w:rPr>
                <w:del w:id="2064" w:author="SAS" w:date="2010-10-08T09:05:00Z"/>
                <w:rFonts w:ascii="Garamond" w:hAnsi="Garamond" w:cs="Helvetica"/>
                <w:sz w:val="20"/>
                <w:szCs w:val="32"/>
                <w:lang w:eastAsia="en-US"/>
              </w:rPr>
            </w:pPr>
            <w:del w:id="2065" w:author="SAS" w:date="2010-10-08T09:05:00Z">
              <w:r w:rsidDel="003C18AA">
                <w:rPr>
                  <w:rFonts w:ascii="Garamond" w:hAnsi="Garamond" w:cs="Helvetica"/>
                  <w:sz w:val="20"/>
                  <w:szCs w:val="32"/>
                  <w:lang w:eastAsia="en-US"/>
                </w:rPr>
                <w:delText>Production, Distribution, &amp; Consumption</w:delText>
              </w:r>
            </w:del>
          </w:p>
          <w:p w:rsidR="00C5497D" w:rsidRDefault="00C5497D">
            <w:pPr>
              <w:jc w:val="center"/>
              <w:rPr>
                <w:del w:id="2066" w:author="SAS" w:date="2010-10-08T09:05:00Z"/>
                <w:rFonts w:ascii="Garamond" w:hAnsi="Garamond" w:cs="Helvetica"/>
                <w:sz w:val="20"/>
                <w:szCs w:val="32"/>
                <w:lang w:eastAsia="en-US"/>
              </w:rPr>
            </w:pPr>
          </w:p>
        </w:tc>
        <w:tc>
          <w:tcPr>
            <w:tcW w:w="4502" w:type="dxa"/>
            <w:tcPrChange w:id="2067" w:author="SAS" w:date="2010-10-08T09:05:00Z">
              <w:tcPr>
                <w:tcW w:w="4502" w:type="dxa"/>
              </w:tcPr>
            </w:tcPrChange>
          </w:tcPr>
          <w:p w:rsidR="00C5497D" w:rsidRDefault="00C5497D">
            <w:pPr>
              <w:jc w:val="center"/>
              <w:rPr>
                <w:del w:id="2068" w:author="SAS" w:date="2010-10-08T09:05:00Z"/>
                <w:rFonts w:ascii="Garamond" w:hAnsi="Garamond" w:cs="Helvetica"/>
                <w:sz w:val="20"/>
                <w:szCs w:val="32"/>
                <w:lang w:eastAsia="en-US"/>
              </w:rPr>
            </w:pPr>
          </w:p>
        </w:tc>
        <w:tc>
          <w:tcPr>
            <w:tcW w:w="3960" w:type="dxa"/>
            <w:tcPrChange w:id="2069" w:author="SAS" w:date="2010-10-08T09:05:00Z">
              <w:tcPr>
                <w:tcW w:w="1763" w:type="dxa"/>
              </w:tcPr>
            </w:tcPrChange>
          </w:tcPr>
          <w:p w:rsidR="00C5497D" w:rsidRDefault="00C5497D">
            <w:pPr>
              <w:jc w:val="center"/>
              <w:rPr>
                <w:del w:id="2070" w:author="SAS" w:date="2010-10-08T09:05:00Z"/>
                <w:rFonts w:ascii="Garamond" w:hAnsi="Garamond" w:cs="Helvetica"/>
                <w:sz w:val="20"/>
                <w:szCs w:val="32"/>
                <w:lang w:eastAsia="en-US"/>
              </w:rPr>
            </w:pPr>
          </w:p>
        </w:tc>
        <w:tc>
          <w:tcPr>
            <w:tcW w:w="3960" w:type="dxa"/>
            <w:tcPrChange w:id="2071" w:author="SAS" w:date="2010-10-08T09:05:00Z">
              <w:tcPr>
                <w:tcW w:w="1763" w:type="dxa"/>
              </w:tcPr>
            </w:tcPrChange>
          </w:tcPr>
          <w:p w:rsidR="00C5497D" w:rsidRDefault="00C5497D">
            <w:pPr>
              <w:jc w:val="center"/>
              <w:rPr>
                <w:del w:id="2072" w:author="SAS" w:date="2010-10-08T09:05:00Z"/>
                <w:rFonts w:ascii="Garamond" w:hAnsi="Garamond" w:cs="Helvetica"/>
                <w:sz w:val="20"/>
                <w:szCs w:val="32"/>
                <w:lang w:eastAsia="en-US"/>
              </w:rPr>
            </w:pPr>
          </w:p>
        </w:tc>
        <w:tc>
          <w:tcPr>
            <w:tcW w:w="3960" w:type="dxa"/>
            <w:tcPrChange w:id="2073" w:author="SAS" w:date="2010-10-08T09:05:00Z">
              <w:tcPr>
                <w:tcW w:w="1763" w:type="dxa"/>
              </w:tcPr>
            </w:tcPrChange>
          </w:tcPr>
          <w:p w:rsidR="00C5497D" w:rsidRDefault="00C5497D">
            <w:pPr>
              <w:jc w:val="center"/>
              <w:rPr>
                <w:del w:id="2074" w:author="SAS" w:date="2010-10-08T09:05:00Z"/>
                <w:rFonts w:ascii="Garamond" w:hAnsi="Garamond" w:cs="Helvetica"/>
                <w:sz w:val="20"/>
                <w:szCs w:val="32"/>
                <w:lang w:eastAsia="en-US"/>
              </w:rPr>
            </w:pPr>
          </w:p>
        </w:tc>
      </w:tr>
      <w:tr w:rsidR="004C4AF2" w:rsidRPr="00E47942" w:rsidDel="003C18AA">
        <w:trPr>
          <w:del w:id="2075" w:author="SAS" w:date="2010-10-08T09:05:00Z"/>
        </w:trPr>
        <w:tc>
          <w:tcPr>
            <w:tcW w:w="1763" w:type="dxa"/>
            <w:tcPrChange w:id="2076" w:author="SAS" w:date="2010-10-08T09:05:00Z">
              <w:tcPr>
                <w:tcW w:w="1763" w:type="dxa"/>
              </w:tcPr>
            </w:tcPrChange>
          </w:tcPr>
          <w:p w:rsidR="00C5497D" w:rsidRDefault="004C4AF2">
            <w:pPr>
              <w:jc w:val="center"/>
              <w:rPr>
                <w:del w:id="2077" w:author="SAS" w:date="2010-10-08T09:05:00Z"/>
                <w:rFonts w:ascii="Garamond" w:hAnsi="Garamond" w:cs="Helvetica"/>
                <w:b/>
                <w:sz w:val="18"/>
                <w:szCs w:val="32"/>
                <w:lang w:eastAsia="en-US"/>
                <w:rPrChange w:id="2078" w:author="SAS" w:date="2010-10-05T06:42:00Z">
                  <w:rPr>
                    <w:del w:id="2079" w:author="SAS" w:date="2010-10-08T09:05:00Z"/>
                    <w:rFonts w:ascii="Garamond" w:hAnsi="Garamond" w:cs="Helvetica"/>
                    <w:sz w:val="20"/>
                    <w:szCs w:val="32"/>
                    <w:lang w:eastAsia="en-US"/>
                  </w:rPr>
                </w:rPrChange>
              </w:rPr>
            </w:pPr>
            <w:del w:id="2080" w:author="SAS" w:date="2010-10-08T09:05:00Z">
              <w:r w:rsidRPr="00EA2F4F" w:rsidDel="003C18AA">
                <w:rPr>
                  <w:rFonts w:ascii="Garamond" w:hAnsi="Garamond" w:cs="Helvetica"/>
                  <w:b/>
                  <w:sz w:val="18"/>
                  <w:szCs w:val="32"/>
                  <w:lang w:eastAsia="en-US"/>
                </w:rPr>
                <w:delText>Standard V Examines cultural practices</w:delText>
              </w:r>
              <w:r w:rsidDel="003C18AA">
                <w:rPr>
                  <w:rFonts w:ascii="Garamond" w:hAnsi="Garamond" w:cs="Helvetica"/>
                  <w:b/>
                  <w:sz w:val="18"/>
                  <w:szCs w:val="32"/>
                  <w:lang w:eastAsia="en-US"/>
                </w:rPr>
                <w:delText xml:space="preserve"> </w:delText>
              </w:r>
              <w:r w:rsidRPr="00EA2F4F" w:rsidDel="003C18AA">
                <w:rPr>
                  <w:rFonts w:ascii="Garamond" w:hAnsi="Garamond" w:cs="Helvetica"/>
                  <w:b/>
                  <w:sz w:val="18"/>
                  <w:szCs w:val="32"/>
                  <w:lang w:eastAsia="en-US"/>
                </w:rPr>
                <w:delText>and human interactions</w:delText>
              </w:r>
            </w:del>
          </w:p>
        </w:tc>
        <w:tc>
          <w:tcPr>
            <w:tcW w:w="1763" w:type="dxa"/>
            <w:tcPrChange w:id="2081" w:author="SAS" w:date="2010-10-08T09:05:00Z">
              <w:tcPr>
                <w:tcW w:w="1763" w:type="dxa"/>
              </w:tcPr>
            </w:tcPrChange>
          </w:tcPr>
          <w:p w:rsidR="00C5497D" w:rsidRDefault="004C4AF2">
            <w:pPr>
              <w:jc w:val="center"/>
              <w:rPr>
                <w:del w:id="2082" w:author="SAS" w:date="2010-10-08T09:05:00Z"/>
                <w:rFonts w:ascii="Garamond" w:hAnsi="Garamond" w:cs="Helvetica"/>
                <w:sz w:val="20"/>
                <w:szCs w:val="32"/>
                <w:lang w:eastAsia="en-US"/>
              </w:rPr>
            </w:pPr>
            <w:del w:id="2083" w:author="SAS" w:date="2010-10-08T09:05:00Z">
              <w:r w:rsidDel="003C18AA">
                <w:rPr>
                  <w:rFonts w:ascii="Garamond" w:hAnsi="Garamond" w:cs="Helvetica"/>
                  <w:sz w:val="20"/>
                  <w:szCs w:val="32"/>
                  <w:lang w:eastAsia="en-US"/>
                </w:rPr>
                <w:delText>Culture</w:delText>
              </w:r>
            </w:del>
          </w:p>
          <w:p w:rsidR="00C5497D" w:rsidRDefault="00C5497D">
            <w:pPr>
              <w:jc w:val="center"/>
              <w:rPr>
                <w:del w:id="2084" w:author="SAS" w:date="2010-10-08T09:05:00Z"/>
                <w:rFonts w:ascii="Garamond" w:hAnsi="Garamond" w:cs="Helvetica"/>
                <w:sz w:val="20"/>
                <w:szCs w:val="32"/>
                <w:lang w:eastAsia="en-US"/>
              </w:rPr>
            </w:pPr>
          </w:p>
          <w:p w:rsidR="00C5497D" w:rsidRDefault="00C5497D">
            <w:pPr>
              <w:jc w:val="center"/>
              <w:rPr>
                <w:del w:id="2085" w:author="SAS" w:date="2010-10-08T09:05:00Z"/>
                <w:rFonts w:ascii="Garamond" w:hAnsi="Garamond" w:cs="Helvetica"/>
                <w:sz w:val="20"/>
                <w:szCs w:val="32"/>
                <w:lang w:eastAsia="en-US"/>
              </w:rPr>
            </w:pPr>
          </w:p>
          <w:p w:rsidR="00C5497D" w:rsidRDefault="00C5497D">
            <w:pPr>
              <w:jc w:val="center"/>
              <w:rPr>
                <w:del w:id="2086" w:author="SAS" w:date="2010-10-08T09:05:00Z"/>
                <w:rFonts w:ascii="Garamond" w:hAnsi="Garamond" w:cs="Helvetica"/>
                <w:sz w:val="20"/>
                <w:szCs w:val="32"/>
                <w:lang w:eastAsia="en-US"/>
              </w:rPr>
            </w:pPr>
          </w:p>
          <w:p w:rsidR="00C5497D" w:rsidRDefault="004C4AF2">
            <w:pPr>
              <w:jc w:val="center"/>
              <w:rPr>
                <w:del w:id="2087" w:author="SAS" w:date="2010-10-08T09:05:00Z"/>
                <w:rFonts w:ascii="Garamond" w:hAnsi="Garamond" w:cs="Helvetica"/>
                <w:sz w:val="20"/>
                <w:szCs w:val="32"/>
                <w:lang w:eastAsia="en-US"/>
              </w:rPr>
            </w:pPr>
            <w:del w:id="2088" w:author="SAS" w:date="2010-10-08T09:05:00Z">
              <w:r w:rsidDel="003C18AA">
                <w:rPr>
                  <w:rFonts w:ascii="Garamond" w:hAnsi="Garamond" w:cs="Helvetica"/>
                  <w:sz w:val="20"/>
                  <w:szCs w:val="32"/>
                  <w:lang w:eastAsia="en-US"/>
                </w:rPr>
                <w:delText>Individual Development &amp; Identity</w:delText>
              </w:r>
            </w:del>
          </w:p>
          <w:p w:rsidR="00C5497D" w:rsidRDefault="00C5497D">
            <w:pPr>
              <w:jc w:val="center"/>
              <w:rPr>
                <w:del w:id="2089" w:author="SAS" w:date="2010-10-08T09:05:00Z"/>
                <w:rFonts w:ascii="Garamond" w:hAnsi="Garamond" w:cs="Helvetica"/>
                <w:sz w:val="20"/>
                <w:szCs w:val="32"/>
                <w:lang w:eastAsia="en-US"/>
              </w:rPr>
            </w:pPr>
          </w:p>
          <w:p w:rsidR="00C5497D" w:rsidRDefault="004C4AF2">
            <w:pPr>
              <w:jc w:val="center"/>
              <w:rPr>
                <w:del w:id="2090" w:author="SAS" w:date="2010-10-08T09:05:00Z"/>
                <w:rFonts w:ascii="Garamond" w:hAnsi="Garamond" w:cs="Helvetica"/>
                <w:sz w:val="20"/>
                <w:szCs w:val="32"/>
                <w:lang w:eastAsia="en-US"/>
              </w:rPr>
            </w:pPr>
            <w:del w:id="2091" w:author="SAS" w:date="2010-10-08T09:05:00Z">
              <w:r w:rsidDel="003C18AA">
                <w:rPr>
                  <w:rFonts w:ascii="Garamond" w:hAnsi="Garamond" w:cs="Helvetica"/>
                  <w:sz w:val="20"/>
                  <w:szCs w:val="32"/>
                  <w:lang w:eastAsia="en-US"/>
                </w:rPr>
                <w:delText>Science, Technology &amp; Society</w:delText>
              </w:r>
            </w:del>
          </w:p>
          <w:p w:rsidR="00C5497D" w:rsidRDefault="00C5497D">
            <w:pPr>
              <w:jc w:val="center"/>
              <w:rPr>
                <w:del w:id="2092" w:author="SAS" w:date="2010-10-08T09:05:00Z"/>
                <w:rFonts w:ascii="Garamond" w:hAnsi="Garamond" w:cs="Helvetica"/>
                <w:sz w:val="20"/>
                <w:szCs w:val="32"/>
                <w:lang w:eastAsia="en-US"/>
              </w:rPr>
            </w:pPr>
          </w:p>
        </w:tc>
        <w:tc>
          <w:tcPr>
            <w:tcW w:w="4502" w:type="dxa"/>
            <w:tcPrChange w:id="2093" w:author="SAS" w:date="2010-10-08T09:05:00Z">
              <w:tcPr>
                <w:tcW w:w="4502" w:type="dxa"/>
              </w:tcPr>
            </w:tcPrChange>
          </w:tcPr>
          <w:p w:rsidR="00CC5F43" w:rsidRDefault="004C4AF2">
            <w:pPr>
              <w:numPr>
                <w:ilvl w:val="0"/>
                <w:numId w:val="11"/>
              </w:numPr>
              <w:jc w:val="center"/>
              <w:rPr>
                <w:del w:id="2094" w:author="SAS" w:date="2010-10-08T09:05:00Z"/>
                <w:rFonts w:ascii="Garamond" w:hAnsi="Garamond"/>
                <w:sz w:val="20"/>
              </w:rPr>
              <w:pPrChange w:id="2095" w:author="SAS" w:date="2010-12-01T07:13:00Z">
                <w:pPr>
                  <w:ind w:left="360"/>
                </w:pPr>
              </w:pPrChange>
            </w:pPr>
            <w:del w:id="2096" w:author="SAS" w:date="2010-10-08T09:05:00Z">
              <w:r w:rsidRPr="00340454" w:rsidDel="003C18AA">
                <w:rPr>
                  <w:rFonts w:ascii="Garamond" w:hAnsi="Garamond"/>
                  <w:sz w:val="20"/>
                </w:rPr>
                <w:delText>People are different.</w:delText>
              </w:r>
            </w:del>
          </w:p>
          <w:p w:rsidR="00CC5F43" w:rsidRDefault="004C4AF2">
            <w:pPr>
              <w:numPr>
                <w:ilvl w:val="0"/>
                <w:numId w:val="11"/>
                <w:numberingChange w:id="2097" w:author="SAS" w:date="2010-10-05T21:47:00Z" w:original=""/>
              </w:numPr>
              <w:pBdr>
                <w:bottom w:val="single" w:sz="6" w:space="1" w:color="auto"/>
              </w:pBdr>
              <w:ind w:left="360" w:firstLine="0"/>
              <w:jc w:val="center"/>
              <w:rPr>
                <w:del w:id="2098" w:author="SAS" w:date="2010-10-08T09:05:00Z"/>
                <w:rFonts w:ascii="Garamond" w:hAnsi="Garamond"/>
                <w:sz w:val="20"/>
              </w:rPr>
              <w:pPrChange w:id="2099" w:author="SAS" w:date="2010-12-01T07:13:00Z">
                <w:pPr>
                  <w:numPr>
                    <w:numId w:val="13"/>
                  </w:numPr>
                  <w:pBdr>
                    <w:bottom w:val="single" w:sz="6" w:space="1" w:color="auto"/>
                  </w:pBdr>
                  <w:ind w:left="360" w:hanging="360"/>
                </w:pPr>
              </w:pPrChange>
            </w:pPr>
            <w:del w:id="2100" w:author="SAS" w:date="2010-10-08T09:05:00Z">
              <w:r w:rsidRPr="00340454" w:rsidDel="003C18AA">
                <w:rPr>
                  <w:rFonts w:ascii="Garamond" w:hAnsi="Garamond"/>
                  <w:sz w:val="20"/>
                </w:rPr>
                <w:delText>All people have value.    </w:delText>
              </w:r>
            </w:del>
          </w:p>
          <w:p w:rsidR="00CC5F43" w:rsidRDefault="004C4AF2">
            <w:pPr>
              <w:numPr>
                <w:ilvl w:val="0"/>
                <w:numId w:val="11"/>
                <w:numberingChange w:id="2101" w:author="SAS" w:date="2010-10-05T21:47:00Z" w:original=""/>
              </w:numPr>
              <w:ind w:left="360" w:firstLine="0"/>
              <w:jc w:val="center"/>
              <w:rPr>
                <w:del w:id="2102" w:author="SAS" w:date="2010-10-08T09:05:00Z"/>
                <w:rFonts w:ascii="Garamond" w:hAnsi="Garamond"/>
                <w:sz w:val="20"/>
              </w:rPr>
              <w:pPrChange w:id="2103" w:author="SAS" w:date="2010-12-01T07:13:00Z">
                <w:pPr>
                  <w:numPr>
                    <w:numId w:val="13"/>
                  </w:numPr>
                  <w:ind w:left="720" w:hanging="360"/>
                </w:pPr>
              </w:pPrChange>
            </w:pPr>
            <w:del w:id="2104" w:author="SAS" w:date="2010-10-08T09:05:00Z">
              <w:r w:rsidRPr="00340454" w:rsidDel="003C18AA">
                <w:rPr>
                  <w:rFonts w:ascii="Garamond" w:hAnsi="Garamond"/>
                  <w:sz w:val="20"/>
                </w:rPr>
                <w:delText>People exist simultaneously as an individual and as a member of a group</w:delText>
              </w:r>
            </w:del>
          </w:p>
          <w:p w:rsidR="00CC5F43" w:rsidRDefault="004C4AF2">
            <w:pPr>
              <w:numPr>
                <w:ilvl w:val="0"/>
                <w:numId w:val="11"/>
                <w:numberingChange w:id="2105" w:author="SAS" w:date="2010-10-05T21:47:00Z" w:original=""/>
              </w:numPr>
              <w:ind w:left="360" w:firstLine="0"/>
              <w:jc w:val="center"/>
              <w:rPr>
                <w:del w:id="2106" w:author="SAS" w:date="2010-10-08T09:05:00Z"/>
                <w:rFonts w:ascii="Garamond" w:hAnsi="Garamond"/>
                <w:sz w:val="20"/>
              </w:rPr>
              <w:pPrChange w:id="2107" w:author="SAS" w:date="2010-12-01T07:13:00Z">
                <w:pPr>
                  <w:numPr>
                    <w:numId w:val="13"/>
                  </w:numPr>
                  <w:ind w:left="720" w:hanging="360"/>
                </w:pPr>
              </w:pPrChange>
            </w:pPr>
            <w:del w:id="2108" w:author="SAS" w:date="2010-10-08T09:05:00Z">
              <w:r w:rsidRPr="00340454" w:rsidDel="003C18AA">
                <w:rPr>
                  <w:rFonts w:ascii="Garamond" w:hAnsi="Garamond"/>
                  <w:sz w:val="20"/>
                </w:rPr>
                <w:delText>Our identity is shaped by external and internal factors</w:delText>
              </w:r>
            </w:del>
          </w:p>
          <w:p w:rsidR="00CC5F43" w:rsidRDefault="004C4AF2">
            <w:pPr>
              <w:numPr>
                <w:ilvl w:val="0"/>
                <w:numId w:val="11"/>
                <w:numberingChange w:id="2109" w:author="SAS" w:date="2010-10-05T21:47:00Z" w:original=""/>
              </w:numPr>
              <w:ind w:left="360" w:firstLine="0"/>
              <w:jc w:val="center"/>
              <w:rPr>
                <w:del w:id="2110" w:author="SAS" w:date="2010-10-08T09:05:00Z"/>
                <w:rFonts w:ascii="Garamond" w:hAnsi="Garamond"/>
                <w:sz w:val="20"/>
              </w:rPr>
              <w:pPrChange w:id="2111" w:author="SAS" w:date="2010-12-01T07:13:00Z">
                <w:pPr>
                  <w:numPr>
                    <w:numId w:val="13"/>
                  </w:numPr>
                  <w:ind w:left="720" w:hanging="360"/>
                </w:pPr>
              </w:pPrChange>
            </w:pPr>
            <w:del w:id="2112" w:author="SAS" w:date="2010-10-08T09:05:00Z">
              <w:r w:rsidRPr="00340454" w:rsidDel="003C18AA">
                <w:rPr>
                  <w:rFonts w:ascii="Garamond" w:hAnsi="Garamond"/>
                  <w:sz w:val="20"/>
                </w:rPr>
                <w:delText>People’s needs affect their behavior. </w:delText>
              </w:r>
            </w:del>
          </w:p>
          <w:p w:rsidR="00CC5F43" w:rsidRDefault="004C4AF2">
            <w:pPr>
              <w:numPr>
                <w:ilvl w:val="0"/>
                <w:numId w:val="11"/>
                <w:numberingChange w:id="2113" w:author="SAS" w:date="2010-10-05T21:47:00Z" w:original=""/>
              </w:numPr>
              <w:ind w:left="360" w:firstLine="0"/>
              <w:jc w:val="center"/>
              <w:rPr>
                <w:del w:id="2114" w:author="SAS" w:date="2010-10-08T09:05:00Z"/>
                <w:rFonts w:ascii="Garamond" w:hAnsi="Garamond"/>
                <w:sz w:val="20"/>
              </w:rPr>
              <w:pPrChange w:id="2115" w:author="SAS" w:date="2010-12-01T07:13:00Z">
                <w:pPr>
                  <w:numPr>
                    <w:numId w:val="13"/>
                  </w:numPr>
                  <w:ind w:left="360" w:hanging="360"/>
                </w:pPr>
              </w:pPrChange>
            </w:pPr>
            <w:del w:id="2116" w:author="SAS" w:date="2010-10-08T09:05:00Z">
              <w:r w:rsidRPr="00340454" w:rsidDel="003C18AA">
                <w:rPr>
                  <w:rFonts w:ascii="Garamond" w:hAnsi="Garamond"/>
                  <w:sz w:val="20"/>
                </w:rPr>
                <w:delText>Nature and nurture shape development         </w:delText>
              </w:r>
            </w:del>
          </w:p>
          <w:p w:rsidR="00CC5F43" w:rsidRDefault="004C4AF2">
            <w:pPr>
              <w:numPr>
                <w:ilvl w:val="0"/>
                <w:numId w:val="11"/>
                <w:numberingChange w:id="2117" w:author="SAS" w:date="2010-10-05T21:47:00Z" w:original=""/>
              </w:numPr>
              <w:ind w:left="360" w:firstLine="0"/>
              <w:jc w:val="center"/>
              <w:rPr>
                <w:del w:id="2118" w:author="SAS" w:date="2010-10-08T09:05:00Z"/>
                <w:rFonts w:ascii="Garamond" w:hAnsi="Garamond"/>
                <w:sz w:val="20"/>
              </w:rPr>
              <w:pPrChange w:id="2119" w:author="SAS" w:date="2010-12-01T07:13:00Z">
                <w:pPr>
                  <w:numPr>
                    <w:numId w:val="13"/>
                  </w:numPr>
                  <w:ind w:left="720" w:hanging="360"/>
                </w:pPr>
              </w:pPrChange>
            </w:pPr>
            <w:del w:id="2120" w:author="SAS" w:date="2010-10-08T09:05:00Z">
              <w:r w:rsidRPr="00340454" w:rsidDel="003C18AA">
                <w:rPr>
                  <w:rFonts w:ascii="Garamond" w:hAnsi="Garamond"/>
                  <w:sz w:val="20"/>
                </w:rPr>
                <w:delText>Scientific discoveries and technological innovations have an important impact on the political, economic, and social development of nations and municipalities.</w:delText>
              </w:r>
            </w:del>
          </w:p>
          <w:p w:rsidR="00C5497D" w:rsidRDefault="00C5497D">
            <w:pPr>
              <w:jc w:val="center"/>
              <w:rPr>
                <w:del w:id="2121" w:author="SAS" w:date="2010-10-08T09:05:00Z"/>
                <w:rFonts w:ascii="Garamond" w:hAnsi="Garamond" w:cs="Helvetica"/>
                <w:sz w:val="20"/>
                <w:szCs w:val="32"/>
                <w:lang w:eastAsia="en-US"/>
              </w:rPr>
            </w:pPr>
          </w:p>
        </w:tc>
        <w:tc>
          <w:tcPr>
            <w:tcW w:w="3960" w:type="dxa"/>
            <w:tcPrChange w:id="2122" w:author="SAS" w:date="2010-10-08T09:05:00Z">
              <w:tcPr>
                <w:tcW w:w="1763" w:type="dxa"/>
              </w:tcPr>
            </w:tcPrChange>
          </w:tcPr>
          <w:p w:rsidR="00C5497D" w:rsidRDefault="00C5497D">
            <w:pPr>
              <w:jc w:val="center"/>
              <w:rPr>
                <w:del w:id="2123" w:author="SAS" w:date="2010-10-08T09:05:00Z"/>
                <w:rFonts w:ascii="Garamond" w:hAnsi="Garamond" w:cs="Helvetica"/>
                <w:sz w:val="20"/>
                <w:szCs w:val="32"/>
                <w:lang w:eastAsia="en-US"/>
              </w:rPr>
            </w:pPr>
          </w:p>
        </w:tc>
        <w:tc>
          <w:tcPr>
            <w:tcW w:w="3960" w:type="dxa"/>
            <w:tcPrChange w:id="2124" w:author="SAS" w:date="2010-10-08T09:05:00Z">
              <w:tcPr>
                <w:tcW w:w="1763" w:type="dxa"/>
              </w:tcPr>
            </w:tcPrChange>
          </w:tcPr>
          <w:p w:rsidR="00C5497D" w:rsidRDefault="00C5497D">
            <w:pPr>
              <w:jc w:val="center"/>
              <w:rPr>
                <w:del w:id="2125" w:author="SAS" w:date="2010-10-08T09:05:00Z"/>
                <w:rFonts w:ascii="Garamond" w:hAnsi="Garamond" w:cs="Helvetica"/>
                <w:sz w:val="20"/>
                <w:szCs w:val="32"/>
                <w:lang w:eastAsia="en-US"/>
              </w:rPr>
            </w:pPr>
          </w:p>
        </w:tc>
        <w:tc>
          <w:tcPr>
            <w:tcW w:w="3960" w:type="dxa"/>
            <w:tcPrChange w:id="2126" w:author="SAS" w:date="2010-10-08T09:05:00Z">
              <w:tcPr>
                <w:tcW w:w="1763" w:type="dxa"/>
              </w:tcPr>
            </w:tcPrChange>
          </w:tcPr>
          <w:p w:rsidR="00C5497D" w:rsidRDefault="00C5497D">
            <w:pPr>
              <w:jc w:val="center"/>
              <w:rPr>
                <w:del w:id="2127" w:author="SAS" w:date="2010-10-08T09:05:00Z"/>
                <w:rFonts w:ascii="Garamond" w:hAnsi="Garamond" w:cs="Helvetica"/>
                <w:sz w:val="20"/>
                <w:szCs w:val="32"/>
                <w:lang w:eastAsia="en-US"/>
              </w:rPr>
            </w:pPr>
          </w:p>
        </w:tc>
      </w:tr>
    </w:tbl>
    <w:p w:rsidR="00F07163" w:rsidRDefault="00F07163">
      <w:pPr>
        <w:jc w:val="center"/>
        <w:rPr>
          <w:del w:id="2128" w:author="SAS" w:date="2010-10-08T09:05:00Z"/>
          <w:rFonts w:ascii="Garamond" w:hAnsi="Garamond" w:cs="Helvetica"/>
          <w:sz w:val="20"/>
          <w:szCs w:val="32"/>
          <w:lang w:eastAsia="en-US"/>
        </w:rPr>
      </w:pPr>
    </w:p>
    <w:p w:rsidR="00F07163" w:rsidRDefault="00F07163">
      <w:pPr>
        <w:jc w:val="center"/>
        <w:rPr>
          <w:del w:id="2129" w:author="SAS" w:date="2010-10-08T09:05:00Z"/>
          <w:rFonts w:ascii="Garamond" w:hAnsi="Garamond" w:cs="Helvetica"/>
          <w:sz w:val="20"/>
          <w:szCs w:val="32"/>
          <w:lang w:eastAsia="en-US"/>
        </w:rPr>
      </w:pPr>
    </w:p>
    <w:p w:rsidR="00CC5F43" w:rsidRDefault="00FF62E0">
      <w:pPr>
        <w:numPr>
          <w:ins w:id="2130" w:author="SAS" w:date="2010-11-24T12:19:00Z"/>
        </w:numPr>
        <w:jc w:val="center"/>
        <w:rPr>
          <w:rFonts w:ascii="Garamond" w:hAnsi="Garamond" w:cs="Helvetica"/>
          <w:b/>
          <w:sz w:val="32"/>
          <w:szCs w:val="32"/>
          <w:lang w:eastAsia="en-US"/>
          <w:rPrChange w:id="2131" w:author="SAS" w:date="2010-12-01T06:20:00Z">
            <w:rPr>
              <w:rFonts w:ascii="Garamond" w:hAnsi="Garamond" w:cs="Helvetica"/>
              <w:sz w:val="20"/>
              <w:szCs w:val="32"/>
              <w:lang w:eastAsia="en-US"/>
            </w:rPr>
          </w:rPrChange>
        </w:rPr>
        <w:pPrChange w:id="2132" w:author="SAS" w:date="2010-12-01T07:35:00Z">
          <w:pPr/>
        </w:pPrChange>
      </w:pPr>
      <w:ins w:id="2133" w:author="SAS" w:date="2010-12-01T04:55:00Z">
        <w:r>
          <w:rPr>
            <w:rFonts w:ascii="Garamond" w:hAnsi="Garamond" w:cs="Helvetica"/>
            <w:b/>
            <w:sz w:val="32"/>
            <w:szCs w:val="32"/>
            <w:lang w:eastAsia="en-US"/>
          </w:rPr>
          <w:t>ESSENTIAL QUESTIONS</w:t>
        </w:r>
      </w:ins>
      <w:ins w:id="2134" w:author="SAS" w:date="2010-10-08T08:40:00Z">
        <w:r w:rsidR="004C4AF2" w:rsidRPr="00297F57">
          <w:rPr>
            <w:rFonts w:ascii="Garamond" w:hAnsi="Garamond" w:cs="Helvetica"/>
            <w:b/>
            <w:sz w:val="32"/>
            <w:szCs w:val="32"/>
            <w:lang w:eastAsia="en-US"/>
          </w:rPr>
          <w:t xml:space="preserve">:  </w:t>
        </w:r>
      </w:ins>
      <w:ins w:id="2135" w:author="SAS" w:date="2010-10-09T03:58:00Z">
        <w:r w:rsidR="004C4AF2">
          <w:rPr>
            <w:rFonts w:ascii="Garamond" w:hAnsi="Garamond" w:cs="Helvetica"/>
            <w:b/>
            <w:sz w:val="32"/>
            <w:szCs w:val="32"/>
            <w:lang w:eastAsia="en-US"/>
          </w:rPr>
          <w:t>Middle</w:t>
        </w:r>
      </w:ins>
      <w:ins w:id="2136" w:author="SAS" w:date="2010-10-08T08:52:00Z">
        <w:r w:rsidR="004C4AF2">
          <w:rPr>
            <w:rFonts w:ascii="Garamond" w:hAnsi="Garamond" w:cs="Helvetica"/>
            <w:b/>
            <w:sz w:val="32"/>
            <w:szCs w:val="32"/>
            <w:lang w:eastAsia="en-US"/>
          </w:rPr>
          <w:t xml:space="preserve"> School</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400"/>
        <w:gridCol w:w="1483"/>
        <w:gridCol w:w="4073"/>
        <w:gridCol w:w="1166"/>
        <w:gridCol w:w="3258"/>
        <w:gridCol w:w="3259"/>
        <w:gridCol w:w="3258"/>
        <w:gridCol w:w="3259"/>
        <w:tblGridChange w:id="2137">
          <w:tblGrid>
            <w:gridCol w:w="1400"/>
            <w:gridCol w:w="42"/>
            <w:gridCol w:w="1441"/>
            <w:gridCol w:w="78"/>
            <w:gridCol w:w="3995"/>
            <w:gridCol w:w="532"/>
            <w:gridCol w:w="634"/>
            <w:gridCol w:w="2718"/>
            <w:gridCol w:w="540"/>
            <w:gridCol w:w="2813"/>
            <w:gridCol w:w="446"/>
            <w:gridCol w:w="2906"/>
            <w:gridCol w:w="352"/>
            <w:gridCol w:w="3001"/>
            <w:gridCol w:w="258"/>
            <w:gridCol w:w="3095"/>
          </w:tblGrid>
        </w:tblGridChange>
      </w:tblGrid>
      <w:tr w:rsidR="00684A40" w:rsidRPr="00E47942">
        <w:trPr>
          <w:cantSplit/>
          <w:tblHeader/>
        </w:trPr>
        <w:tc>
          <w:tcPr>
            <w:tcW w:w="1395" w:type="dxa"/>
            <w:vAlign w:val="center"/>
          </w:tcPr>
          <w:p w:rsidR="00684A40" w:rsidRPr="00E47942" w:rsidRDefault="00684A40" w:rsidP="004C4AF2">
            <w:pPr>
              <w:jc w:val="center"/>
              <w:rPr>
                <w:rFonts w:ascii="Garamond" w:hAnsi="Garamond" w:cs="Helvetica"/>
                <w:b/>
                <w:sz w:val="20"/>
                <w:szCs w:val="32"/>
                <w:lang w:eastAsia="en-US"/>
              </w:rPr>
            </w:pPr>
            <w:r>
              <w:rPr>
                <w:rFonts w:ascii="Garamond" w:hAnsi="Garamond" w:cs="Helvetica"/>
                <w:b/>
                <w:sz w:val="20"/>
                <w:szCs w:val="32"/>
                <w:lang w:eastAsia="en-US"/>
              </w:rPr>
              <w:t>SAS STRANDS (SKILLS)</w:t>
            </w:r>
          </w:p>
        </w:tc>
        <w:tc>
          <w:tcPr>
            <w:tcW w:w="1483" w:type="dxa"/>
          </w:tcPr>
          <w:p w:rsidR="00684A40" w:rsidRPr="00E47942" w:rsidRDefault="00684A40" w:rsidP="004C4AF2">
            <w:pPr>
              <w:jc w:val="center"/>
              <w:rPr>
                <w:rFonts w:ascii="Garamond" w:hAnsi="Garamond" w:cs="Helvetica"/>
                <w:b/>
                <w:sz w:val="20"/>
                <w:szCs w:val="32"/>
                <w:lang w:eastAsia="en-US"/>
              </w:rPr>
            </w:pPr>
            <w:r>
              <w:rPr>
                <w:rFonts w:ascii="Garamond" w:hAnsi="Garamond" w:cs="Helvetica"/>
                <w:b/>
                <w:sz w:val="20"/>
                <w:szCs w:val="32"/>
                <w:lang w:eastAsia="en-US"/>
              </w:rPr>
              <w:t>NCSS STRANDS</w:t>
            </w:r>
          </w:p>
        </w:tc>
        <w:tc>
          <w:tcPr>
            <w:tcW w:w="4074" w:type="dxa"/>
          </w:tcPr>
          <w:p w:rsidR="00684A40" w:rsidRPr="00E47942" w:rsidRDefault="00684A40" w:rsidP="004C4AF2">
            <w:pPr>
              <w:jc w:val="center"/>
              <w:rPr>
                <w:rFonts w:ascii="Garamond" w:hAnsi="Garamond" w:cs="Helvetica"/>
                <w:b/>
                <w:sz w:val="20"/>
                <w:szCs w:val="32"/>
                <w:lang w:eastAsia="en-US"/>
              </w:rPr>
            </w:pPr>
            <w:r>
              <w:rPr>
                <w:rFonts w:ascii="Garamond" w:hAnsi="Garamond" w:cs="Helvetica"/>
                <w:b/>
                <w:sz w:val="20"/>
                <w:szCs w:val="32"/>
                <w:lang w:eastAsia="en-US"/>
              </w:rPr>
              <w:t>DEPARTMENT -WIDE ENDURING UNDERSTANDINGS (CONTENT)</w:t>
            </w:r>
          </w:p>
        </w:tc>
        <w:tc>
          <w:tcPr>
            <w:tcW w:w="1166" w:type="dxa"/>
            <w:shd w:val="clear" w:color="auto" w:fill="BFBFBF" w:themeFill="background1" w:themeFillShade="BF"/>
            <w:vAlign w:val="center"/>
          </w:tcPr>
          <w:p w:rsidR="00684A40" w:rsidRDefault="00684A40">
            <w:pPr>
              <w:jc w:val="center"/>
              <w:rPr>
                <w:rFonts w:ascii="Garamond" w:hAnsi="Garamond" w:cs="Helvetica"/>
                <w:b/>
                <w:sz w:val="20"/>
                <w:szCs w:val="32"/>
                <w:lang w:eastAsia="en-US"/>
              </w:rPr>
              <w:pPrChange w:id="2138" w:author="SAS" w:date="2010-11-30T21:28:00Z">
                <w:pPr>
                  <w:jc w:val="center"/>
                </w:pPr>
              </w:pPrChange>
            </w:pPr>
            <w:r>
              <w:rPr>
                <w:rFonts w:ascii="Garamond" w:hAnsi="Garamond" w:cs="Helvetica"/>
                <w:b/>
                <w:sz w:val="20"/>
                <w:szCs w:val="32"/>
                <w:lang w:eastAsia="en-US"/>
              </w:rPr>
              <w:t>(Grade 5)</w:t>
            </w:r>
          </w:p>
        </w:tc>
        <w:tc>
          <w:tcPr>
            <w:tcW w:w="9778" w:type="dxa"/>
            <w:gridSpan w:val="3"/>
            <w:vAlign w:val="center"/>
          </w:tcPr>
          <w:p w:rsidR="00684A40" w:rsidDel="00684A40" w:rsidRDefault="00684A40">
            <w:pPr>
              <w:jc w:val="center"/>
              <w:rPr>
                <w:del w:id="2139" w:author="SAS" w:date="2010-12-01T14:23:00Z"/>
                <w:rFonts w:ascii="Garamond" w:hAnsi="Garamond" w:cs="Helvetica"/>
                <w:b/>
                <w:sz w:val="20"/>
                <w:szCs w:val="32"/>
                <w:lang w:eastAsia="en-US"/>
              </w:rPr>
            </w:pPr>
            <w:del w:id="2140" w:author="SAS" w:date="2010-12-01T14:23:00Z">
              <w:r w:rsidDel="00684A40">
                <w:rPr>
                  <w:rFonts w:ascii="Garamond" w:hAnsi="Garamond" w:cs="Helvetica"/>
                  <w:b/>
                  <w:sz w:val="20"/>
                  <w:szCs w:val="32"/>
                  <w:lang w:eastAsia="en-US"/>
                </w:rPr>
                <w:delText>(Grade 6)</w:delText>
              </w:r>
            </w:del>
          </w:p>
          <w:p w:rsidR="00684A40" w:rsidDel="00684A40" w:rsidRDefault="00684A40">
            <w:pPr>
              <w:jc w:val="center"/>
              <w:rPr>
                <w:del w:id="2141" w:author="SAS" w:date="2010-12-01T14:23:00Z"/>
                <w:rFonts w:ascii="Garamond" w:hAnsi="Garamond" w:cs="Helvetica"/>
                <w:b/>
                <w:sz w:val="20"/>
                <w:szCs w:val="32"/>
                <w:lang w:eastAsia="en-US"/>
              </w:rPr>
            </w:pPr>
            <w:del w:id="2142" w:author="SAS" w:date="2010-12-01T14:23:00Z">
              <w:r w:rsidDel="00684A40">
                <w:rPr>
                  <w:rFonts w:ascii="Garamond" w:hAnsi="Garamond" w:cs="Helvetica"/>
                  <w:b/>
                  <w:sz w:val="20"/>
                  <w:szCs w:val="32"/>
                  <w:lang w:eastAsia="en-US"/>
                </w:rPr>
                <w:delText>(Grade 7)</w:delText>
              </w:r>
            </w:del>
          </w:p>
          <w:p w:rsidR="00684A40" w:rsidRPr="00E47942" w:rsidRDefault="00684A40" w:rsidP="004C4AF2">
            <w:pPr>
              <w:jc w:val="center"/>
              <w:rPr>
                <w:rFonts w:ascii="Garamond" w:hAnsi="Garamond" w:cs="Helvetica"/>
                <w:b/>
                <w:sz w:val="20"/>
                <w:szCs w:val="32"/>
                <w:lang w:eastAsia="en-US"/>
              </w:rPr>
            </w:pPr>
            <w:del w:id="2143" w:author="SAS" w:date="2010-12-01T14:23:00Z">
              <w:r w:rsidDel="00684A40">
                <w:rPr>
                  <w:rFonts w:ascii="Garamond" w:hAnsi="Garamond" w:cs="Helvetica"/>
                  <w:b/>
                  <w:sz w:val="20"/>
                  <w:szCs w:val="32"/>
                  <w:lang w:eastAsia="en-US"/>
                </w:rPr>
                <w:delText>(Grade 8)</w:delText>
              </w:r>
            </w:del>
            <w:ins w:id="2144" w:author="SAS" w:date="2010-12-01T14:23:00Z">
              <w:r>
                <w:rPr>
                  <w:rFonts w:ascii="Garamond" w:hAnsi="Garamond" w:cs="Helvetica"/>
                  <w:b/>
                  <w:sz w:val="20"/>
                  <w:szCs w:val="32"/>
                  <w:lang w:eastAsia="en-US"/>
                </w:rPr>
                <w:t>Grades 6-8</w:t>
              </w:r>
            </w:ins>
          </w:p>
        </w:tc>
        <w:tc>
          <w:tcPr>
            <w:tcW w:w="3260" w:type="dxa"/>
            <w:vAlign w:val="center"/>
          </w:tcPr>
          <w:p w:rsidR="00684A40" w:rsidRDefault="00684A40">
            <w:pPr>
              <w:jc w:val="center"/>
              <w:rPr>
                <w:rFonts w:ascii="Garamond" w:hAnsi="Garamond" w:cs="Helvetica"/>
                <w:b/>
                <w:sz w:val="20"/>
                <w:szCs w:val="32"/>
                <w:lang w:eastAsia="en-US"/>
              </w:rPr>
              <w:pPrChange w:id="2145" w:author="SAS" w:date="2010-12-01T05:10:00Z">
                <w:pPr>
                  <w:jc w:val="center"/>
                </w:pPr>
              </w:pPrChange>
            </w:pPr>
            <w:r>
              <w:rPr>
                <w:rFonts w:ascii="Garamond" w:hAnsi="Garamond" w:cs="Helvetica"/>
                <w:b/>
                <w:sz w:val="20"/>
                <w:szCs w:val="32"/>
                <w:lang w:eastAsia="en-US"/>
              </w:rPr>
              <w:t>Asian History</w:t>
            </w:r>
          </w:p>
        </w:tc>
      </w:tr>
      <w:tr w:rsidR="00306905" w:rsidRPr="00E47942">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Change w:id="2146" w:author="SAS" w:date="2010-12-01T06:1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
          </w:tblPrExChange>
        </w:tblPrEx>
        <w:trPr>
          <w:cantSplit/>
          <w:ins w:id="2147" w:author="SAS" w:date="2010-10-08T08:39:00Z"/>
        </w:trPr>
        <w:tc>
          <w:tcPr>
            <w:tcW w:w="1395" w:type="dxa"/>
            <w:tcPrChange w:id="2148" w:author="SAS" w:date="2010-12-01T06:13:00Z">
              <w:tcPr>
                <w:tcW w:w="1442" w:type="dxa"/>
                <w:gridSpan w:val="2"/>
              </w:tcPr>
            </w:tcPrChange>
          </w:tcPr>
          <w:p w:rsidR="00306905" w:rsidRPr="00EA2F4F" w:rsidRDefault="00306905" w:rsidP="004C4AF2">
            <w:pPr>
              <w:numPr>
                <w:ins w:id="2149" w:author="SAS" w:date="2010-10-08T08:39:00Z"/>
              </w:numPr>
              <w:rPr>
                <w:ins w:id="2150" w:author="SAS" w:date="2010-10-08T08:39:00Z"/>
                <w:rFonts w:ascii="Garamond" w:hAnsi="Garamond" w:cs="Helvetica"/>
                <w:b/>
                <w:sz w:val="18"/>
                <w:szCs w:val="32"/>
                <w:lang w:eastAsia="en-US"/>
              </w:rPr>
            </w:pPr>
            <w:ins w:id="2151" w:author="SAS" w:date="2010-10-08T08:39:00Z">
              <w:r w:rsidRPr="00EA2F4F">
                <w:rPr>
                  <w:rFonts w:ascii="Garamond" w:hAnsi="Garamond" w:cs="Helvetica"/>
                  <w:b/>
                  <w:sz w:val="18"/>
                  <w:szCs w:val="32"/>
                  <w:lang w:eastAsia="en-US"/>
                </w:rPr>
                <w:t>Standard I:  Analyze how individuals,</w:t>
              </w:r>
            </w:ins>
          </w:p>
          <w:p w:rsidR="00306905" w:rsidRPr="00EA2F4F" w:rsidRDefault="00306905" w:rsidP="004C4AF2">
            <w:pPr>
              <w:numPr>
                <w:ins w:id="2152" w:author="SAS" w:date="2010-10-08T08:39:00Z"/>
              </w:numPr>
              <w:rPr>
                <w:ins w:id="2153" w:author="SAS" w:date="2010-10-08T08:39:00Z"/>
                <w:rFonts w:ascii="Garamond" w:hAnsi="Garamond" w:cs="Helvetica"/>
                <w:b/>
                <w:sz w:val="18"/>
                <w:szCs w:val="32"/>
                <w:lang w:eastAsia="en-US"/>
              </w:rPr>
            </w:pPr>
            <w:proofErr w:type="gramStart"/>
            <w:ins w:id="2154" w:author="SAS" w:date="2010-10-08T08:39:00Z">
              <w:r w:rsidRPr="00EA2F4F">
                <w:rPr>
                  <w:rFonts w:ascii="Garamond" w:hAnsi="Garamond" w:cs="Helvetica"/>
                  <w:b/>
                  <w:sz w:val="18"/>
                  <w:szCs w:val="32"/>
                  <w:lang w:eastAsia="en-US"/>
                </w:rPr>
                <w:t>groups</w:t>
              </w:r>
              <w:proofErr w:type="gramEnd"/>
              <w:r w:rsidRPr="00EA2F4F">
                <w:rPr>
                  <w:rFonts w:ascii="Garamond" w:hAnsi="Garamond" w:cs="Helvetica"/>
                  <w:b/>
                  <w:sz w:val="18"/>
                  <w:szCs w:val="32"/>
                  <w:lang w:eastAsia="en-US"/>
                </w:rPr>
                <w:t>, and institutions create and change</w:t>
              </w:r>
            </w:ins>
          </w:p>
          <w:p w:rsidR="00306905" w:rsidRPr="00E47942" w:rsidRDefault="00306905" w:rsidP="004C4AF2">
            <w:pPr>
              <w:numPr>
                <w:ins w:id="2155" w:author="SAS" w:date="2010-10-08T08:39:00Z"/>
              </w:numPr>
              <w:rPr>
                <w:ins w:id="2156" w:author="SAS" w:date="2010-10-08T08:39:00Z"/>
                <w:rFonts w:ascii="Garamond" w:hAnsi="Garamond" w:cs="Helvetica"/>
                <w:b/>
                <w:sz w:val="18"/>
                <w:szCs w:val="32"/>
                <w:lang w:eastAsia="en-US"/>
              </w:rPr>
            </w:pPr>
            <w:proofErr w:type="gramStart"/>
            <w:ins w:id="2157" w:author="SAS" w:date="2010-10-08T08:39:00Z">
              <w:r w:rsidRPr="00EA2F4F">
                <w:rPr>
                  <w:rFonts w:ascii="Garamond" w:hAnsi="Garamond" w:cs="Helvetica"/>
                  <w:b/>
                  <w:sz w:val="18"/>
                  <w:szCs w:val="32"/>
                  <w:lang w:eastAsia="en-US"/>
                </w:rPr>
                <w:t>structures</w:t>
              </w:r>
              <w:proofErr w:type="gramEnd"/>
              <w:r w:rsidRPr="00EA2F4F">
                <w:rPr>
                  <w:rFonts w:ascii="Garamond" w:hAnsi="Garamond" w:cs="Helvetica"/>
                  <w:b/>
                  <w:sz w:val="18"/>
                  <w:szCs w:val="32"/>
                  <w:lang w:eastAsia="en-US"/>
                </w:rPr>
                <w:t xml:space="preserve"> of power, authority, and</w:t>
              </w:r>
              <w:r>
                <w:rPr>
                  <w:rFonts w:ascii="Garamond" w:hAnsi="Garamond" w:cs="Helvetica"/>
                  <w:b/>
                  <w:sz w:val="18"/>
                  <w:szCs w:val="32"/>
                  <w:lang w:eastAsia="en-US"/>
                </w:rPr>
                <w:t xml:space="preserve"> </w:t>
              </w:r>
              <w:r w:rsidRPr="00EA2F4F">
                <w:rPr>
                  <w:rFonts w:ascii="Garamond" w:hAnsi="Garamond" w:cs="Helvetica"/>
                  <w:b/>
                  <w:sz w:val="18"/>
                  <w:szCs w:val="32"/>
                  <w:lang w:eastAsia="en-US"/>
                </w:rPr>
                <w:t>governance</w:t>
              </w:r>
            </w:ins>
          </w:p>
        </w:tc>
        <w:tc>
          <w:tcPr>
            <w:tcW w:w="1483" w:type="dxa"/>
            <w:tcPrChange w:id="2158" w:author="SAS" w:date="2010-12-01T06:13:00Z">
              <w:tcPr>
                <w:tcW w:w="1519" w:type="dxa"/>
                <w:gridSpan w:val="2"/>
              </w:tcPr>
            </w:tcPrChange>
          </w:tcPr>
          <w:p w:rsidR="00306905" w:rsidRDefault="00306905" w:rsidP="004C4AF2">
            <w:pPr>
              <w:numPr>
                <w:ins w:id="2159" w:author="SAS" w:date="2010-10-08T08:39:00Z"/>
              </w:numPr>
              <w:jc w:val="center"/>
              <w:rPr>
                <w:ins w:id="2160" w:author="SAS" w:date="2010-10-08T08:39:00Z"/>
                <w:rFonts w:ascii="Garamond" w:hAnsi="Garamond" w:cs="Helvetica"/>
                <w:sz w:val="20"/>
                <w:szCs w:val="32"/>
                <w:lang w:eastAsia="en-US"/>
              </w:rPr>
            </w:pPr>
            <w:ins w:id="2161" w:author="SAS" w:date="2010-10-08T08:39:00Z">
              <w:r>
                <w:rPr>
                  <w:rFonts w:ascii="Garamond" w:hAnsi="Garamond" w:cs="Helvetica"/>
                  <w:sz w:val="20"/>
                  <w:szCs w:val="32"/>
                  <w:lang w:eastAsia="en-US"/>
                </w:rPr>
                <w:t>Individuals, Groups, &amp; Institutions</w:t>
              </w:r>
            </w:ins>
          </w:p>
          <w:p w:rsidR="00306905" w:rsidRDefault="00306905" w:rsidP="004C4AF2">
            <w:pPr>
              <w:numPr>
                <w:ins w:id="2162" w:author="SAS" w:date="2010-10-08T08:39:00Z"/>
              </w:numPr>
              <w:jc w:val="center"/>
              <w:rPr>
                <w:ins w:id="2163" w:author="SAS" w:date="2010-10-08T08:39:00Z"/>
                <w:rFonts w:ascii="Garamond" w:hAnsi="Garamond" w:cs="Helvetica"/>
                <w:sz w:val="20"/>
                <w:szCs w:val="32"/>
                <w:lang w:eastAsia="en-US"/>
              </w:rPr>
            </w:pPr>
          </w:p>
          <w:p w:rsidR="00306905" w:rsidRDefault="00306905" w:rsidP="004C4AF2">
            <w:pPr>
              <w:numPr>
                <w:ins w:id="2164" w:author="SAS" w:date="2010-10-08T08:39:00Z"/>
              </w:numPr>
              <w:jc w:val="center"/>
              <w:rPr>
                <w:ins w:id="2165" w:author="SAS" w:date="2010-10-08T08:39:00Z"/>
                <w:rFonts w:ascii="Garamond" w:hAnsi="Garamond" w:cs="Helvetica"/>
                <w:sz w:val="20"/>
                <w:szCs w:val="32"/>
                <w:lang w:eastAsia="en-US"/>
              </w:rPr>
            </w:pPr>
          </w:p>
          <w:p w:rsidR="00306905" w:rsidRDefault="00306905" w:rsidP="004C4AF2">
            <w:pPr>
              <w:numPr>
                <w:ins w:id="2166" w:author="SAS" w:date="2010-10-08T08:39:00Z"/>
              </w:numPr>
              <w:jc w:val="center"/>
              <w:rPr>
                <w:ins w:id="2167" w:author="SAS" w:date="2010-10-08T08:39:00Z"/>
                <w:rFonts w:ascii="Garamond" w:hAnsi="Garamond" w:cs="Helvetica"/>
                <w:sz w:val="20"/>
                <w:szCs w:val="32"/>
                <w:lang w:eastAsia="en-US"/>
              </w:rPr>
            </w:pPr>
          </w:p>
          <w:p w:rsidR="00306905" w:rsidRDefault="00306905" w:rsidP="004C4AF2">
            <w:pPr>
              <w:numPr>
                <w:ins w:id="2168" w:author="SAS" w:date="2010-10-08T08:39:00Z"/>
              </w:numPr>
              <w:jc w:val="center"/>
              <w:rPr>
                <w:ins w:id="2169" w:author="SAS" w:date="2010-10-08T08:39:00Z"/>
                <w:rFonts w:ascii="Garamond" w:hAnsi="Garamond" w:cs="Helvetica"/>
                <w:sz w:val="20"/>
                <w:szCs w:val="32"/>
                <w:lang w:eastAsia="en-US"/>
              </w:rPr>
            </w:pPr>
          </w:p>
          <w:p w:rsidR="00306905" w:rsidRDefault="00306905" w:rsidP="004C4AF2">
            <w:pPr>
              <w:numPr>
                <w:ins w:id="2170" w:author="SAS" w:date="2010-10-08T08:39:00Z"/>
              </w:numPr>
              <w:jc w:val="center"/>
              <w:rPr>
                <w:ins w:id="2171" w:author="SAS" w:date="2010-10-08T08:39:00Z"/>
                <w:rFonts w:ascii="Garamond" w:hAnsi="Garamond" w:cs="Helvetica"/>
                <w:sz w:val="20"/>
                <w:szCs w:val="32"/>
                <w:lang w:eastAsia="en-US"/>
              </w:rPr>
            </w:pPr>
          </w:p>
          <w:p w:rsidR="00306905" w:rsidRDefault="00306905" w:rsidP="004C4AF2">
            <w:pPr>
              <w:numPr>
                <w:ins w:id="2172" w:author="SAS" w:date="2010-10-08T08:39:00Z"/>
              </w:numPr>
              <w:jc w:val="center"/>
              <w:rPr>
                <w:ins w:id="2173" w:author="SAS" w:date="2010-10-08T08:39:00Z"/>
                <w:rFonts w:ascii="Garamond" w:hAnsi="Garamond" w:cs="Helvetica"/>
                <w:sz w:val="20"/>
                <w:szCs w:val="32"/>
                <w:lang w:eastAsia="en-US"/>
              </w:rPr>
            </w:pPr>
          </w:p>
          <w:p w:rsidR="00306905" w:rsidRDefault="00306905" w:rsidP="004C4AF2">
            <w:pPr>
              <w:numPr>
                <w:ins w:id="2174" w:author="SAS" w:date="2010-10-08T08:39:00Z"/>
              </w:numPr>
              <w:jc w:val="center"/>
              <w:rPr>
                <w:ins w:id="2175" w:author="SAS" w:date="2010-10-08T08:39:00Z"/>
                <w:rFonts w:ascii="Garamond" w:hAnsi="Garamond" w:cs="Helvetica"/>
                <w:sz w:val="20"/>
                <w:szCs w:val="32"/>
                <w:lang w:eastAsia="en-US"/>
              </w:rPr>
            </w:pPr>
          </w:p>
          <w:p w:rsidR="00306905" w:rsidRDefault="00306905" w:rsidP="004C4AF2">
            <w:pPr>
              <w:numPr>
                <w:ins w:id="2176" w:author="SAS" w:date="2010-10-08T08:39:00Z"/>
              </w:numPr>
              <w:jc w:val="center"/>
              <w:rPr>
                <w:ins w:id="2177" w:author="SAS" w:date="2010-10-08T08:39:00Z"/>
                <w:rFonts w:ascii="Garamond" w:hAnsi="Garamond" w:cs="Helvetica"/>
                <w:sz w:val="20"/>
                <w:szCs w:val="32"/>
                <w:lang w:eastAsia="en-US"/>
              </w:rPr>
            </w:pPr>
            <w:ins w:id="2178" w:author="SAS" w:date="2010-10-08T08:39:00Z">
              <w:r>
                <w:rPr>
                  <w:rFonts w:ascii="Garamond" w:hAnsi="Garamond" w:cs="Helvetica"/>
                  <w:sz w:val="20"/>
                  <w:szCs w:val="32"/>
                  <w:lang w:eastAsia="en-US"/>
                </w:rPr>
                <w:t>Power, Authority, &amp; Governments</w:t>
              </w:r>
            </w:ins>
          </w:p>
          <w:p w:rsidR="00306905" w:rsidRDefault="00306905" w:rsidP="004C4AF2">
            <w:pPr>
              <w:numPr>
                <w:ins w:id="2179" w:author="SAS" w:date="2010-10-08T08:39:00Z"/>
              </w:numPr>
              <w:jc w:val="center"/>
              <w:rPr>
                <w:ins w:id="2180" w:author="SAS" w:date="2010-10-08T08:39:00Z"/>
                <w:rFonts w:ascii="Garamond" w:hAnsi="Garamond" w:cs="Helvetica"/>
                <w:sz w:val="20"/>
                <w:szCs w:val="32"/>
                <w:lang w:eastAsia="en-US"/>
              </w:rPr>
            </w:pPr>
          </w:p>
          <w:p w:rsidR="00306905" w:rsidRPr="00E47942" w:rsidRDefault="00306905" w:rsidP="004C4AF2">
            <w:pPr>
              <w:numPr>
                <w:ins w:id="2181" w:author="SAS" w:date="2010-10-08T08:39:00Z"/>
              </w:numPr>
              <w:jc w:val="center"/>
              <w:rPr>
                <w:ins w:id="2182" w:author="SAS" w:date="2010-10-08T08:39:00Z"/>
                <w:rFonts w:ascii="Garamond" w:hAnsi="Garamond" w:cs="Helvetica"/>
                <w:sz w:val="20"/>
                <w:szCs w:val="32"/>
                <w:lang w:eastAsia="en-US"/>
              </w:rPr>
            </w:pPr>
          </w:p>
        </w:tc>
        <w:tc>
          <w:tcPr>
            <w:tcW w:w="4074" w:type="dxa"/>
            <w:tcPrChange w:id="2183" w:author="SAS" w:date="2010-12-01T06:13:00Z">
              <w:tcPr>
                <w:tcW w:w="4527" w:type="dxa"/>
                <w:gridSpan w:val="2"/>
              </w:tcPr>
            </w:tcPrChange>
          </w:tcPr>
          <w:p w:rsidR="00CC5F43" w:rsidRDefault="00306905">
            <w:pPr>
              <w:numPr>
                <w:ilvl w:val="0"/>
                <w:numId w:val="7"/>
                <w:ins w:id="2184" w:author="SAS" w:date="2010-10-08T08:39:00Z"/>
              </w:numPr>
              <w:ind w:left="360"/>
              <w:rPr>
                <w:ins w:id="2185" w:author="SAS" w:date="2010-10-08T08:39:00Z"/>
                <w:rFonts w:ascii="Garamond" w:hAnsi="Garamond"/>
                <w:sz w:val="20"/>
              </w:rPr>
              <w:pPrChange w:id="2186" w:author="SAS" w:date="2010-11-30T21:47:00Z">
                <w:pPr>
                  <w:numPr>
                    <w:numId w:val="14"/>
                  </w:numPr>
                  <w:tabs>
                    <w:tab w:val="num" w:pos="1080"/>
                  </w:tabs>
                  <w:ind w:left="360" w:hanging="360"/>
                </w:pPr>
              </w:pPrChange>
            </w:pPr>
            <w:ins w:id="2187" w:author="SAS" w:date="2010-10-08T08:39:00Z">
              <w:r w:rsidRPr="00340454">
                <w:rPr>
                  <w:rFonts w:ascii="Garamond" w:hAnsi="Garamond"/>
                  <w:sz w:val="20"/>
                </w:rPr>
                <w:t>Institutions provide order and influence individuals and groups</w:t>
              </w:r>
              <w:proofErr w:type="gramStart"/>
              <w:r w:rsidRPr="00340454">
                <w:rPr>
                  <w:rFonts w:ascii="Garamond" w:hAnsi="Garamond"/>
                  <w:sz w:val="20"/>
                </w:rPr>
                <w:t>. </w:t>
              </w:r>
              <w:proofErr w:type="gramEnd"/>
            </w:ins>
          </w:p>
          <w:p w:rsidR="00CC5F43" w:rsidRDefault="00306905">
            <w:pPr>
              <w:numPr>
                <w:ilvl w:val="0"/>
                <w:numId w:val="7"/>
                <w:ins w:id="2188" w:author="SAS" w:date="2010-10-08T08:39:00Z"/>
              </w:numPr>
              <w:ind w:left="360"/>
              <w:rPr>
                <w:ins w:id="2189" w:author="SAS" w:date="2010-10-08T08:39:00Z"/>
                <w:rFonts w:ascii="Garamond" w:hAnsi="Garamond"/>
                <w:sz w:val="20"/>
              </w:rPr>
              <w:pPrChange w:id="2190" w:author="SAS" w:date="2010-11-30T21:47:00Z">
                <w:pPr>
                  <w:numPr>
                    <w:numId w:val="14"/>
                  </w:numPr>
                  <w:tabs>
                    <w:tab w:val="num" w:pos="1080"/>
                  </w:tabs>
                  <w:ind w:left="360" w:hanging="360"/>
                </w:pPr>
              </w:pPrChange>
            </w:pPr>
            <w:ins w:id="2191" w:author="SAS" w:date="2010-10-08T08:39:00Z">
              <w:r w:rsidRPr="00340454">
                <w:rPr>
                  <w:rFonts w:ascii="Garamond" w:hAnsi="Garamond"/>
                  <w:sz w:val="20"/>
                </w:rPr>
                <w:t>There are often conflicting goals, values, and principles between institutions</w:t>
              </w:r>
              <w:proofErr w:type="gramStart"/>
              <w:r w:rsidRPr="00340454">
                <w:rPr>
                  <w:rFonts w:ascii="Garamond" w:hAnsi="Garamond"/>
                  <w:sz w:val="20"/>
                </w:rPr>
                <w:t>. </w:t>
              </w:r>
              <w:proofErr w:type="gramEnd"/>
            </w:ins>
          </w:p>
          <w:p w:rsidR="00CC5F43" w:rsidRDefault="00306905">
            <w:pPr>
              <w:numPr>
                <w:ilvl w:val="0"/>
                <w:numId w:val="7"/>
                <w:ins w:id="2192" w:author="SAS" w:date="2010-10-08T08:39:00Z"/>
              </w:numPr>
              <w:ind w:left="360"/>
              <w:rPr>
                <w:ins w:id="2193" w:author="SAS" w:date="2010-10-08T08:39:00Z"/>
                <w:rFonts w:ascii="Garamond" w:hAnsi="Garamond"/>
                <w:sz w:val="20"/>
              </w:rPr>
              <w:pPrChange w:id="2194" w:author="SAS" w:date="2010-11-30T21:47:00Z">
                <w:pPr>
                  <w:numPr>
                    <w:numId w:val="14"/>
                  </w:numPr>
                  <w:tabs>
                    <w:tab w:val="num" w:pos="1080"/>
                  </w:tabs>
                  <w:ind w:left="360" w:hanging="360"/>
                </w:pPr>
              </w:pPrChange>
            </w:pPr>
            <w:ins w:id="2195" w:author="SAS" w:date="2010-10-08T08:39:00Z">
              <w:r w:rsidRPr="00340454">
                <w:rPr>
                  <w:rFonts w:ascii="Garamond" w:hAnsi="Garamond"/>
                  <w:sz w:val="20"/>
                </w:rPr>
                <w:t>Institutions are created to provide for changing needs</w:t>
              </w:r>
              <w:proofErr w:type="gramStart"/>
              <w:r w:rsidRPr="00340454">
                <w:rPr>
                  <w:rFonts w:ascii="Garamond" w:hAnsi="Garamond"/>
                  <w:sz w:val="20"/>
                </w:rPr>
                <w:t>. </w:t>
              </w:r>
              <w:proofErr w:type="gramEnd"/>
            </w:ins>
          </w:p>
          <w:p w:rsidR="00CC5F43" w:rsidRDefault="00306905">
            <w:pPr>
              <w:numPr>
                <w:ilvl w:val="0"/>
                <w:numId w:val="7"/>
                <w:ins w:id="2196" w:author="SAS" w:date="2010-10-08T08:39:00Z"/>
              </w:numPr>
              <w:pBdr>
                <w:bottom w:val="single" w:sz="6" w:space="1" w:color="auto"/>
              </w:pBdr>
              <w:ind w:left="360"/>
              <w:rPr>
                <w:ins w:id="2197" w:author="SAS" w:date="2010-10-08T08:39:00Z"/>
                <w:rFonts w:ascii="Garamond" w:hAnsi="Garamond"/>
                <w:sz w:val="20"/>
              </w:rPr>
              <w:pPrChange w:id="2198" w:author="SAS" w:date="2010-11-30T21:47:00Z">
                <w:pPr>
                  <w:numPr>
                    <w:numId w:val="14"/>
                  </w:numPr>
                  <w:pBdr>
                    <w:bottom w:val="single" w:sz="6" w:space="1" w:color="auto"/>
                  </w:pBdr>
                  <w:tabs>
                    <w:tab w:val="num" w:pos="1080"/>
                  </w:tabs>
                  <w:ind w:left="360" w:hanging="360"/>
                </w:pPr>
              </w:pPrChange>
            </w:pPr>
            <w:ins w:id="2199" w:author="SAS" w:date="2010-10-08T08:39:00Z">
              <w:r w:rsidRPr="00340454">
                <w:rPr>
                  <w:rFonts w:ascii="Garamond" w:hAnsi="Garamond"/>
                  <w:sz w:val="20"/>
                </w:rPr>
                <w:t>People organize around common needs and interests     </w:t>
              </w:r>
            </w:ins>
          </w:p>
          <w:p w:rsidR="00306905" w:rsidRDefault="00306905" w:rsidP="004C4AF2">
            <w:pPr>
              <w:numPr>
                <w:ins w:id="2200" w:author="SAS" w:date="2010-10-08T08:39:00Z"/>
              </w:numPr>
              <w:rPr>
                <w:ins w:id="2201" w:author="SAS" w:date="2010-10-08T08:39:00Z"/>
                <w:rFonts w:ascii="Garamond" w:hAnsi="Garamond"/>
                <w:sz w:val="20"/>
              </w:rPr>
            </w:pPr>
          </w:p>
          <w:p w:rsidR="00CC5F43" w:rsidRDefault="00306905">
            <w:pPr>
              <w:numPr>
                <w:ilvl w:val="0"/>
                <w:numId w:val="7"/>
                <w:ins w:id="2202" w:author="SAS" w:date="2010-10-08T08:39:00Z"/>
              </w:numPr>
              <w:ind w:left="360"/>
              <w:rPr>
                <w:ins w:id="2203" w:author="SAS" w:date="2010-10-08T08:39:00Z"/>
                <w:rFonts w:ascii="Garamond" w:hAnsi="Garamond"/>
                <w:sz w:val="20"/>
              </w:rPr>
              <w:pPrChange w:id="2204" w:author="SAS" w:date="2010-11-30T21:47:00Z">
                <w:pPr>
                  <w:numPr>
                    <w:numId w:val="14"/>
                  </w:numPr>
                  <w:tabs>
                    <w:tab w:val="num" w:pos="1080"/>
                  </w:tabs>
                  <w:ind w:left="360" w:hanging="360"/>
                </w:pPr>
              </w:pPrChange>
            </w:pPr>
            <w:ins w:id="2205" w:author="SAS" w:date="2010-10-08T08:39:00Z">
              <w:r w:rsidRPr="00340454">
                <w:rPr>
                  <w:rFonts w:ascii="Garamond" w:hAnsi="Garamond"/>
                  <w:sz w:val="20"/>
                </w:rPr>
                <w:t>Governments are used to resolve conflict</w:t>
              </w:r>
              <w:proofErr w:type="gramStart"/>
              <w:r w:rsidRPr="00340454">
                <w:rPr>
                  <w:rFonts w:ascii="Garamond" w:hAnsi="Garamond"/>
                  <w:sz w:val="20"/>
                </w:rPr>
                <w:t>. </w:t>
              </w:r>
              <w:proofErr w:type="gramEnd"/>
            </w:ins>
          </w:p>
          <w:p w:rsidR="00CC5F43" w:rsidRDefault="00306905">
            <w:pPr>
              <w:numPr>
                <w:ilvl w:val="0"/>
                <w:numId w:val="7"/>
                <w:ins w:id="2206" w:author="SAS" w:date="2010-10-08T08:39:00Z"/>
              </w:numPr>
              <w:ind w:left="360"/>
              <w:rPr>
                <w:ins w:id="2207" w:author="SAS" w:date="2010-10-08T08:39:00Z"/>
                <w:rFonts w:ascii="Garamond" w:hAnsi="Garamond"/>
                <w:sz w:val="20"/>
              </w:rPr>
              <w:pPrChange w:id="2208" w:author="SAS" w:date="2010-11-30T21:47:00Z">
                <w:pPr>
                  <w:numPr>
                    <w:numId w:val="14"/>
                  </w:numPr>
                  <w:tabs>
                    <w:tab w:val="num" w:pos="1080"/>
                  </w:tabs>
                  <w:ind w:left="360" w:hanging="360"/>
                </w:pPr>
              </w:pPrChange>
            </w:pPr>
            <w:ins w:id="2209" w:author="SAS" w:date="2010-10-08T08:39:00Z">
              <w:r w:rsidRPr="00340454">
                <w:rPr>
                  <w:rFonts w:ascii="Garamond" w:hAnsi="Garamond"/>
                  <w:sz w:val="20"/>
                </w:rPr>
                <w:t>There is a relationship between rights and responsibilities </w:t>
              </w:r>
            </w:ins>
          </w:p>
          <w:p w:rsidR="00CC5F43" w:rsidRDefault="00306905">
            <w:pPr>
              <w:numPr>
                <w:ilvl w:val="0"/>
                <w:numId w:val="7"/>
                <w:ins w:id="2210" w:author="SAS" w:date="2010-10-08T08:39:00Z"/>
              </w:numPr>
              <w:ind w:left="360"/>
              <w:rPr>
                <w:ins w:id="2211" w:author="SAS" w:date="2010-10-08T08:39:00Z"/>
                <w:rFonts w:ascii="Garamond" w:hAnsi="Garamond"/>
                <w:sz w:val="20"/>
              </w:rPr>
              <w:pPrChange w:id="2212" w:author="SAS" w:date="2010-11-30T21:47:00Z">
                <w:pPr>
                  <w:numPr>
                    <w:numId w:val="14"/>
                  </w:numPr>
                  <w:tabs>
                    <w:tab w:val="num" w:pos="1080"/>
                  </w:tabs>
                  <w:ind w:left="360" w:hanging="360"/>
                </w:pPr>
              </w:pPrChange>
            </w:pPr>
            <w:ins w:id="2213" w:author="SAS" w:date="2010-10-08T08:39:00Z">
              <w:r w:rsidRPr="00340454">
                <w:rPr>
                  <w:rFonts w:ascii="Garamond" w:hAnsi="Garamond"/>
                  <w:sz w:val="20"/>
                </w:rPr>
                <w:t>The human need for order leads to the evolution of authority and government</w:t>
              </w:r>
              <w:proofErr w:type="gramStart"/>
              <w:r w:rsidRPr="00340454">
                <w:rPr>
                  <w:rFonts w:ascii="Garamond" w:hAnsi="Garamond"/>
                  <w:sz w:val="20"/>
                </w:rPr>
                <w:t>. </w:t>
              </w:r>
              <w:proofErr w:type="gramEnd"/>
              <w:r w:rsidRPr="00340454">
                <w:rPr>
                  <w:rFonts w:ascii="Garamond" w:hAnsi="Garamond"/>
                  <w:sz w:val="20"/>
                </w:rPr>
                <w:t>        </w:t>
              </w:r>
            </w:ins>
          </w:p>
          <w:p w:rsidR="00306905" w:rsidRPr="00340454" w:rsidRDefault="00306905" w:rsidP="004C4AF2">
            <w:pPr>
              <w:numPr>
                <w:ins w:id="2214" w:author="SAS" w:date="2010-10-08T08:39:00Z"/>
              </w:numPr>
              <w:ind w:left="360"/>
              <w:rPr>
                <w:ins w:id="2215" w:author="SAS" w:date="2010-10-08T08:39:00Z"/>
                <w:rFonts w:ascii="Garamond" w:hAnsi="Garamond"/>
                <w:sz w:val="20"/>
              </w:rPr>
            </w:pPr>
            <w:ins w:id="2216" w:author="SAS" w:date="2010-10-08T08:39:00Z">
              <w:r w:rsidRPr="00340454">
                <w:rPr>
                  <w:rFonts w:ascii="Garamond" w:hAnsi="Garamond"/>
                  <w:sz w:val="20"/>
                </w:rPr>
                <w:t>    </w:t>
              </w:r>
            </w:ins>
          </w:p>
          <w:p w:rsidR="00306905" w:rsidRPr="00E47942" w:rsidRDefault="00306905" w:rsidP="004C4AF2">
            <w:pPr>
              <w:numPr>
                <w:ins w:id="2217" w:author="SAS" w:date="2010-10-08T08:39:00Z"/>
              </w:numPr>
              <w:rPr>
                <w:ins w:id="2218" w:author="SAS" w:date="2010-10-08T08:39:00Z"/>
                <w:rFonts w:ascii="Garamond" w:hAnsi="Garamond" w:cs="Helvetica"/>
                <w:sz w:val="20"/>
                <w:szCs w:val="32"/>
                <w:lang w:eastAsia="en-US"/>
              </w:rPr>
            </w:pPr>
          </w:p>
        </w:tc>
        <w:tc>
          <w:tcPr>
            <w:tcW w:w="1166" w:type="dxa"/>
            <w:shd w:val="clear" w:color="auto" w:fill="BFBFBF" w:themeFill="background1" w:themeFillShade="BF"/>
            <w:tcPrChange w:id="2219" w:author="SAS" w:date="2010-12-01T06:13:00Z">
              <w:tcPr>
                <w:tcW w:w="3352" w:type="dxa"/>
                <w:gridSpan w:val="2"/>
                <w:shd w:val="clear" w:color="auto" w:fill="BFBFBF" w:themeFill="background1" w:themeFillShade="BF"/>
              </w:tcPr>
            </w:tcPrChange>
          </w:tcPr>
          <w:p w:rsidR="00306905" w:rsidRPr="00E47942" w:rsidRDefault="00306905" w:rsidP="004C4AF2">
            <w:pPr>
              <w:numPr>
                <w:ins w:id="2220" w:author="SAS" w:date="2010-10-08T08:39:00Z"/>
              </w:numPr>
              <w:jc w:val="center"/>
              <w:rPr>
                <w:ins w:id="2221" w:author="SAS" w:date="2010-11-30T21:27:00Z"/>
                <w:rFonts w:ascii="Garamond" w:hAnsi="Garamond" w:cs="Helvetica"/>
                <w:sz w:val="20"/>
                <w:szCs w:val="32"/>
                <w:lang w:eastAsia="en-US"/>
              </w:rPr>
            </w:pPr>
          </w:p>
        </w:tc>
        <w:tc>
          <w:tcPr>
            <w:tcW w:w="3259" w:type="dxa"/>
            <w:tcPrChange w:id="2222" w:author="SAS" w:date="2010-12-01T06:13:00Z">
              <w:tcPr>
                <w:tcW w:w="3353" w:type="dxa"/>
                <w:gridSpan w:val="2"/>
              </w:tcPr>
            </w:tcPrChange>
          </w:tcPr>
          <w:p w:rsidR="00306905" w:rsidRPr="00E47942" w:rsidRDefault="00306905" w:rsidP="004C4AF2">
            <w:pPr>
              <w:numPr>
                <w:ins w:id="2223" w:author="SAS" w:date="2010-10-08T08:39:00Z"/>
              </w:numPr>
              <w:jc w:val="center"/>
              <w:rPr>
                <w:ins w:id="2224" w:author="SAS" w:date="2010-11-30T21:27:00Z"/>
                <w:rFonts w:ascii="Garamond" w:hAnsi="Garamond" w:cs="Helvetica"/>
                <w:sz w:val="20"/>
                <w:szCs w:val="32"/>
                <w:lang w:eastAsia="en-US"/>
              </w:rPr>
            </w:pPr>
          </w:p>
        </w:tc>
        <w:tc>
          <w:tcPr>
            <w:tcW w:w="3260" w:type="dxa"/>
            <w:tcPrChange w:id="2225" w:author="SAS" w:date="2010-12-01T06:13:00Z">
              <w:tcPr>
                <w:tcW w:w="3352" w:type="dxa"/>
                <w:gridSpan w:val="2"/>
              </w:tcPr>
            </w:tcPrChange>
          </w:tcPr>
          <w:p w:rsidR="00C04919" w:rsidRDefault="00C04919" w:rsidP="00C04919">
            <w:pPr>
              <w:numPr>
                <w:ins w:id="2226" w:author="SAS" w:date="2010-12-01T14:27:00Z"/>
              </w:numPr>
              <w:jc w:val="center"/>
              <w:rPr>
                <w:ins w:id="2227" w:author="SAS" w:date="2010-12-01T14:27:00Z"/>
                <w:rFonts w:ascii="Garamond" w:hAnsi="Garamond" w:cs="Helvetica"/>
                <w:sz w:val="20"/>
                <w:szCs w:val="32"/>
                <w:lang w:eastAsia="en-US"/>
              </w:rPr>
            </w:pPr>
            <w:ins w:id="2228" w:author="SAS" w:date="2010-12-01T14:27:00Z">
              <w:r>
                <w:rPr>
                  <w:rFonts w:ascii="Garamond" w:hAnsi="Garamond" w:cs="Helvetica"/>
                  <w:sz w:val="20"/>
                  <w:szCs w:val="32"/>
                  <w:lang w:eastAsia="en-US"/>
                </w:rPr>
                <w:t>Why are institutions created and for what reasons do they change?</w:t>
              </w:r>
            </w:ins>
          </w:p>
          <w:p w:rsidR="00306905" w:rsidRPr="00E47942" w:rsidRDefault="00306905" w:rsidP="004C4AF2">
            <w:pPr>
              <w:numPr>
                <w:ins w:id="2229" w:author="SAS" w:date="2010-10-08T08:39:00Z"/>
              </w:numPr>
              <w:jc w:val="center"/>
              <w:rPr>
                <w:ins w:id="2230" w:author="SAS" w:date="2010-11-30T21:27:00Z"/>
                <w:rFonts w:ascii="Garamond" w:hAnsi="Garamond" w:cs="Helvetica"/>
                <w:sz w:val="20"/>
                <w:szCs w:val="32"/>
                <w:lang w:eastAsia="en-US"/>
              </w:rPr>
            </w:pPr>
          </w:p>
        </w:tc>
        <w:tc>
          <w:tcPr>
            <w:tcW w:w="3259" w:type="dxa"/>
            <w:tcPrChange w:id="2231" w:author="SAS" w:date="2010-12-01T06:13:00Z">
              <w:tcPr>
                <w:tcW w:w="3353" w:type="dxa"/>
                <w:gridSpan w:val="2"/>
              </w:tcPr>
            </w:tcPrChange>
          </w:tcPr>
          <w:p w:rsidR="00306905" w:rsidRPr="00E47942" w:rsidRDefault="00306905" w:rsidP="004C4AF2">
            <w:pPr>
              <w:numPr>
                <w:ins w:id="2232" w:author="SAS" w:date="2010-10-08T08:39:00Z"/>
              </w:numPr>
              <w:jc w:val="center"/>
              <w:rPr>
                <w:ins w:id="2233" w:author="SAS" w:date="2010-10-08T08:39:00Z"/>
                <w:rFonts w:ascii="Garamond" w:hAnsi="Garamond" w:cs="Helvetica"/>
                <w:sz w:val="20"/>
                <w:szCs w:val="32"/>
                <w:lang w:eastAsia="en-US"/>
              </w:rPr>
            </w:pPr>
          </w:p>
        </w:tc>
        <w:tc>
          <w:tcPr>
            <w:tcW w:w="3260" w:type="dxa"/>
            <w:tcPrChange w:id="2234" w:author="SAS" w:date="2010-12-01T06:13:00Z">
              <w:tcPr>
                <w:tcW w:w="3353" w:type="dxa"/>
                <w:gridSpan w:val="2"/>
              </w:tcPr>
            </w:tcPrChange>
          </w:tcPr>
          <w:p w:rsidR="00CC5F43" w:rsidRDefault="00F07163">
            <w:pPr>
              <w:pStyle w:val="ListParagraph"/>
              <w:numPr>
                <w:ilvl w:val="0"/>
                <w:numId w:val="43"/>
                <w:ins w:id="2235" w:author="SAS" w:date="2010-12-01T06:10:00Z"/>
              </w:numPr>
              <w:ind w:left="360"/>
              <w:rPr>
                <w:ins w:id="2236" w:author="SAS" w:date="2010-12-01T06:10:00Z"/>
                <w:rFonts w:ascii="Garamond" w:hAnsi="Garamond" w:cs="FrutigerLTStd-Light"/>
                <w:sz w:val="20"/>
                <w:szCs w:val="16"/>
              </w:rPr>
              <w:pPrChange w:id="2237" w:author="SAS" w:date="2010-12-01T10:53:00Z">
                <w:pPr/>
              </w:pPrChange>
            </w:pPr>
            <w:ins w:id="2238" w:author="SAS" w:date="2010-12-01T06:10:00Z">
              <w:r w:rsidRPr="00F07163">
                <w:rPr>
                  <w:rFonts w:ascii="Garamond" w:hAnsi="Garamond" w:cs="FrutigerLTStd-Light"/>
                  <w:sz w:val="20"/>
                  <w:szCs w:val="16"/>
                </w:rPr>
                <w:t>How</w:t>
              </w:r>
              <w:r w:rsidR="00AD319B" w:rsidRPr="00AD319B">
                <w:rPr>
                  <w:rFonts w:ascii="Garamond" w:hAnsi="Garamond" w:cs="FrutigerLTStd-Light"/>
                  <w:sz w:val="20"/>
                  <w:szCs w:val="16"/>
                  <w:rPrChange w:id="2239" w:author="SAS" w:date="2010-12-01T06:10:00Z">
                    <w:rPr>
                      <w:rFonts w:ascii="Garamond" w:hAnsi="Garamond" w:cs="FrutigerLTStd-Light"/>
                      <w:sz w:val="20"/>
                      <w:szCs w:val="16"/>
                    </w:rPr>
                  </w:rPrChange>
                </w:rPr>
                <w:t xml:space="preserve"> are tribes, nations, and empires different?</w:t>
              </w:r>
            </w:ins>
          </w:p>
          <w:p w:rsidR="00CC5F43" w:rsidRDefault="00F07163">
            <w:pPr>
              <w:pStyle w:val="ListParagraph"/>
              <w:numPr>
                <w:ilvl w:val="0"/>
                <w:numId w:val="43"/>
                <w:ins w:id="2240" w:author="SAS" w:date="2010-12-01T06:10:00Z"/>
              </w:numPr>
              <w:ind w:left="360"/>
              <w:rPr>
                <w:ins w:id="2241" w:author="SAS" w:date="2010-12-01T06:10:00Z"/>
                <w:rFonts w:ascii="Garamond" w:hAnsi="Garamond" w:cs="FrutigerLTStd-Light"/>
                <w:sz w:val="20"/>
                <w:szCs w:val="16"/>
              </w:rPr>
              <w:pPrChange w:id="2242" w:author="SAS" w:date="2010-12-01T10:53:00Z">
                <w:pPr/>
              </w:pPrChange>
            </w:pPr>
            <w:ins w:id="2243" w:author="SAS" w:date="2010-12-01T06:10:00Z">
              <w:r w:rsidRPr="00F07163">
                <w:rPr>
                  <w:rFonts w:ascii="Garamond" w:hAnsi="Garamond" w:cs="FrutigerLTStd-Light"/>
                  <w:sz w:val="20"/>
                  <w:szCs w:val="16"/>
                </w:rPr>
                <w:t>What</w:t>
              </w:r>
              <w:r w:rsidR="00AD319B" w:rsidRPr="00AD319B">
                <w:rPr>
                  <w:rFonts w:ascii="Garamond" w:hAnsi="Garamond" w:cs="FrutigerLTStd-Light"/>
                  <w:sz w:val="20"/>
                  <w:szCs w:val="16"/>
                  <w:rPrChange w:id="2244" w:author="SAS" w:date="2010-12-01T06:10:00Z">
                    <w:rPr>
                      <w:rFonts w:ascii="Garamond" w:hAnsi="Garamond" w:cs="FrutigerLTStd-Light"/>
                      <w:sz w:val="20"/>
                      <w:szCs w:val="16"/>
                    </w:rPr>
                  </w:rPrChange>
                </w:rPr>
                <w:t xml:space="preserve"> factors determine which form of government will exist in a given context?</w:t>
              </w:r>
            </w:ins>
          </w:p>
          <w:p w:rsidR="00CC5F43" w:rsidRDefault="00871FE4">
            <w:pPr>
              <w:pStyle w:val="ListParagraph"/>
              <w:numPr>
                <w:ilvl w:val="0"/>
                <w:numId w:val="43"/>
                <w:ins w:id="2245" w:author="SAS" w:date="2010-10-08T08:39:00Z"/>
              </w:numPr>
              <w:ind w:left="360"/>
              <w:rPr>
                <w:ins w:id="2246" w:author="SAS" w:date="2010-12-01T06:10:00Z"/>
                <w:rFonts w:ascii="Garamond" w:hAnsi="Garamond" w:cs="FrutigerLTStd-Light"/>
                <w:sz w:val="20"/>
                <w:szCs w:val="16"/>
              </w:rPr>
              <w:pPrChange w:id="2247" w:author="SAS" w:date="2010-12-01T10:53:00Z">
                <w:pPr>
                  <w:pStyle w:val="ListParagraph"/>
                  <w:numPr>
                    <w:numId w:val="50"/>
                  </w:numPr>
                  <w:ind w:left="360" w:hanging="780"/>
                </w:pPr>
              </w:pPrChange>
            </w:pPr>
            <w:ins w:id="2248" w:author="SAS" w:date="2010-12-01T06:10:00Z">
              <w:r>
                <w:rPr>
                  <w:rFonts w:ascii="Garamond" w:hAnsi="Garamond" w:cs="FrutigerLTStd-Light"/>
                  <w:sz w:val="20"/>
                  <w:szCs w:val="16"/>
                </w:rPr>
                <w:t>Is there a “best” form of government?</w:t>
              </w:r>
            </w:ins>
          </w:p>
          <w:p w:rsidR="00CC5F43" w:rsidRDefault="00F07163">
            <w:pPr>
              <w:pStyle w:val="ListParagraph"/>
              <w:numPr>
                <w:ilvl w:val="0"/>
                <w:numId w:val="43"/>
                <w:ins w:id="2249" w:author="SAS" w:date="2010-12-01T06:10:00Z"/>
              </w:numPr>
              <w:ind w:left="360"/>
              <w:rPr>
                <w:ins w:id="2250" w:author="SAS" w:date="2010-12-01T05:09:00Z"/>
                <w:rFonts w:ascii="Garamond" w:hAnsi="Garamond" w:cs="FrutigerLTStd-Light"/>
                <w:sz w:val="20"/>
                <w:szCs w:val="16"/>
              </w:rPr>
              <w:pPrChange w:id="2251" w:author="SAS" w:date="2010-12-01T10:53:00Z">
                <w:pPr>
                  <w:jc w:val="center"/>
                </w:pPr>
              </w:pPrChange>
            </w:pPr>
            <w:ins w:id="2252" w:author="SAS" w:date="2010-12-01T06:10:00Z">
              <w:r w:rsidRPr="00F07163">
                <w:rPr>
                  <w:rFonts w:ascii="Garamond" w:hAnsi="Garamond" w:cs="FrutigerLTStd-Light"/>
                  <w:sz w:val="20"/>
                  <w:szCs w:val="16"/>
                </w:rPr>
                <w:t>Who</w:t>
              </w:r>
              <w:r w:rsidR="00AD319B" w:rsidRPr="00AD319B">
                <w:rPr>
                  <w:rFonts w:ascii="Garamond" w:hAnsi="Garamond" w:cs="FrutigerLTStd-Light"/>
                  <w:sz w:val="20"/>
                  <w:szCs w:val="16"/>
                  <w:rPrChange w:id="2253" w:author="SAS" w:date="2010-12-01T06:10:00Z">
                    <w:rPr>
                      <w:rFonts w:ascii="Garamond" w:hAnsi="Garamond" w:cs="FrutigerLTStd-Light"/>
                      <w:sz w:val="20"/>
                      <w:szCs w:val="16"/>
                    </w:rPr>
                  </w:rPrChange>
                </w:rPr>
                <w:t xml:space="preserve"> should government benefit?</w:t>
              </w:r>
            </w:ins>
          </w:p>
        </w:tc>
      </w:tr>
      <w:tr w:rsidR="00306905" w:rsidRPr="00E47942">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Change w:id="2254" w:author="SAS" w:date="2010-12-01T06:1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
          </w:tblPrExChange>
        </w:tblPrEx>
        <w:trPr>
          <w:cantSplit/>
          <w:ins w:id="2255" w:author="SAS" w:date="2010-10-08T08:39:00Z"/>
        </w:trPr>
        <w:tc>
          <w:tcPr>
            <w:tcW w:w="1395" w:type="dxa"/>
            <w:tcPrChange w:id="2256" w:author="SAS" w:date="2010-12-01T06:13:00Z">
              <w:tcPr>
                <w:tcW w:w="1442" w:type="dxa"/>
                <w:gridSpan w:val="2"/>
              </w:tcPr>
            </w:tcPrChange>
          </w:tcPr>
          <w:p w:rsidR="00306905" w:rsidRPr="00E47942" w:rsidRDefault="00306905" w:rsidP="004C4AF2">
            <w:pPr>
              <w:numPr>
                <w:ins w:id="2257" w:author="SAS" w:date="2010-10-08T08:39:00Z"/>
              </w:numPr>
              <w:rPr>
                <w:ins w:id="2258" w:author="SAS" w:date="2010-10-08T08:39:00Z"/>
                <w:rFonts w:ascii="Garamond" w:hAnsi="Garamond" w:cs="Helvetica"/>
                <w:b/>
                <w:sz w:val="18"/>
                <w:szCs w:val="32"/>
                <w:lang w:eastAsia="en-US"/>
              </w:rPr>
            </w:pPr>
            <w:ins w:id="2259" w:author="SAS" w:date="2010-10-08T08:39:00Z">
              <w:r w:rsidRPr="00EA2F4F">
                <w:rPr>
                  <w:rFonts w:ascii="Garamond" w:hAnsi="Garamond" w:cs="Helvetica"/>
                  <w:b/>
                  <w:sz w:val="18"/>
                  <w:szCs w:val="32"/>
                  <w:lang w:eastAsia="en-US"/>
                </w:rPr>
                <w:t>Standard II Explore and apply geographic</w:t>
              </w:r>
              <w:r>
                <w:rPr>
                  <w:rFonts w:ascii="Garamond" w:hAnsi="Garamond" w:cs="Helvetica"/>
                  <w:b/>
                  <w:sz w:val="18"/>
                  <w:szCs w:val="32"/>
                  <w:lang w:eastAsia="en-US"/>
                </w:rPr>
                <w:t xml:space="preserve"> </w:t>
              </w:r>
              <w:r w:rsidRPr="00EA2F4F">
                <w:rPr>
                  <w:rFonts w:ascii="Garamond" w:hAnsi="Garamond" w:cs="Helvetica"/>
                  <w:b/>
                  <w:sz w:val="18"/>
                  <w:szCs w:val="32"/>
                  <w:lang w:eastAsia="en-US"/>
                </w:rPr>
                <w:t>knowledge and skills</w:t>
              </w:r>
            </w:ins>
          </w:p>
        </w:tc>
        <w:tc>
          <w:tcPr>
            <w:tcW w:w="1483" w:type="dxa"/>
            <w:tcPrChange w:id="2260" w:author="SAS" w:date="2010-12-01T06:13:00Z">
              <w:tcPr>
                <w:tcW w:w="1519" w:type="dxa"/>
                <w:gridSpan w:val="2"/>
              </w:tcPr>
            </w:tcPrChange>
          </w:tcPr>
          <w:p w:rsidR="00306905" w:rsidRPr="00E47942" w:rsidRDefault="00306905" w:rsidP="004C4AF2">
            <w:pPr>
              <w:numPr>
                <w:ins w:id="2261" w:author="SAS" w:date="2010-10-08T08:39:00Z"/>
              </w:numPr>
              <w:jc w:val="center"/>
              <w:rPr>
                <w:ins w:id="2262" w:author="SAS" w:date="2010-10-08T08:39:00Z"/>
                <w:rFonts w:ascii="Garamond" w:hAnsi="Garamond" w:cs="Helvetica"/>
                <w:sz w:val="20"/>
                <w:szCs w:val="32"/>
                <w:lang w:eastAsia="en-US"/>
              </w:rPr>
            </w:pPr>
            <w:ins w:id="2263" w:author="SAS" w:date="2010-10-08T08:39:00Z">
              <w:r>
                <w:rPr>
                  <w:rFonts w:ascii="Garamond" w:hAnsi="Garamond" w:cs="Helvetica"/>
                  <w:sz w:val="20"/>
                  <w:szCs w:val="32"/>
                  <w:lang w:eastAsia="en-US"/>
                </w:rPr>
                <w:t>People, Places &amp; Environments</w:t>
              </w:r>
            </w:ins>
          </w:p>
        </w:tc>
        <w:tc>
          <w:tcPr>
            <w:tcW w:w="4074" w:type="dxa"/>
            <w:tcPrChange w:id="2264" w:author="SAS" w:date="2010-12-01T06:13:00Z">
              <w:tcPr>
                <w:tcW w:w="4527" w:type="dxa"/>
                <w:gridSpan w:val="2"/>
              </w:tcPr>
            </w:tcPrChange>
          </w:tcPr>
          <w:p w:rsidR="00CC5F43" w:rsidRDefault="00306905">
            <w:pPr>
              <w:numPr>
                <w:ilvl w:val="0"/>
                <w:numId w:val="4"/>
                <w:ins w:id="2265" w:author="SAS" w:date="2010-10-08T08:39:00Z"/>
              </w:numPr>
              <w:ind w:left="360"/>
              <w:rPr>
                <w:ins w:id="2266" w:author="SAS" w:date="2010-10-08T08:39:00Z"/>
                <w:rFonts w:ascii="Garamond" w:hAnsi="Garamond"/>
                <w:b/>
                <w:i/>
                <w:sz w:val="20"/>
              </w:rPr>
              <w:pPrChange w:id="2267" w:author="SAS" w:date="2010-11-30T21:47:00Z">
                <w:pPr>
                  <w:numPr>
                    <w:numId w:val="11"/>
                  </w:numPr>
                  <w:ind w:left="720" w:hanging="360"/>
                </w:pPr>
              </w:pPrChange>
            </w:pPr>
            <w:ins w:id="2268" w:author="SAS" w:date="2010-10-08T08:39:00Z">
              <w:r w:rsidRPr="00340454">
                <w:rPr>
                  <w:rFonts w:ascii="Garamond" w:hAnsi="Garamond"/>
                  <w:b/>
                  <w:i/>
                  <w:sz w:val="20"/>
                </w:rPr>
                <w:t>Places have both human and physical characteristics</w:t>
              </w:r>
            </w:ins>
          </w:p>
          <w:p w:rsidR="00CC5F43" w:rsidRDefault="00306905">
            <w:pPr>
              <w:numPr>
                <w:ilvl w:val="0"/>
                <w:numId w:val="4"/>
                <w:ins w:id="2269" w:author="SAS" w:date="2010-10-08T08:39:00Z"/>
              </w:numPr>
              <w:ind w:left="360"/>
              <w:rPr>
                <w:ins w:id="2270" w:author="SAS" w:date="2010-10-08T08:39:00Z"/>
                <w:rFonts w:ascii="Garamond" w:hAnsi="Garamond"/>
                <w:sz w:val="20"/>
              </w:rPr>
              <w:pPrChange w:id="2271" w:author="SAS" w:date="2010-11-30T21:47:00Z">
                <w:pPr>
                  <w:numPr>
                    <w:numId w:val="11"/>
                  </w:numPr>
                  <w:ind w:left="720" w:hanging="360"/>
                </w:pPr>
              </w:pPrChange>
            </w:pPr>
            <w:ins w:id="2272" w:author="SAS" w:date="2010-10-08T08:39:00Z">
              <w:r w:rsidRPr="00340454">
                <w:rPr>
                  <w:rFonts w:ascii="Garamond" w:hAnsi="Garamond"/>
                  <w:sz w:val="20"/>
                </w:rPr>
                <w:t>People are affected by where they are in the world.</w:t>
              </w:r>
            </w:ins>
          </w:p>
          <w:p w:rsidR="00CC5F43" w:rsidRDefault="00306905">
            <w:pPr>
              <w:numPr>
                <w:ilvl w:val="0"/>
                <w:numId w:val="4"/>
                <w:ins w:id="2273" w:author="SAS" w:date="2010-10-08T08:39:00Z"/>
              </w:numPr>
              <w:ind w:left="360"/>
              <w:rPr>
                <w:ins w:id="2274" w:author="SAS" w:date="2010-10-08T08:39:00Z"/>
                <w:rFonts w:ascii="Garamond" w:hAnsi="Garamond"/>
                <w:sz w:val="20"/>
              </w:rPr>
              <w:pPrChange w:id="2275" w:author="SAS" w:date="2010-11-30T21:47:00Z">
                <w:pPr>
                  <w:numPr>
                    <w:numId w:val="11"/>
                  </w:numPr>
                  <w:ind w:left="720" w:hanging="360"/>
                </w:pPr>
              </w:pPrChange>
            </w:pPr>
            <w:ins w:id="2276" w:author="SAS" w:date="2010-10-08T08:39:00Z">
              <w:r w:rsidRPr="00340454">
                <w:rPr>
                  <w:rFonts w:ascii="Garamond" w:hAnsi="Garamond"/>
                  <w:sz w:val="20"/>
                </w:rPr>
                <w:t>Resources have limitations.</w:t>
              </w:r>
            </w:ins>
          </w:p>
          <w:p w:rsidR="00CC5F43" w:rsidRDefault="00306905">
            <w:pPr>
              <w:numPr>
                <w:ilvl w:val="0"/>
                <w:numId w:val="4"/>
                <w:ins w:id="2277" w:author="SAS" w:date="2010-10-08T08:39:00Z"/>
              </w:numPr>
              <w:ind w:left="360"/>
              <w:rPr>
                <w:ins w:id="2278" w:author="SAS" w:date="2010-10-08T08:39:00Z"/>
                <w:rFonts w:ascii="Garamond" w:hAnsi="Garamond"/>
                <w:sz w:val="20"/>
              </w:rPr>
              <w:pPrChange w:id="2279" w:author="SAS" w:date="2010-11-30T21:47:00Z">
                <w:pPr>
                  <w:numPr>
                    <w:numId w:val="11"/>
                  </w:numPr>
                  <w:ind w:left="720" w:hanging="360"/>
                </w:pPr>
              </w:pPrChange>
            </w:pPr>
            <w:ins w:id="2280" w:author="SAS" w:date="2010-10-08T08:39:00Z">
              <w:r w:rsidRPr="00340454">
                <w:rPr>
                  <w:rFonts w:ascii="Garamond" w:hAnsi="Garamond"/>
                  <w:sz w:val="20"/>
                </w:rPr>
                <w:t>There is a direct relationship between people and their environments</w:t>
              </w:r>
            </w:ins>
          </w:p>
          <w:p w:rsidR="00306905" w:rsidRPr="00E47942" w:rsidRDefault="00306905" w:rsidP="004C4AF2">
            <w:pPr>
              <w:numPr>
                <w:ins w:id="2281" w:author="SAS" w:date="2010-10-08T08:39:00Z"/>
              </w:numPr>
              <w:rPr>
                <w:ins w:id="2282" w:author="SAS" w:date="2010-10-08T08:39:00Z"/>
                <w:rFonts w:ascii="Garamond" w:hAnsi="Garamond" w:cs="Helvetica"/>
                <w:sz w:val="20"/>
                <w:szCs w:val="32"/>
                <w:lang w:eastAsia="en-US"/>
              </w:rPr>
            </w:pPr>
          </w:p>
        </w:tc>
        <w:tc>
          <w:tcPr>
            <w:tcW w:w="1166" w:type="dxa"/>
            <w:shd w:val="clear" w:color="auto" w:fill="BFBFBF" w:themeFill="background1" w:themeFillShade="BF"/>
            <w:tcPrChange w:id="2283" w:author="SAS" w:date="2010-12-01T06:13:00Z">
              <w:tcPr>
                <w:tcW w:w="3352" w:type="dxa"/>
                <w:gridSpan w:val="2"/>
                <w:shd w:val="clear" w:color="auto" w:fill="BFBFBF" w:themeFill="background1" w:themeFillShade="BF"/>
              </w:tcPr>
            </w:tcPrChange>
          </w:tcPr>
          <w:p w:rsidR="00306905" w:rsidRPr="00E47942" w:rsidRDefault="00306905" w:rsidP="004C4AF2">
            <w:pPr>
              <w:numPr>
                <w:ins w:id="2284" w:author="SAS" w:date="2010-10-08T08:39:00Z"/>
              </w:numPr>
              <w:jc w:val="center"/>
              <w:rPr>
                <w:ins w:id="2285" w:author="SAS" w:date="2010-11-30T21:27:00Z"/>
                <w:rFonts w:ascii="Garamond" w:hAnsi="Garamond" w:cs="Helvetica"/>
                <w:sz w:val="20"/>
                <w:szCs w:val="32"/>
                <w:lang w:eastAsia="en-US"/>
              </w:rPr>
            </w:pPr>
          </w:p>
        </w:tc>
        <w:tc>
          <w:tcPr>
            <w:tcW w:w="3259" w:type="dxa"/>
            <w:tcPrChange w:id="2286" w:author="SAS" w:date="2010-12-01T06:13:00Z">
              <w:tcPr>
                <w:tcW w:w="3353" w:type="dxa"/>
                <w:gridSpan w:val="2"/>
              </w:tcPr>
            </w:tcPrChange>
          </w:tcPr>
          <w:p w:rsidR="00306905" w:rsidRPr="00E47942" w:rsidRDefault="00306905" w:rsidP="004C4AF2">
            <w:pPr>
              <w:numPr>
                <w:ins w:id="2287" w:author="SAS" w:date="2010-10-08T08:39:00Z"/>
              </w:numPr>
              <w:jc w:val="center"/>
              <w:rPr>
                <w:ins w:id="2288" w:author="SAS" w:date="2010-11-30T21:27:00Z"/>
                <w:rFonts w:ascii="Garamond" w:hAnsi="Garamond" w:cs="Helvetica"/>
                <w:sz w:val="20"/>
                <w:szCs w:val="32"/>
                <w:lang w:eastAsia="en-US"/>
              </w:rPr>
            </w:pPr>
          </w:p>
        </w:tc>
        <w:tc>
          <w:tcPr>
            <w:tcW w:w="3260" w:type="dxa"/>
            <w:tcPrChange w:id="2289" w:author="SAS" w:date="2010-12-01T06:13:00Z">
              <w:tcPr>
                <w:tcW w:w="3352" w:type="dxa"/>
                <w:gridSpan w:val="2"/>
              </w:tcPr>
            </w:tcPrChange>
          </w:tcPr>
          <w:p w:rsidR="00C04919" w:rsidRDefault="00C04919" w:rsidP="00C04919">
            <w:pPr>
              <w:numPr>
                <w:ins w:id="2290" w:author="SAS" w:date="2010-12-01T14:27:00Z"/>
              </w:numPr>
              <w:jc w:val="center"/>
              <w:rPr>
                <w:ins w:id="2291" w:author="SAS" w:date="2010-12-01T14:27:00Z"/>
                <w:rFonts w:ascii="Garamond" w:hAnsi="Garamond" w:cs="Helvetica"/>
                <w:sz w:val="20"/>
                <w:szCs w:val="32"/>
                <w:lang w:eastAsia="en-US"/>
              </w:rPr>
            </w:pPr>
            <w:ins w:id="2292" w:author="SAS" w:date="2010-12-01T14:27:00Z">
              <w:r>
                <w:rPr>
                  <w:rFonts w:ascii="Garamond" w:hAnsi="Garamond" w:cs="Helvetica"/>
                  <w:sz w:val="20"/>
                  <w:szCs w:val="32"/>
                  <w:lang w:eastAsia="en-US"/>
                </w:rPr>
                <w:t>How do we interact with our environment?</w:t>
              </w:r>
            </w:ins>
          </w:p>
          <w:p w:rsidR="00306905" w:rsidRPr="00E47942" w:rsidRDefault="00306905" w:rsidP="004C4AF2">
            <w:pPr>
              <w:numPr>
                <w:ins w:id="2293" w:author="SAS" w:date="2010-10-08T08:39:00Z"/>
              </w:numPr>
              <w:jc w:val="center"/>
              <w:rPr>
                <w:ins w:id="2294" w:author="SAS" w:date="2010-11-30T21:27:00Z"/>
                <w:rFonts w:ascii="Garamond" w:hAnsi="Garamond" w:cs="Helvetica"/>
                <w:sz w:val="20"/>
                <w:szCs w:val="32"/>
                <w:lang w:eastAsia="en-US"/>
              </w:rPr>
            </w:pPr>
          </w:p>
        </w:tc>
        <w:tc>
          <w:tcPr>
            <w:tcW w:w="3259" w:type="dxa"/>
            <w:tcPrChange w:id="2295" w:author="SAS" w:date="2010-12-01T06:13:00Z">
              <w:tcPr>
                <w:tcW w:w="3353" w:type="dxa"/>
                <w:gridSpan w:val="2"/>
              </w:tcPr>
            </w:tcPrChange>
          </w:tcPr>
          <w:p w:rsidR="00306905" w:rsidRPr="00E47942" w:rsidRDefault="00306905" w:rsidP="004C4AF2">
            <w:pPr>
              <w:numPr>
                <w:ins w:id="2296" w:author="SAS" w:date="2010-10-08T08:39:00Z"/>
              </w:numPr>
              <w:jc w:val="center"/>
              <w:rPr>
                <w:ins w:id="2297" w:author="SAS" w:date="2010-10-08T08:39:00Z"/>
                <w:rFonts w:ascii="Garamond" w:hAnsi="Garamond" w:cs="Helvetica"/>
                <w:sz w:val="20"/>
                <w:szCs w:val="32"/>
                <w:lang w:eastAsia="en-US"/>
              </w:rPr>
            </w:pPr>
          </w:p>
        </w:tc>
        <w:tc>
          <w:tcPr>
            <w:tcW w:w="3260" w:type="dxa"/>
            <w:tcPrChange w:id="2298" w:author="SAS" w:date="2010-12-01T06:13:00Z">
              <w:tcPr>
                <w:tcW w:w="3353" w:type="dxa"/>
                <w:gridSpan w:val="2"/>
              </w:tcPr>
            </w:tcPrChange>
          </w:tcPr>
          <w:p w:rsidR="00CC5F43" w:rsidRDefault="00AD319B">
            <w:pPr>
              <w:pStyle w:val="NormalWeb"/>
              <w:numPr>
                <w:ilvl w:val="0"/>
                <w:numId w:val="44"/>
                <w:ins w:id="2299" w:author="SAS" w:date="2010-12-01T06:11:00Z"/>
              </w:numPr>
              <w:spacing w:before="2" w:after="2"/>
              <w:ind w:left="360"/>
              <w:rPr>
                <w:ins w:id="2300" w:author="SAS" w:date="2010-12-01T06:10:00Z"/>
                <w:rFonts w:ascii="Garamond" w:eastAsia="Cambria" w:hAnsi="Garamond" w:cs="FrutigerLTStd-Light"/>
                <w:szCs w:val="16"/>
                <w:rPrChange w:id="2301" w:author="SAS" w:date="2010-12-01T06:11:00Z">
                  <w:rPr>
                    <w:ins w:id="2302" w:author="SAS" w:date="2010-12-01T06:10:00Z"/>
                  </w:rPr>
                </w:rPrChange>
              </w:rPr>
              <w:pPrChange w:id="2303" w:author="SAS" w:date="2010-12-01T10:53:00Z">
                <w:pPr>
                  <w:pStyle w:val="NormalWeb"/>
                  <w:numPr>
                    <w:numId w:val="52"/>
                  </w:numPr>
                  <w:tabs>
                    <w:tab w:val="num" w:pos="360"/>
                  </w:tabs>
                  <w:spacing w:before="2" w:after="2"/>
                  <w:ind w:left="720" w:hanging="360"/>
                </w:pPr>
              </w:pPrChange>
            </w:pPr>
            <w:ins w:id="2304" w:author="SAS" w:date="2010-12-01T06:10:00Z">
              <w:r w:rsidRPr="00AD319B">
                <w:rPr>
                  <w:rFonts w:ascii="Garamond" w:eastAsia="Cambria" w:hAnsi="Garamond" w:cs="FrutigerLTStd-Light"/>
                  <w:szCs w:val="16"/>
                  <w:rPrChange w:id="2305" w:author="SAS" w:date="2010-12-01T06:11:00Z">
                    <w:rPr/>
                  </w:rPrChange>
                </w:rPr>
                <w:t>What is the relationship between physical geography and the development of a unique ethnic/</w:t>
              </w:r>
              <w:proofErr w:type="gramStart"/>
              <w:r w:rsidRPr="00AD319B">
                <w:rPr>
                  <w:rFonts w:ascii="Garamond" w:eastAsia="Cambria" w:hAnsi="Garamond" w:cs="FrutigerLTStd-Light"/>
                  <w:szCs w:val="16"/>
                  <w:rPrChange w:id="2306" w:author="SAS" w:date="2010-12-01T06:11:00Z">
                    <w:rPr/>
                  </w:rPrChange>
                </w:rPr>
                <w:t>national  identity</w:t>
              </w:r>
              <w:proofErr w:type="gramEnd"/>
              <w:r w:rsidRPr="00AD319B">
                <w:rPr>
                  <w:rFonts w:ascii="Garamond" w:eastAsia="Cambria" w:hAnsi="Garamond" w:cs="FrutigerLTStd-Light"/>
                  <w:szCs w:val="16"/>
                  <w:rPrChange w:id="2307" w:author="SAS" w:date="2010-12-01T06:11:00Z">
                    <w:rPr/>
                  </w:rPrChange>
                </w:rPr>
                <w:t>?</w:t>
              </w:r>
            </w:ins>
          </w:p>
          <w:p w:rsidR="00CC5F43" w:rsidRDefault="00AD319B">
            <w:pPr>
              <w:pStyle w:val="NormalWeb"/>
              <w:numPr>
                <w:ilvl w:val="0"/>
                <w:numId w:val="44"/>
                <w:ins w:id="2308" w:author="SAS" w:date="2010-12-01T06:11:00Z"/>
              </w:numPr>
              <w:spacing w:before="2" w:after="2"/>
              <w:ind w:left="360"/>
              <w:rPr>
                <w:ins w:id="2309" w:author="SAS" w:date="2010-12-01T06:10:00Z"/>
                <w:rFonts w:ascii="Garamond" w:eastAsia="Cambria" w:hAnsi="Garamond" w:cs="FrutigerLTStd-Light"/>
                <w:szCs w:val="16"/>
                <w:rPrChange w:id="2310" w:author="SAS" w:date="2010-12-01T06:11:00Z">
                  <w:rPr>
                    <w:ins w:id="2311" w:author="SAS" w:date="2010-12-01T06:10:00Z"/>
                  </w:rPr>
                </w:rPrChange>
              </w:rPr>
              <w:pPrChange w:id="2312" w:author="SAS" w:date="2010-12-01T10:53:00Z">
                <w:pPr>
                  <w:pStyle w:val="NormalWeb"/>
                  <w:numPr>
                    <w:numId w:val="52"/>
                  </w:numPr>
                  <w:tabs>
                    <w:tab w:val="num" w:pos="360"/>
                    <w:tab w:val="num" w:pos="720"/>
                  </w:tabs>
                  <w:spacing w:before="2" w:after="2"/>
                  <w:ind w:left="720" w:hanging="720"/>
                </w:pPr>
              </w:pPrChange>
            </w:pPr>
            <w:ins w:id="2313" w:author="SAS" w:date="2010-12-01T06:10:00Z">
              <w:r w:rsidRPr="00AD319B">
                <w:rPr>
                  <w:rFonts w:ascii="Garamond" w:eastAsia="Cambria" w:hAnsi="Garamond" w:cs="FrutigerLTStd-Light"/>
                  <w:szCs w:val="16"/>
                  <w:rPrChange w:id="2314" w:author="SAS" w:date="2010-12-01T06:11:00Z">
                    <w:rPr/>
                  </w:rPrChange>
                </w:rPr>
                <w:t>In what ways does physical geography influence cultural diffusion and cultural stability?</w:t>
              </w:r>
            </w:ins>
          </w:p>
          <w:p w:rsidR="00CC5F43" w:rsidRDefault="00AD319B">
            <w:pPr>
              <w:pStyle w:val="NormalWeb"/>
              <w:numPr>
                <w:ilvl w:val="0"/>
                <w:numId w:val="44"/>
                <w:ins w:id="2315" w:author="SAS" w:date="2010-12-01T06:11:00Z"/>
              </w:numPr>
              <w:spacing w:before="2" w:after="2"/>
              <w:ind w:left="360"/>
              <w:rPr>
                <w:ins w:id="2316" w:author="SAS" w:date="2010-12-01T06:10:00Z"/>
                <w:rFonts w:ascii="Garamond" w:eastAsia="Cambria" w:hAnsi="Garamond" w:cs="FrutigerLTStd-Light"/>
                <w:szCs w:val="16"/>
                <w:rPrChange w:id="2317" w:author="SAS" w:date="2010-12-01T06:11:00Z">
                  <w:rPr>
                    <w:ins w:id="2318" w:author="SAS" w:date="2010-12-01T06:10:00Z"/>
                  </w:rPr>
                </w:rPrChange>
              </w:rPr>
              <w:pPrChange w:id="2319" w:author="SAS" w:date="2010-12-01T10:53:00Z">
                <w:pPr>
                  <w:pStyle w:val="NormalWeb"/>
                  <w:numPr>
                    <w:numId w:val="52"/>
                  </w:numPr>
                  <w:tabs>
                    <w:tab w:val="num" w:pos="360"/>
                    <w:tab w:val="num" w:pos="720"/>
                  </w:tabs>
                  <w:spacing w:before="2" w:after="2"/>
                  <w:ind w:left="720" w:hanging="720"/>
                </w:pPr>
              </w:pPrChange>
            </w:pPr>
            <w:ins w:id="2320" w:author="SAS" w:date="2010-12-01T06:10:00Z">
              <w:r w:rsidRPr="00AD319B">
                <w:rPr>
                  <w:rFonts w:ascii="Garamond" w:eastAsia="Cambria" w:hAnsi="Garamond" w:cs="FrutigerLTStd-Light"/>
                  <w:szCs w:val="16"/>
                  <w:rPrChange w:id="2321" w:author="SAS" w:date="2010-12-01T06:11:00Z">
                    <w:rPr/>
                  </w:rPrChange>
                </w:rPr>
                <w:t xml:space="preserve">How does physical geography </w:t>
              </w:r>
              <w:proofErr w:type="gramStart"/>
              <w:r w:rsidRPr="00AD319B">
                <w:rPr>
                  <w:rFonts w:ascii="Garamond" w:eastAsia="Cambria" w:hAnsi="Garamond" w:cs="FrutigerLTStd-Light"/>
                  <w:szCs w:val="16"/>
                  <w:rPrChange w:id="2322" w:author="SAS" w:date="2010-12-01T06:11:00Z">
                    <w:rPr/>
                  </w:rPrChange>
                </w:rPr>
                <w:t>effect  a</w:t>
              </w:r>
              <w:proofErr w:type="gramEnd"/>
              <w:r w:rsidRPr="00AD319B">
                <w:rPr>
                  <w:rFonts w:ascii="Garamond" w:eastAsia="Cambria" w:hAnsi="Garamond" w:cs="FrutigerLTStd-Light"/>
                  <w:szCs w:val="16"/>
                  <w:rPrChange w:id="2323" w:author="SAS" w:date="2010-12-01T06:11:00Z">
                    <w:rPr/>
                  </w:rPrChange>
                </w:rPr>
                <w:t xml:space="preserve"> people’s economic choices, population density,  and competition for resources?</w:t>
              </w:r>
            </w:ins>
          </w:p>
          <w:p w:rsidR="00CC5F43" w:rsidRDefault="00AD319B">
            <w:pPr>
              <w:pStyle w:val="NormalWeb"/>
              <w:numPr>
                <w:ilvl w:val="0"/>
                <w:numId w:val="44"/>
                <w:ins w:id="2324" w:author="SAS" w:date="2010-12-01T06:11:00Z"/>
              </w:numPr>
              <w:spacing w:before="2" w:after="2"/>
              <w:ind w:left="360"/>
              <w:rPr>
                <w:ins w:id="2325" w:author="SAS" w:date="2010-12-01T06:10:00Z"/>
                <w:rFonts w:ascii="Garamond" w:eastAsia="Cambria" w:hAnsi="Garamond" w:cs="FrutigerLTStd-Light"/>
                <w:szCs w:val="16"/>
                <w:rPrChange w:id="2326" w:author="SAS" w:date="2010-12-01T06:11:00Z">
                  <w:rPr>
                    <w:ins w:id="2327" w:author="SAS" w:date="2010-12-01T06:10:00Z"/>
                  </w:rPr>
                </w:rPrChange>
              </w:rPr>
              <w:pPrChange w:id="2328" w:author="SAS" w:date="2010-12-01T10:53:00Z">
                <w:pPr>
                  <w:pStyle w:val="NormalWeb"/>
                  <w:numPr>
                    <w:numId w:val="52"/>
                  </w:numPr>
                  <w:tabs>
                    <w:tab w:val="num" w:pos="360"/>
                    <w:tab w:val="num" w:pos="720"/>
                  </w:tabs>
                  <w:spacing w:before="2" w:after="2"/>
                  <w:ind w:left="720" w:hanging="720"/>
                </w:pPr>
              </w:pPrChange>
            </w:pPr>
            <w:ins w:id="2329" w:author="SAS" w:date="2010-12-01T06:10:00Z">
              <w:r w:rsidRPr="00AD319B">
                <w:rPr>
                  <w:rFonts w:ascii="Garamond" w:eastAsia="Cambria" w:hAnsi="Garamond" w:cs="FrutigerLTStd-Light"/>
                  <w:szCs w:val="16"/>
                  <w:rPrChange w:id="2330" w:author="SAS" w:date="2010-12-01T06:11:00Z">
                    <w:rPr/>
                  </w:rPrChange>
                </w:rPr>
                <w:t>How does human interaction with the environment help shape a people’s   attitudes toward their own culture and the cultures of other regions?</w:t>
              </w:r>
            </w:ins>
          </w:p>
          <w:p w:rsidR="00306905" w:rsidRPr="009435CF" w:rsidRDefault="00306905" w:rsidP="004C4AF2">
            <w:pPr>
              <w:numPr>
                <w:ins w:id="2331" w:author="SAS" w:date="2010-10-08T08:39:00Z"/>
              </w:numPr>
              <w:jc w:val="center"/>
              <w:rPr>
                <w:ins w:id="2332" w:author="SAS" w:date="2010-12-01T05:09:00Z"/>
                <w:rFonts w:ascii="Garamond" w:hAnsi="Garamond" w:cs="Helvetica"/>
                <w:sz w:val="20"/>
                <w:szCs w:val="32"/>
                <w:lang w:eastAsia="en-US"/>
              </w:rPr>
            </w:pPr>
          </w:p>
        </w:tc>
      </w:tr>
      <w:tr w:rsidR="00306905" w:rsidRPr="00E47942">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Change w:id="2333" w:author="SAS" w:date="2010-12-01T06:1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
          </w:tblPrExChange>
        </w:tblPrEx>
        <w:trPr>
          <w:cantSplit/>
          <w:ins w:id="2334" w:author="SAS" w:date="2010-10-08T08:39:00Z"/>
        </w:trPr>
        <w:tc>
          <w:tcPr>
            <w:tcW w:w="1395" w:type="dxa"/>
            <w:tcPrChange w:id="2335" w:author="SAS" w:date="2010-12-01T06:13:00Z">
              <w:tcPr>
                <w:tcW w:w="1442" w:type="dxa"/>
                <w:gridSpan w:val="2"/>
              </w:tcPr>
            </w:tcPrChange>
          </w:tcPr>
          <w:p w:rsidR="00306905" w:rsidRPr="00E47942" w:rsidRDefault="00306905" w:rsidP="004C4AF2">
            <w:pPr>
              <w:numPr>
                <w:ins w:id="2336" w:author="SAS" w:date="2010-10-08T08:39:00Z"/>
              </w:numPr>
              <w:rPr>
                <w:ins w:id="2337" w:author="SAS" w:date="2010-10-08T08:39:00Z"/>
                <w:rFonts w:ascii="Garamond" w:hAnsi="Garamond" w:cs="Helvetica"/>
                <w:sz w:val="20"/>
                <w:szCs w:val="32"/>
                <w:lang w:eastAsia="en-US"/>
              </w:rPr>
            </w:pPr>
            <w:ins w:id="2338" w:author="SAS" w:date="2010-10-08T08:39:00Z">
              <w:r w:rsidRPr="00EA2F4F">
                <w:rPr>
                  <w:rFonts w:ascii="Garamond" w:hAnsi="Garamond" w:cs="Helvetica"/>
                  <w:b/>
                  <w:sz w:val="18"/>
                  <w:szCs w:val="32"/>
                  <w:lang w:eastAsia="en-US"/>
                </w:rPr>
                <w:t>Standard III Recognize how time,</w:t>
              </w:r>
              <w:r>
                <w:rPr>
                  <w:rFonts w:ascii="Garamond" w:hAnsi="Garamond" w:cs="Helvetica"/>
                  <w:b/>
                  <w:sz w:val="18"/>
                  <w:szCs w:val="32"/>
                  <w:lang w:eastAsia="en-US"/>
                </w:rPr>
                <w:t xml:space="preserve"> </w:t>
              </w:r>
              <w:r w:rsidRPr="00EA2F4F">
                <w:rPr>
                  <w:rFonts w:ascii="Garamond" w:hAnsi="Garamond" w:cs="Helvetica"/>
                  <w:b/>
                  <w:sz w:val="18"/>
                  <w:szCs w:val="32"/>
                  <w:lang w:eastAsia="en-US"/>
                </w:rPr>
                <w:t>continuity, and change affect perspectives</w:t>
              </w:r>
              <w:r>
                <w:rPr>
                  <w:rFonts w:ascii="Garamond" w:hAnsi="Garamond" w:cs="Helvetica"/>
                  <w:b/>
                  <w:sz w:val="18"/>
                  <w:szCs w:val="32"/>
                  <w:lang w:eastAsia="en-US"/>
                </w:rPr>
                <w:t xml:space="preserve"> </w:t>
              </w:r>
              <w:r w:rsidRPr="00EA2F4F">
                <w:rPr>
                  <w:rFonts w:ascii="Garamond" w:hAnsi="Garamond" w:cs="Helvetica"/>
                  <w:b/>
                  <w:sz w:val="18"/>
                  <w:szCs w:val="32"/>
                  <w:lang w:eastAsia="en-US"/>
                </w:rPr>
                <w:t>and relationships</w:t>
              </w:r>
            </w:ins>
          </w:p>
        </w:tc>
        <w:tc>
          <w:tcPr>
            <w:tcW w:w="1483" w:type="dxa"/>
            <w:tcPrChange w:id="2339" w:author="SAS" w:date="2010-12-01T06:13:00Z">
              <w:tcPr>
                <w:tcW w:w="1519" w:type="dxa"/>
                <w:gridSpan w:val="2"/>
              </w:tcPr>
            </w:tcPrChange>
          </w:tcPr>
          <w:p w:rsidR="00306905" w:rsidRDefault="00306905" w:rsidP="004C4AF2">
            <w:pPr>
              <w:numPr>
                <w:ins w:id="2340" w:author="SAS" w:date="2010-10-08T08:39:00Z"/>
              </w:numPr>
              <w:jc w:val="center"/>
              <w:rPr>
                <w:ins w:id="2341" w:author="SAS" w:date="2010-10-08T08:39:00Z"/>
                <w:rFonts w:ascii="Garamond" w:hAnsi="Garamond" w:cs="Helvetica"/>
                <w:sz w:val="20"/>
                <w:szCs w:val="32"/>
                <w:lang w:eastAsia="en-US"/>
              </w:rPr>
            </w:pPr>
            <w:ins w:id="2342" w:author="SAS" w:date="2010-10-08T08:39:00Z">
              <w:r>
                <w:rPr>
                  <w:rFonts w:ascii="Garamond" w:hAnsi="Garamond" w:cs="Helvetica"/>
                  <w:sz w:val="20"/>
                  <w:szCs w:val="32"/>
                  <w:lang w:eastAsia="en-US"/>
                </w:rPr>
                <w:t>Time, continuity &amp; Change</w:t>
              </w:r>
            </w:ins>
          </w:p>
          <w:p w:rsidR="00306905" w:rsidRDefault="00306905" w:rsidP="004C4AF2">
            <w:pPr>
              <w:numPr>
                <w:ins w:id="2343" w:author="SAS" w:date="2010-10-08T08:39:00Z"/>
              </w:numPr>
              <w:jc w:val="center"/>
              <w:rPr>
                <w:ins w:id="2344" w:author="SAS" w:date="2010-10-08T08:39:00Z"/>
                <w:rFonts w:ascii="Garamond" w:hAnsi="Garamond" w:cs="Helvetica"/>
                <w:sz w:val="20"/>
                <w:szCs w:val="32"/>
                <w:lang w:eastAsia="en-US"/>
              </w:rPr>
            </w:pPr>
          </w:p>
          <w:p w:rsidR="00306905" w:rsidRDefault="00306905" w:rsidP="004C4AF2">
            <w:pPr>
              <w:numPr>
                <w:ins w:id="2345" w:author="SAS" w:date="2010-10-08T08:39:00Z"/>
              </w:numPr>
              <w:jc w:val="center"/>
              <w:rPr>
                <w:ins w:id="2346" w:author="SAS" w:date="2010-10-08T08:39:00Z"/>
                <w:rFonts w:ascii="Garamond" w:hAnsi="Garamond" w:cs="Helvetica"/>
                <w:sz w:val="20"/>
                <w:szCs w:val="32"/>
                <w:lang w:eastAsia="en-US"/>
              </w:rPr>
            </w:pPr>
          </w:p>
          <w:p w:rsidR="00306905" w:rsidRDefault="00306905" w:rsidP="004C4AF2">
            <w:pPr>
              <w:numPr>
                <w:ins w:id="2347" w:author="SAS" w:date="2010-10-08T08:39:00Z"/>
              </w:numPr>
              <w:jc w:val="center"/>
              <w:rPr>
                <w:ins w:id="2348" w:author="SAS" w:date="2010-10-08T08:39:00Z"/>
                <w:rFonts w:ascii="Garamond" w:hAnsi="Garamond" w:cs="Helvetica"/>
                <w:sz w:val="20"/>
                <w:szCs w:val="32"/>
                <w:lang w:eastAsia="en-US"/>
              </w:rPr>
            </w:pPr>
          </w:p>
          <w:p w:rsidR="00306905" w:rsidRPr="00E47942" w:rsidRDefault="00306905" w:rsidP="004C4AF2">
            <w:pPr>
              <w:numPr>
                <w:ins w:id="2349" w:author="SAS" w:date="2010-10-08T08:39:00Z"/>
              </w:numPr>
              <w:jc w:val="center"/>
              <w:rPr>
                <w:ins w:id="2350" w:author="SAS" w:date="2010-10-08T08:39:00Z"/>
                <w:rFonts w:ascii="Garamond" w:hAnsi="Garamond" w:cs="Helvetica"/>
                <w:sz w:val="20"/>
                <w:szCs w:val="32"/>
                <w:lang w:eastAsia="en-US"/>
              </w:rPr>
            </w:pPr>
            <w:ins w:id="2351" w:author="SAS" w:date="2010-10-08T08:39:00Z">
              <w:r>
                <w:rPr>
                  <w:rFonts w:ascii="Garamond" w:hAnsi="Garamond" w:cs="Helvetica"/>
                  <w:sz w:val="20"/>
                  <w:szCs w:val="32"/>
                  <w:lang w:eastAsia="en-US"/>
                </w:rPr>
                <w:t>Global Connections</w:t>
              </w:r>
            </w:ins>
          </w:p>
        </w:tc>
        <w:tc>
          <w:tcPr>
            <w:tcW w:w="4074" w:type="dxa"/>
            <w:tcPrChange w:id="2352" w:author="SAS" w:date="2010-12-01T06:13:00Z">
              <w:tcPr>
                <w:tcW w:w="4527" w:type="dxa"/>
                <w:gridSpan w:val="2"/>
              </w:tcPr>
            </w:tcPrChange>
          </w:tcPr>
          <w:p w:rsidR="00CC5F43" w:rsidRDefault="00306905">
            <w:pPr>
              <w:numPr>
                <w:ilvl w:val="0"/>
                <w:numId w:val="5"/>
                <w:ins w:id="2353" w:author="SAS" w:date="2010-10-08T08:39:00Z"/>
              </w:numPr>
              <w:ind w:left="360"/>
              <w:rPr>
                <w:ins w:id="2354" w:author="SAS" w:date="2010-10-08T08:39:00Z"/>
                <w:rFonts w:ascii="Garamond" w:hAnsi="Garamond"/>
                <w:sz w:val="20"/>
              </w:rPr>
              <w:pPrChange w:id="2355" w:author="SAS" w:date="2010-11-30T21:47:00Z">
                <w:pPr>
                  <w:numPr>
                    <w:numId w:val="12"/>
                  </w:numPr>
                  <w:ind w:left="360" w:hanging="360"/>
                </w:pPr>
              </w:pPrChange>
            </w:pPr>
            <w:ins w:id="2356" w:author="SAS" w:date="2010-10-08T08:39:00Z">
              <w:r w:rsidRPr="00340454">
                <w:rPr>
                  <w:rFonts w:ascii="Garamond" w:hAnsi="Garamond"/>
                  <w:sz w:val="20"/>
                </w:rPr>
                <w:t>Change is inevitable.</w:t>
              </w:r>
            </w:ins>
          </w:p>
          <w:p w:rsidR="00CC5F43" w:rsidRDefault="00306905">
            <w:pPr>
              <w:numPr>
                <w:ilvl w:val="0"/>
                <w:numId w:val="5"/>
                <w:ins w:id="2357" w:author="SAS" w:date="2010-10-08T08:39:00Z"/>
              </w:numPr>
              <w:ind w:left="360"/>
              <w:rPr>
                <w:ins w:id="2358" w:author="SAS" w:date="2010-10-08T08:39:00Z"/>
                <w:rFonts w:ascii="Garamond" w:hAnsi="Garamond"/>
                <w:sz w:val="20"/>
              </w:rPr>
              <w:pPrChange w:id="2359" w:author="SAS" w:date="2010-11-30T21:47:00Z">
                <w:pPr>
                  <w:numPr>
                    <w:numId w:val="12"/>
                  </w:numPr>
                  <w:ind w:left="360" w:hanging="360"/>
                </w:pPr>
              </w:pPrChange>
            </w:pPr>
            <w:ins w:id="2360" w:author="SAS" w:date="2010-10-08T08:39:00Z">
              <w:r w:rsidRPr="00340454">
                <w:rPr>
                  <w:rFonts w:ascii="Garamond" w:hAnsi="Garamond"/>
                  <w:sz w:val="20"/>
                </w:rPr>
                <w:t>The past impacts the present and the future.</w:t>
              </w:r>
            </w:ins>
          </w:p>
          <w:p w:rsidR="00CC5F43" w:rsidRDefault="00306905">
            <w:pPr>
              <w:numPr>
                <w:ilvl w:val="0"/>
                <w:numId w:val="5"/>
                <w:ins w:id="2361" w:author="SAS" w:date="2010-10-08T08:39:00Z"/>
              </w:numPr>
              <w:pBdr>
                <w:bottom w:val="single" w:sz="6" w:space="1" w:color="auto"/>
              </w:pBdr>
              <w:ind w:left="360"/>
              <w:rPr>
                <w:ins w:id="2362" w:author="SAS" w:date="2010-10-08T08:39:00Z"/>
                <w:rFonts w:ascii="Garamond" w:hAnsi="Garamond"/>
                <w:sz w:val="20"/>
              </w:rPr>
              <w:pPrChange w:id="2363" w:author="SAS" w:date="2010-11-30T21:47:00Z">
                <w:pPr>
                  <w:numPr>
                    <w:numId w:val="12"/>
                  </w:numPr>
                  <w:pBdr>
                    <w:bottom w:val="single" w:sz="6" w:space="1" w:color="auto"/>
                  </w:pBdr>
                  <w:ind w:left="360" w:hanging="360"/>
                </w:pPr>
              </w:pPrChange>
            </w:pPr>
            <w:ins w:id="2364" w:author="SAS" w:date="2010-10-08T08:39:00Z">
              <w:r w:rsidRPr="00340454">
                <w:rPr>
                  <w:rFonts w:ascii="Garamond" w:hAnsi="Garamond"/>
                  <w:sz w:val="20"/>
                </w:rPr>
                <w:t>Decisions have consequences</w:t>
              </w:r>
              <w:proofErr w:type="gramStart"/>
              <w:r w:rsidRPr="00340454">
                <w:rPr>
                  <w:rFonts w:ascii="Garamond" w:hAnsi="Garamond"/>
                  <w:sz w:val="20"/>
                </w:rPr>
                <w:t>. </w:t>
              </w:r>
              <w:proofErr w:type="gramEnd"/>
            </w:ins>
          </w:p>
          <w:p w:rsidR="00306905" w:rsidRDefault="00306905" w:rsidP="004C4AF2">
            <w:pPr>
              <w:numPr>
                <w:ins w:id="2365" w:author="SAS" w:date="2010-10-08T08:39:00Z"/>
              </w:numPr>
              <w:rPr>
                <w:ins w:id="2366" w:author="SAS" w:date="2010-10-08T08:39:00Z"/>
                <w:rFonts w:ascii="Garamond" w:hAnsi="Garamond" w:cs="Helvetica"/>
                <w:sz w:val="20"/>
                <w:szCs w:val="32"/>
                <w:lang w:eastAsia="en-US"/>
              </w:rPr>
            </w:pPr>
          </w:p>
          <w:p w:rsidR="00CC5F43" w:rsidRDefault="00306905">
            <w:pPr>
              <w:numPr>
                <w:ilvl w:val="0"/>
                <w:numId w:val="5"/>
                <w:ins w:id="2367" w:author="SAS" w:date="2010-10-08T08:39:00Z"/>
              </w:numPr>
              <w:ind w:left="360"/>
              <w:rPr>
                <w:ins w:id="2368" w:author="SAS" w:date="2010-10-08T08:39:00Z"/>
                <w:rFonts w:ascii="Garamond" w:hAnsi="Garamond"/>
                <w:sz w:val="20"/>
              </w:rPr>
              <w:pPrChange w:id="2369" w:author="SAS" w:date="2010-11-30T21:47:00Z">
                <w:pPr>
                  <w:numPr>
                    <w:numId w:val="12"/>
                  </w:numPr>
                  <w:ind w:left="360" w:hanging="360"/>
                </w:pPr>
              </w:pPrChange>
            </w:pPr>
            <w:ins w:id="2370" w:author="SAS" w:date="2010-10-08T08:39:00Z">
              <w:r w:rsidRPr="00340454">
                <w:rPr>
                  <w:rFonts w:ascii="Garamond" w:hAnsi="Garamond"/>
                  <w:sz w:val="20"/>
                </w:rPr>
                <w:t>Our world is connected in a delicate balance.</w:t>
              </w:r>
            </w:ins>
          </w:p>
        </w:tc>
        <w:tc>
          <w:tcPr>
            <w:tcW w:w="1166" w:type="dxa"/>
            <w:shd w:val="clear" w:color="auto" w:fill="BFBFBF" w:themeFill="background1" w:themeFillShade="BF"/>
            <w:tcPrChange w:id="2371" w:author="SAS" w:date="2010-12-01T06:13:00Z">
              <w:tcPr>
                <w:tcW w:w="3352" w:type="dxa"/>
                <w:gridSpan w:val="2"/>
                <w:shd w:val="clear" w:color="auto" w:fill="BFBFBF" w:themeFill="background1" w:themeFillShade="BF"/>
              </w:tcPr>
            </w:tcPrChange>
          </w:tcPr>
          <w:p w:rsidR="00306905" w:rsidRPr="00E47942" w:rsidRDefault="00306905" w:rsidP="004C4AF2">
            <w:pPr>
              <w:numPr>
                <w:ins w:id="2372" w:author="SAS" w:date="2010-10-08T08:39:00Z"/>
              </w:numPr>
              <w:jc w:val="center"/>
              <w:rPr>
                <w:ins w:id="2373" w:author="SAS" w:date="2010-11-30T21:27:00Z"/>
                <w:rFonts w:ascii="Garamond" w:hAnsi="Garamond" w:cs="Helvetica"/>
                <w:sz w:val="20"/>
                <w:szCs w:val="32"/>
                <w:lang w:eastAsia="en-US"/>
              </w:rPr>
            </w:pPr>
          </w:p>
        </w:tc>
        <w:tc>
          <w:tcPr>
            <w:tcW w:w="3259" w:type="dxa"/>
            <w:tcPrChange w:id="2374" w:author="SAS" w:date="2010-12-01T06:13:00Z">
              <w:tcPr>
                <w:tcW w:w="3353" w:type="dxa"/>
                <w:gridSpan w:val="2"/>
              </w:tcPr>
            </w:tcPrChange>
          </w:tcPr>
          <w:p w:rsidR="00306905" w:rsidRPr="00E47942" w:rsidRDefault="00306905" w:rsidP="004C4AF2">
            <w:pPr>
              <w:numPr>
                <w:ins w:id="2375" w:author="SAS" w:date="2010-10-08T08:39:00Z"/>
              </w:numPr>
              <w:jc w:val="center"/>
              <w:rPr>
                <w:ins w:id="2376" w:author="SAS" w:date="2010-11-30T21:27:00Z"/>
                <w:rFonts w:ascii="Garamond" w:hAnsi="Garamond" w:cs="Helvetica"/>
                <w:sz w:val="20"/>
                <w:szCs w:val="32"/>
                <w:lang w:eastAsia="en-US"/>
              </w:rPr>
            </w:pPr>
          </w:p>
        </w:tc>
        <w:tc>
          <w:tcPr>
            <w:tcW w:w="3260" w:type="dxa"/>
            <w:tcPrChange w:id="2377" w:author="SAS" w:date="2010-12-01T06:13:00Z">
              <w:tcPr>
                <w:tcW w:w="3352" w:type="dxa"/>
                <w:gridSpan w:val="2"/>
              </w:tcPr>
            </w:tcPrChange>
          </w:tcPr>
          <w:p w:rsidR="00306905" w:rsidRPr="00E47942" w:rsidRDefault="00C04919" w:rsidP="004C4AF2">
            <w:pPr>
              <w:numPr>
                <w:ins w:id="2378" w:author="SAS" w:date="2010-10-08T08:39:00Z"/>
              </w:numPr>
              <w:jc w:val="center"/>
              <w:rPr>
                <w:ins w:id="2379" w:author="SAS" w:date="2010-11-30T21:27:00Z"/>
                <w:rFonts w:ascii="Garamond" w:hAnsi="Garamond" w:cs="Helvetica"/>
                <w:sz w:val="20"/>
                <w:szCs w:val="32"/>
                <w:lang w:eastAsia="en-US"/>
              </w:rPr>
            </w:pPr>
            <w:ins w:id="2380" w:author="SAS" w:date="2010-12-01T14:28:00Z">
              <w:r>
                <w:rPr>
                  <w:rFonts w:ascii="Garamond" w:hAnsi="Garamond" w:cs="Helvetica"/>
                  <w:sz w:val="20"/>
                  <w:szCs w:val="32"/>
                  <w:lang w:eastAsia="en-US"/>
                </w:rPr>
                <w:t>What consequences do my decisions have?</w:t>
              </w:r>
            </w:ins>
          </w:p>
        </w:tc>
        <w:tc>
          <w:tcPr>
            <w:tcW w:w="3259" w:type="dxa"/>
            <w:tcPrChange w:id="2381" w:author="SAS" w:date="2010-12-01T06:13:00Z">
              <w:tcPr>
                <w:tcW w:w="3353" w:type="dxa"/>
                <w:gridSpan w:val="2"/>
              </w:tcPr>
            </w:tcPrChange>
          </w:tcPr>
          <w:p w:rsidR="00306905" w:rsidRPr="00E47942" w:rsidRDefault="00306905" w:rsidP="004C4AF2">
            <w:pPr>
              <w:numPr>
                <w:ins w:id="2382" w:author="SAS" w:date="2010-10-08T08:39:00Z"/>
              </w:numPr>
              <w:jc w:val="center"/>
              <w:rPr>
                <w:ins w:id="2383" w:author="SAS" w:date="2010-10-08T08:39:00Z"/>
                <w:rFonts w:ascii="Garamond" w:hAnsi="Garamond" w:cs="Helvetica"/>
                <w:sz w:val="20"/>
                <w:szCs w:val="32"/>
                <w:lang w:eastAsia="en-US"/>
              </w:rPr>
            </w:pPr>
          </w:p>
        </w:tc>
        <w:tc>
          <w:tcPr>
            <w:tcW w:w="3260" w:type="dxa"/>
            <w:tcPrChange w:id="2384" w:author="SAS" w:date="2010-12-01T06:13:00Z">
              <w:tcPr>
                <w:tcW w:w="3353" w:type="dxa"/>
                <w:gridSpan w:val="2"/>
              </w:tcPr>
            </w:tcPrChange>
          </w:tcPr>
          <w:p w:rsidR="00CC5F43" w:rsidRDefault="00F07163">
            <w:pPr>
              <w:pStyle w:val="ListParagraph"/>
              <w:numPr>
                <w:ilvl w:val="0"/>
                <w:numId w:val="45"/>
                <w:ins w:id="2385" w:author="SAS" w:date="2010-12-01T06:10:00Z"/>
              </w:numPr>
              <w:ind w:left="360"/>
              <w:rPr>
                <w:ins w:id="2386" w:author="SAS" w:date="2010-12-01T06:10:00Z"/>
                <w:rFonts w:ascii="Garamond" w:hAnsi="Garamond" w:cs="Helvetica"/>
                <w:sz w:val="20"/>
                <w:szCs w:val="32"/>
              </w:rPr>
              <w:pPrChange w:id="2387" w:author="SAS" w:date="2010-12-01T10:53:00Z">
                <w:pPr/>
              </w:pPrChange>
            </w:pPr>
            <w:ins w:id="2388" w:author="SAS" w:date="2010-12-01T06:10:00Z">
              <w:r w:rsidRPr="00F07163">
                <w:rPr>
                  <w:rFonts w:ascii="Garamond" w:hAnsi="Garamond" w:cs="Helvetica"/>
                  <w:sz w:val="20"/>
                  <w:szCs w:val="32"/>
                </w:rPr>
                <w:t>What</w:t>
              </w:r>
              <w:r w:rsidR="00AD319B" w:rsidRPr="00AD319B">
                <w:rPr>
                  <w:rFonts w:ascii="Garamond" w:hAnsi="Garamond" w:cs="Helvetica"/>
                  <w:sz w:val="20"/>
                  <w:szCs w:val="32"/>
                  <w:rPrChange w:id="2389" w:author="SAS" w:date="2010-12-01T06:10:00Z">
                    <w:rPr>
                      <w:rFonts w:ascii="Garamond" w:hAnsi="Garamond" w:cs="Helvetica"/>
                      <w:sz w:val="20"/>
                      <w:szCs w:val="32"/>
                    </w:rPr>
                  </w:rPrChange>
                </w:rPr>
                <w:t xml:space="preserve"> makes an historical event important enough to study?</w:t>
              </w:r>
            </w:ins>
          </w:p>
          <w:p w:rsidR="00CC5F43" w:rsidRDefault="00871FE4">
            <w:pPr>
              <w:pStyle w:val="ListParagraph"/>
              <w:numPr>
                <w:ilvl w:val="0"/>
                <w:numId w:val="45"/>
                <w:ins w:id="2390" w:author="SAS" w:date="2010-10-08T08:39:00Z"/>
              </w:numPr>
              <w:ind w:left="360"/>
              <w:rPr>
                <w:ins w:id="2391" w:author="SAS" w:date="2010-12-01T06:11:00Z"/>
                <w:rFonts w:ascii="Garamond" w:hAnsi="Garamond" w:cs="Helvetica"/>
                <w:sz w:val="20"/>
                <w:szCs w:val="32"/>
              </w:rPr>
              <w:pPrChange w:id="2392" w:author="SAS" w:date="2010-12-01T10:53:00Z">
                <w:pPr>
                  <w:pStyle w:val="ListParagraph"/>
                  <w:numPr>
                    <w:numId w:val="53"/>
                  </w:numPr>
                  <w:tabs>
                    <w:tab w:val="num" w:pos="360"/>
                    <w:tab w:val="num" w:pos="720"/>
                    <w:tab w:val="num" w:pos="2880"/>
                  </w:tabs>
                  <w:ind w:left="360" w:hanging="720"/>
                </w:pPr>
              </w:pPrChange>
            </w:pPr>
            <w:ins w:id="2393" w:author="SAS" w:date="2010-12-01T06:10:00Z">
              <w:r>
                <w:rPr>
                  <w:rFonts w:ascii="Garamond" w:hAnsi="Garamond" w:cs="Helvetica"/>
                  <w:sz w:val="20"/>
                  <w:szCs w:val="32"/>
                </w:rPr>
                <w:t>How can the study of past events help us overcome present problems?</w:t>
              </w:r>
            </w:ins>
          </w:p>
          <w:p w:rsidR="00CC5F43" w:rsidRDefault="00F07163">
            <w:pPr>
              <w:pStyle w:val="ListParagraph"/>
              <w:numPr>
                <w:ilvl w:val="0"/>
                <w:numId w:val="45"/>
                <w:ins w:id="2394" w:author="SAS" w:date="2010-12-01T06:11:00Z"/>
              </w:numPr>
              <w:ind w:left="360"/>
              <w:rPr>
                <w:ins w:id="2395" w:author="SAS" w:date="2010-12-01T05:09:00Z"/>
                <w:rFonts w:ascii="Garamond" w:hAnsi="Garamond" w:cs="Helvetica"/>
                <w:sz w:val="20"/>
                <w:szCs w:val="32"/>
              </w:rPr>
              <w:pPrChange w:id="2396" w:author="SAS" w:date="2010-12-01T10:53:00Z">
                <w:pPr>
                  <w:jc w:val="center"/>
                </w:pPr>
              </w:pPrChange>
            </w:pPr>
            <w:ins w:id="2397" w:author="SAS" w:date="2010-12-01T06:10:00Z">
              <w:r w:rsidRPr="00F07163">
                <w:rPr>
                  <w:rFonts w:ascii="Garamond" w:hAnsi="Garamond" w:cs="Helvetica"/>
                  <w:sz w:val="20"/>
                  <w:szCs w:val="32"/>
                </w:rPr>
                <w:t>How</w:t>
              </w:r>
              <w:r w:rsidR="00AD319B" w:rsidRPr="00AD319B">
                <w:rPr>
                  <w:rFonts w:ascii="Garamond" w:hAnsi="Garamond" w:cs="Helvetica"/>
                  <w:sz w:val="20"/>
                  <w:szCs w:val="32"/>
                  <w:rPrChange w:id="2398" w:author="SAS" w:date="2010-12-01T06:11:00Z">
                    <w:rPr>
                      <w:rFonts w:ascii="Garamond" w:hAnsi="Garamond" w:cs="Helvetica"/>
                      <w:sz w:val="20"/>
                      <w:szCs w:val="32"/>
                    </w:rPr>
                  </w:rPrChange>
                </w:rPr>
                <w:t xml:space="preserve"> has the impact value of individual events increased over time, and why?</w:t>
              </w:r>
            </w:ins>
          </w:p>
        </w:tc>
      </w:tr>
      <w:tr w:rsidR="00306905" w:rsidRPr="00E47942">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Change w:id="2399" w:author="SAS" w:date="2010-12-01T06:1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
          </w:tblPrExChange>
        </w:tblPrEx>
        <w:trPr>
          <w:cantSplit/>
          <w:ins w:id="2400" w:author="SAS" w:date="2010-10-08T08:39:00Z"/>
        </w:trPr>
        <w:tc>
          <w:tcPr>
            <w:tcW w:w="1395" w:type="dxa"/>
            <w:tcPrChange w:id="2401" w:author="SAS" w:date="2010-12-01T06:13:00Z">
              <w:tcPr>
                <w:tcW w:w="1442" w:type="dxa"/>
                <w:gridSpan w:val="2"/>
              </w:tcPr>
            </w:tcPrChange>
          </w:tcPr>
          <w:p w:rsidR="00306905" w:rsidRPr="00E47942" w:rsidRDefault="00306905" w:rsidP="004C4AF2">
            <w:pPr>
              <w:numPr>
                <w:ins w:id="2402" w:author="SAS" w:date="2010-10-08T08:39:00Z"/>
              </w:numPr>
              <w:jc w:val="center"/>
              <w:rPr>
                <w:ins w:id="2403" w:author="SAS" w:date="2010-10-08T08:39:00Z"/>
                <w:rFonts w:ascii="Garamond" w:hAnsi="Garamond" w:cs="Helvetica"/>
                <w:sz w:val="20"/>
                <w:szCs w:val="32"/>
                <w:lang w:eastAsia="en-US"/>
              </w:rPr>
            </w:pPr>
            <w:ins w:id="2404" w:author="SAS" w:date="2010-10-08T08:39:00Z">
              <w:r w:rsidRPr="00EA2F4F">
                <w:rPr>
                  <w:rFonts w:ascii="Garamond" w:hAnsi="Garamond" w:cs="Helvetica"/>
                  <w:b/>
                  <w:sz w:val="18"/>
                  <w:szCs w:val="32"/>
                  <w:lang w:eastAsia="en-US"/>
                </w:rPr>
                <w:t>Standard IV Applies economic concepts</w:t>
              </w:r>
            </w:ins>
          </w:p>
        </w:tc>
        <w:tc>
          <w:tcPr>
            <w:tcW w:w="1483" w:type="dxa"/>
            <w:tcPrChange w:id="2405" w:author="SAS" w:date="2010-12-01T06:13:00Z">
              <w:tcPr>
                <w:tcW w:w="1519" w:type="dxa"/>
                <w:gridSpan w:val="2"/>
              </w:tcPr>
            </w:tcPrChange>
          </w:tcPr>
          <w:p w:rsidR="00306905" w:rsidRDefault="00306905" w:rsidP="004C4AF2">
            <w:pPr>
              <w:numPr>
                <w:ins w:id="2406" w:author="SAS" w:date="2010-10-08T08:39:00Z"/>
              </w:numPr>
              <w:jc w:val="center"/>
              <w:rPr>
                <w:ins w:id="2407" w:author="SAS" w:date="2010-10-08T08:39:00Z"/>
                <w:rFonts w:ascii="Garamond" w:hAnsi="Garamond" w:cs="Helvetica"/>
                <w:sz w:val="20"/>
                <w:szCs w:val="32"/>
                <w:lang w:eastAsia="en-US"/>
              </w:rPr>
            </w:pPr>
            <w:ins w:id="2408" w:author="SAS" w:date="2010-10-08T08:39:00Z">
              <w:r>
                <w:rPr>
                  <w:rFonts w:ascii="Garamond" w:hAnsi="Garamond" w:cs="Helvetica"/>
                  <w:sz w:val="20"/>
                  <w:szCs w:val="32"/>
                  <w:lang w:eastAsia="en-US"/>
                </w:rPr>
                <w:t>Production, Distribution, &amp; Consumption</w:t>
              </w:r>
            </w:ins>
          </w:p>
          <w:p w:rsidR="00306905" w:rsidRPr="00E47942" w:rsidRDefault="00306905" w:rsidP="004C4AF2">
            <w:pPr>
              <w:numPr>
                <w:ins w:id="2409" w:author="SAS" w:date="2010-10-08T08:39:00Z"/>
              </w:numPr>
              <w:jc w:val="center"/>
              <w:rPr>
                <w:ins w:id="2410" w:author="SAS" w:date="2010-10-08T08:39:00Z"/>
                <w:rFonts w:ascii="Garamond" w:hAnsi="Garamond" w:cs="Helvetica"/>
                <w:sz w:val="20"/>
                <w:szCs w:val="32"/>
                <w:lang w:eastAsia="en-US"/>
              </w:rPr>
            </w:pPr>
          </w:p>
        </w:tc>
        <w:tc>
          <w:tcPr>
            <w:tcW w:w="4074" w:type="dxa"/>
            <w:tcPrChange w:id="2411" w:author="SAS" w:date="2010-12-01T06:13:00Z">
              <w:tcPr>
                <w:tcW w:w="4527" w:type="dxa"/>
                <w:gridSpan w:val="2"/>
              </w:tcPr>
            </w:tcPrChange>
          </w:tcPr>
          <w:p w:rsidR="00306905" w:rsidRPr="00E47942" w:rsidRDefault="00306905" w:rsidP="004C4AF2">
            <w:pPr>
              <w:numPr>
                <w:ins w:id="2412" w:author="SAS" w:date="2010-10-08T08:39:00Z"/>
              </w:numPr>
              <w:jc w:val="center"/>
              <w:rPr>
                <w:ins w:id="2413" w:author="SAS" w:date="2010-10-08T08:39:00Z"/>
                <w:rFonts w:ascii="Garamond" w:hAnsi="Garamond" w:cs="Helvetica"/>
                <w:sz w:val="20"/>
                <w:szCs w:val="32"/>
                <w:lang w:eastAsia="en-US"/>
              </w:rPr>
            </w:pPr>
          </w:p>
        </w:tc>
        <w:tc>
          <w:tcPr>
            <w:tcW w:w="1166" w:type="dxa"/>
            <w:shd w:val="clear" w:color="auto" w:fill="BFBFBF" w:themeFill="background1" w:themeFillShade="BF"/>
            <w:tcPrChange w:id="2414" w:author="SAS" w:date="2010-12-01T06:13:00Z">
              <w:tcPr>
                <w:tcW w:w="3352" w:type="dxa"/>
                <w:gridSpan w:val="2"/>
                <w:shd w:val="clear" w:color="auto" w:fill="BFBFBF" w:themeFill="background1" w:themeFillShade="BF"/>
              </w:tcPr>
            </w:tcPrChange>
          </w:tcPr>
          <w:p w:rsidR="00306905" w:rsidRPr="00E47942" w:rsidRDefault="00306905" w:rsidP="004C4AF2">
            <w:pPr>
              <w:numPr>
                <w:ins w:id="2415" w:author="SAS" w:date="2010-10-08T08:39:00Z"/>
              </w:numPr>
              <w:jc w:val="center"/>
              <w:rPr>
                <w:ins w:id="2416" w:author="SAS" w:date="2010-11-30T21:27:00Z"/>
                <w:rFonts w:ascii="Garamond" w:hAnsi="Garamond" w:cs="Helvetica"/>
                <w:sz w:val="20"/>
                <w:szCs w:val="32"/>
                <w:lang w:eastAsia="en-US"/>
              </w:rPr>
            </w:pPr>
          </w:p>
        </w:tc>
        <w:tc>
          <w:tcPr>
            <w:tcW w:w="3259" w:type="dxa"/>
            <w:tcPrChange w:id="2417" w:author="SAS" w:date="2010-12-01T06:13:00Z">
              <w:tcPr>
                <w:tcW w:w="3353" w:type="dxa"/>
                <w:gridSpan w:val="2"/>
              </w:tcPr>
            </w:tcPrChange>
          </w:tcPr>
          <w:p w:rsidR="00306905" w:rsidRPr="00E47942" w:rsidRDefault="00306905" w:rsidP="004C4AF2">
            <w:pPr>
              <w:numPr>
                <w:ins w:id="2418" w:author="SAS" w:date="2010-10-08T08:39:00Z"/>
              </w:numPr>
              <w:jc w:val="center"/>
              <w:rPr>
                <w:ins w:id="2419" w:author="SAS" w:date="2010-11-30T21:27:00Z"/>
                <w:rFonts w:ascii="Garamond" w:hAnsi="Garamond" w:cs="Helvetica"/>
                <w:sz w:val="20"/>
                <w:szCs w:val="32"/>
                <w:lang w:eastAsia="en-US"/>
              </w:rPr>
            </w:pPr>
          </w:p>
        </w:tc>
        <w:tc>
          <w:tcPr>
            <w:tcW w:w="3260" w:type="dxa"/>
            <w:tcPrChange w:id="2420" w:author="SAS" w:date="2010-12-01T06:13:00Z">
              <w:tcPr>
                <w:tcW w:w="3352" w:type="dxa"/>
                <w:gridSpan w:val="2"/>
              </w:tcPr>
            </w:tcPrChange>
          </w:tcPr>
          <w:p w:rsidR="00306905" w:rsidRPr="00E47942" w:rsidRDefault="00C04919" w:rsidP="004C4AF2">
            <w:pPr>
              <w:numPr>
                <w:ins w:id="2421" w:author="SAS" w:date="2010-10-08T08:39:00Z"/>
              </w:numPr>
              <w:jc w:val="center"/>
              <w:rPr>
                <w:ins w:id="2422" w:author="SAS" w:date="2010-11-30T21:27:00Z"/>
                <w:rFonts w:ascii="Garamond" w:hAnsi="Garamond" w:cs="Helvetica"/>
                <w:sz w:val="20"/>
                <w:szCs w:val="32"/>
                <w:lang w:eastAsia="en-US"/>
              </w:rPr>
            </w:pPr>
            <w:ins w:id="2423" w:author="SAS" w:date="2010-12-01T14:28:00Z">
              <w:r>
                <w:rPr>
                  <w:rFonts w:ascii="Garamond" w:hAnsi="Garamond" w:cs="Helvetica"/>
                  <w:sz w:val="20"/>
                  <w:szCs w:val="32"/>
                  <w:lang w:eastAsia="en-US"/>
                </w:rPr>
                <w:t>How should we address the problem of unequal resources?</w:t>
              </w:r>
            </w:ins>
          </w:p>
        </w:tc>
        <w:tc>
          <w:tcPr>
            <w:tcW w:w="3259" w:type="dxa"/>
            <w:tcPrChange w:id="2424" w:author="SAS" w:date="2010-12-01T06:13:00Z">
              <w:tcPr>
                <w:tcW w:w="3353" w:type="dxa"/>
                <w:gridSpan w:val="2"/>
              </w:tcPr>
            </w:tcPrChange>
          </w:tcPr>
          <w:p w:rsidR="00306905" w:rsidRPr="00E47942" w:rsidRDefault="00306905" w:rsidP="004C4AF2">
            <w:pPr>
              <w:numPr>
                <w:ins w:id="2425" w:author="SAS" w:date="2010-10-08T08:39:00Z"/>
              </w:numPr>
              <w:jc w:val="center"/>
              <w:rPr>
                <w:ins w:id="2426" w:author="SAS" w:date="2010-10-08T08:39:00Z"/>
                <w:rFonts w:ascii="Garamond" w:hAnsi="Garamond" w:cs="Helvetica"/>
                <w:sz w:val="20"/>
                <w:szCs w:val="32"/>
                <w:lang w:eastAsia="en-US"/>
              </w:rPr>
            </w:pPr>
          </w:p>
        </w:tc>
        <w:tc>
          <w:tcPr>
            <w:tcW w:w="3260" w:type="dxa"/>
            <w:tcPrChange w:id="2427" w:author="SAS" w:date="2010-12-01T06:13:00Z">
              <w:tcPr>
                <w:tcW w:w="3353" w:type="dxa"/>
                <w:gridSpan w:val="2"/>
              </w:tcPr>
            </w:tcPrChange>
          </w:tcPr>
          <w:p w:rsidR="00CC5F43" w:rsidRDefault="00F07163">
            <w:pPr>
              <w:pStyle w:val="ListParagraph"/>
              <w:numPr>
                <w:ilvl w:val="0"/>
                <w:numId w:val="46"/>
                <w:ins w:id="2428" w:author="SAS" w:date="2010-12-01T06:10:00Z"/>
              </w:numPr>
              <w:ind w:left="360"/>
              <w:rPr>
                <w:ins w:id="2429" w:author="SAS" w:date="2010-12-01T06:10:00Z"/>
                <w:rFonts w:ascii="Garamond" w:hAnsi="Garamond" w:cs="Helvetica"/>
                <w:sz w:val="20"/>
                <w:szCs w:val="32"/>
              </w:rPr>
              <w:pPrChange w:id="2430" w:author="SAS" w:date="2010-12-01T10:53:00Z">
                <w:pPr/>
              </w:pPrChange>
            </w:pPr>
            <w:ins w:id="2431" w:author="SAS" w:date="2010-12-01T06:10:00Z">
              <w:r w:rsidRPr="00F07163">
                <w:rPr>
                  <w:rFonts w:ascii="Garamond" w:hAnsi="Garamond" w:cs="Helvetica"/>
                  <w:sz w:val="20"/>
                  <w:szCs w:val="32"/>
                </w:rPr>
                <w:t>How</w:t>
              </w:r>
              <w:r w:rsidR="00AD319B" w:rsidRPr="00AD319B">
                <w:rPr>
                  <w:rFonts w:ascii="Garamond" w:hAnsi="Garamond" w:cs="Helvetica"/>
                  <w:sz w:val="20"/>
                  <w:szCs w:val="32"/>
                  <w:rPrChange w:id="2432" w:author="SAS" w:date="2010-12-01T06:10:00Z">
                    <w:rPr>
                      <w:rFonts w:ascii="Garamond" w:hAnsi="Garamond" w:cs="Helvetica"/>
                      <w:sz w:val="20"/>
                      <w:szCs w:val="32"/>
                    </w:rPr>
                  </w:rPrChange>
                </w:rPr>
                <w:t xml:space="preserve"> are wealth, power, and the control of resources related in human history?</w:t>
              </w:r>
            </w:ins>
          </w:p>
          <w:p w:rsidR="00CC5F43" w:rsidRDefault="00871FE4">
            <w:pPr>
              <w:pStyle w:val="ListParagraph"/>
              <w:numPr>
                <w:ilvl w:val="0"/>
                <w:numId w:val="46"/>
                <w:ins w:id="2433" w:author="SAS" w:date="2010-10-08T08:39:00Z"/>
              </w:numPr>
              <w:ind w:left="360"/>
              <w:rPr>
                <w:ins w:id="2434" w:author="SAS" w:date="2010-12-01T06:12:00Z"/>
                <w:rFonts w:ascii="Garamond" w:hAnsi="Garamond" w:cs="Helvetica"/>
                <w:sz w:val="20"/>
                <w:szCs w:val="32"/>
              </w:rPr>
              <w:pPrChange w:id="2435" w:author="SAS" w:date="2010-12-01T10:53:00Z">
                <w:pPr>
                  <w:pStyle w:val="ListParagraph"/>
                  <w:numPr>
                    <w:numId w:val="54"/>
                  </w:numPr>
                  <w:tabs>
                    <w:tab w:val="num" w:pos="360"/>
                    <w:tab w:val="num" w:pos="720"/>
                  </w:tabs>
                  <w:ind w:left="360" w:hanging="720"/>
                </w:pPr>
              </w:pPrChange>
            </w:pPr>
            <w:ins w:id="2436" w:author="SAS" w:date="2010-12-01T06:10:00Z">
              <w:r>
                <w:rPr>
                  <w:rFonts w:ascii="Garamond" w:hAnsi="Garamond" w:cs="Helvetica"/>
                  <w:sz w:val="20"/>
                  <w:szCs w:val="32"/>
                </w:rPr>
                <w:t>Why do people make what they make, eat what they eat, and fight who they fight?</w:t>
              </w:r>
            </w:ins>
          </w:p>
          <w:p w:rsidR="00CC5F43" w:rsidRDefault="00F07163">
            <w:pPr>
              <w:pStyle w:val="ListParagraph"/>
              <w:numPr>
                <w:ilvl w:val="0"/>
                <w:numId w:val="46"/>
                <w:ins w:id="2437" w:author="SAS" w:date="2010-12-01T06:12:00Z"/>
              </w:numPr>
              <w:ind w:left="360"/>
              <w:rPr>
                <w:ins w:id="2438" w:author="SAS" w:date="2010-12-01T05:09:00Z"/>
                <w:rFonts w:ascii="Garamond" w:hAnsi="Garamond" w:cs="Helvetica"/>
                <w:sz w:val="20"/>
                <w:szCs w:val="32"/>
              </w:rPr>
              <w:pPrChange w:id="2439" w:author="SAS" w:date="2010-12-01T10:53:00Z">
                <w:pPr>
                  <w:jc w:val="center"/>
                </w:pPr>
              </w:pPrChange>
            </w:pPr>
            <w:ins w:id="2440" w:author="SAS" w:date="2010-12-01T06:10:00Z">
              <w:r w:rsidRPr="00F07163">
                <w:rPr>
                  <w:rFonts w:ascii="Garamond" w:hAnsi="Garamond" w:cs="Helvetica"/>
                  <w:sz w:val="20"/>
                  <w:szCs w:val="32"/>
                </w:rPr>
                <w:t>How</w:t>
              </w:r>
              <w:r w:rsidR="00AD319B" w:rsidRPr="00AD319B">
                <w:rPr>
                  <w:rFonts w:ascii="Garamond" w:hAnsi="Garamond" w:cs="Helvetica"/>
                  <w:sz w:val="20"/>
                  <w:szCs w:val="32"/>
                  <w:rPrChange w:id="2441" w:author="SAS" w:date="2010-12-01T06:12:00Z">
                    <w:rPr>
                      <w:rFonts w:ascii="Garamond" w:hAnsi="Garamond" w:cs="Helvetica"/>
                      <w:sz w:val="20"/>
                      <w:szCs w:val="32"/>
                    </w:rPr>
                  </w:rPrChange>
                </w:rPr>
                <w:t xml:space="preserve"> much is enough?</w:t>
              </w:r>
            </w:ins>
          </w:p>
        </w:tc>
      </w:tr>
      <w:tr w:rsidR="00306905" w:rsidRPr="00E47942">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Change w:id="2442" w:author="SAS" w:date="2010-12-01T06:13: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Ex>
          </w:tblPrExChange>
        </w:tblPrEx>
        <w:trPr>
          <w:cantSplit/>
          <w:ins w:id="2443" w:author="SAS" w:date="2010-10-08T08:39:00Z"/>
        </w:trPr>
        <w:tc>
          <w:tcPr>
            <w:tcW w:w="1395" w:type="dxa"/>
            <w:tcPrChange w:id="2444" w:author="SAS" w:date="2010-12-01T06:13:00Z">
              <w:tcPr>
                <w:tcW w:w="1442" w:type="dxa"/>
                <w:gridSpan w:val="2"/>
              </w:tcPr>
            </w:tcPrChange>
          </w:tcPr>
          <w:p w:rsidR="00857565" w:rsidRDefault="00306905" w:rsidP="004C4AF2">
            <w:pPr>
              <w:numPr>
                <w:ins w:id="2445" w:author="SAS" w:date="2010-10-08T08:39:00Z"/>
              </w:numPr>
              <w:rPr>
                <w:ins w:id="2446" w:author="SAS" w:date="2010-12-01T14:20:00Z"/>
                <w:rFonts w:ascii="Garamond" w:hAnsi="Garamond" w:cs="Helvetica"/>
                <w:b/>
                <w:sz w:val="18"/>
                <w:szCs w:val="32"/>
                <w:lang w:eastAsia="en-US"/>
              </w:rPr>
            </w:pPr>
            <w:ins w:id="2447" w:author="SAS" w:date="2010-10-08T08:39:00Z">
              <w:r w:rsidRPr="00EA2F4F">
                <w:rPr>
                  <w:rFonts w:ascii="Garamond" w:hAnsi="Garamond" w:cs="Helvetica"/>
                  <w:b/>
                  <w:sz w:val="18"/>
                  <w:szCs w:val="32"/>
                  <w:lang w:eastAsia="en-US"/>
                </w:rPr>
                <w:t xml:space="preserve">Standard V </w:t>
              </w:r>
            </w:ins>
          </w:p>
          <w:p w:rsidR="00306905" w:rsidRPr="00E47942" w:rsidRDefault="00306905" w:rsidP="004C4AF2">
            <w:pPr>
              <w:numPr>
                <w:ins w:id="2448" w:author="SAS" w:date="2010-12-01T14:20:00Z"/>
              </w:numPr>
              <w:rPr>
                <w:ins w:id="2449" w:author="SAS" w:date="2010-10-08T08:39:00Z"/>
                <w:rFonts w:ascii="Garamond" w:hAnsi="Garamond" w:cs="Helvetica"/>
                <w:b/>
                <w:sz w:val="18"/>
                <w:szCs w:val="32"/>
                <w:lang w:eastAsia="en-US"/>
              </w:rPr>
            </w:pPr>
            <w:ins w:id="2450" w:author="SAS" w:date="2010-10-08T08:39:00Z">
              <w:r w:rsidRPr="00EA2F4F">
                <w:rPr>
                  <w:rFonts w:ascii="Garamond" w:hAnsi="Garamond" w:cs="Helvetica"/>
                  <w:b/>
                  <w:sz w:val="18"/>
                  <w:szCs w:val="32"/>
                  <w:lang w:eastAsia="en-US"/>
                </w:rPr>
                <w:t>Examines cultural practices</w:t>
              </w:r>
              <w:r>
                <w:rPr>
                  <w:rFonts w:ascii="Garamond" w:hAnsi="Garamond" w:cs="Helvetica"/>
                  <w:b/>
                  <w:sz w:val="18"/>
                  <w:szCs w:val="32"/>
                  <w:lang w:eastAsia="en-US"/>
                </w:rPr>
                <w:t xml:space="preserve"> </w:t>
              </w:r>
              <w:r w:rsidRPr="00EA2F4F">
                <w:rPr>
                  <w:rFonts w:ascii="Garamond" w:hAnsi="Garamond" w:cs="Helvetica"/>
                  <w:b/>
                  <w:sz w:val="18"/>
                  <w:szCs w:val="32"/>
                  <w:lang w:eastAsia="en-US"/>
                </w:rPr>
                <w:t>and human interactions</w:t>
              </w:r>
            </w:ins>
          </w:p>
        </w:tc>
        <w:tc>
          <w:tcPr>
            <w:tcW w:w="1483" w:type="dxa"/>
            <w:tcPrChange w:id="2451" w:author="SAS" w:date="2010-12-01T06:13:00Z">
              <w:tcPr>
                <w:tcW w:w="1519" w:type="dxa"/>
                <w:gridSpan w:val="2"/>
              </w:tcPr>
            </w:tcPrChange>
          </w:tcPr>
          <w:p w:rsidR="00306905" w:rsidRDefault="00306905" w:rsidP="004C4AF2">
            <w:pPr>
              <w:numPr>
                <w:ins w:id="2452" w:author="SAS" w:date="2010-10-08T08:39:00Z"/>
              </w:numPr>
              <w:jc w:val="center"/>
              <w:rPr>
                <w:ins w:id="2453" w:author="SAS" w:date="2010-10-08T08:39:00Z"/>
                <w:rFonts w:ascii="Garamond" w:hAnsi="Garamond" w:cs="Helvetica"/>
                <w:sz w:val="20"/>
                <w:szCs w:val="32"/>
                <w:lang w:eastAsia="en-US"/>
              </w:rPr>
            </w:pPr>
            <w:ins w:id="2454" w:author="SAS" w:date="2010-10-08T08:39:00Z">
              <w:r>
                <w:rPr>
                  <w:rFonts w:ascii="Garamond" w:hAnsi="Garamond" w:cs="Helvetica"/>
                  <w:sz w:val="20"/>
                  <w:szCs w:val="32"/>
                  <w:lang w:eastAsia="en-US"/>
                </w:rPr>
                <w:t>Culture</w:t>
              </w:r>
            </w:ins>
          </w:p>
          <w:p w:rsidR="00306905" w:rsidRDefault="00306905" w:rsidP="004C4AF2">
            <w:pPr>
              <w:numPr>
                <w:ins w:id="2455" w:author="SAS" w:date="2010-10-08T08:39:00Z"/>
              </w:numPr>
              <w:jc w:val="center"/>
              <w:rPr>
                <w:ins w:id="2456" w:author="SAS" w:date="2010-10-08T08:39:00Z"/>
                <w:rFonts w:ascii="Garamond" w:hAnsi="Garamond" w:cs="Helvetica"/>
                <w:sz w:val="20"/>
                <w:szCs w:val="32"/>
                <w:lang w:eastAsia="en-US"/>
              </w:rPr>
            </w:pPr>
          </w:p>
          <w:p w:rsidR="00306905" w:rsidRDefault="00306905" w:rsidP="004C4AF2">
            <w:pPr>
              <w:numPr>
                <w:ins w:id="2457" w:author="SAS" w:date="2010-10-08T08:39:00Z"/>
              </w:numPr>
              <w:jc w:val="center"/>
              <w:rPr>
                <w:ins w:id="2458" w:author="SAS" w:date="2010-10-08T08:39:00Z"/>
                <w:rFonts w:ascii="Garamond" w:hAnsi="Garamond" w:cs="Helvetica"/>
                <w:sz w:val="20"/>
                <w:szCs w:val="32"/>
                <w:lang w:eastAsia="en-US"/>
              </w:rPr>
            </w:pPr>
          </w:p>
          <w:p w:rsidR="00306905" w:rsidRDefault="00306905" w:rsidP="004C4AF2">
            <w:pPr>
              <w:numPr>
                <w:ins w:id="2459" w:author="SAS" w:date="2010-10-08T08:39:00Z"/>
              </w:numPr>
              <w:jc w:val="center"/>
              <w:rPr>
                <w:ins w:id="2460" w:author="SAS" w:date="2010-10-08T08:39:00Z"/>
                <w:rFonts w:ascii="Garamond" w:hAnsi="Garamond" w:cs="Helvetica"/>
                <w:sz w:val="20"/>
                <w:szCs w:val="32"/>
                <w:lang w:eastAsia="en-US"/>
              </w:rPr>
            </w:pPr>
          </w:p>
          <w:p w:rsidR="00306905" w:rsidRDefault="00306905" w:rsidP="004C4AF2">
            <w:pPr>
              <w:numPr>
                <w:ins w:id="2461" w:author="SAS" w:date="2010-10-08T08:39:00Z"/>
              </w:numPr>
              <w:jc w:val="center"/>
              <w:rPr>
                <w:ins w:id="2462" w:author="SAS" w:date="2010-10-08T08:39:00Z"/>
                <w:rFonts w:ascii="Garamond" w:hAnsi="Garamond" w:cs="Helvetica"/>
                <w:sz w:val="20"/>
                <w:szCs w:val="32"/>
                <w:lang w:eastAsia="en-US"/>
              </w:rPr>
            </w:pPr>
            <w:ins w:id="2463" w:author="SAS" w:date="2010-10-08T08:39:00Z">
              <w:r>
                <w:rPr>
                  <w:rFonts w:ascii="Garamond" w:hAnsi="Garamond" w:cs="Helvetica"/>
                  <w:sz w:val="20"/>
                  <w:szCs w:val="32"/>
                  <w:lang w:eastAsia="en-US"/>
                </w:rPr>
                <w:t>Individual Development &amp; Identity</w:t>
              </w:r>
            </w:ins>
          </w:p>
          <w:p w:rsidR="00306905" w:rsidRDefault="00306905" w:rsidP="004C4AF2">
            <w:pPr>
              <w:numPr>
                <w:ins w:id="2464" w:author="SAS" w:date="2010-10-08T08:39:00Z"/>
              </w:numPr>
              <w:jc w:val="center"/>
              <w:rPr>
                <w:ins w:id="2465" w:author="SAS" w:date="2010-10-08T08:39:00Z"/>
                <w:rFonts w:ascii="Garamond" w:hAnsi="Garamond" w:cs="Helvetica"/>
                <w:sz w:val="20"/>
                <w:szCs w:val="32"/>
                <w:lang w:eastAsia="en-US"/>
              </w:rPr>
            </w:pPr>
          </w:p>
          <w:p w:rsidR="00306905" w:rsidRDefault="00306905" w:rsidP="004C4AF2">
            <w:pPr>
              <w:numPr>
                <w:ins w:id="2466" w:author="SAS" w:date="2010-10-08T08:39:00Z"/>
              </w:numPr>
              <w:jc w:val="center"/>
              <w:rPr>
                <w:ins w:id="2467" w:author="SAS" w:date="2010-10-08T08:39:00Z"/>
                <w:rFonts w:ascii="Garamond" w:hAnsi="Garamond" w:cs="Helvetica"/>
                <w:sz w:val="20"/>
                <w:szCs w:val="32"/>
                <w:lang w:eastAsia="en-US"/>
              </w:rPr>
            </w:pPr>
            <w:ins w:id="2468" w:author="SAS" w:date="2010-10-08T08:39:00Z">
              <w:r>
                <w:rPr>
                  <w:rFonts w:ascii="Garamond" w:hAnsi="Garamond" w:cs="Helvetica"/>
                  <w:sz w:val="20"/>
                  <w:szCs w:val="32"/>
                  <w:lang w:eastAsia="en-US"/>
                </w:rPr>
                <w:t>Science, Technology &amp; Society</w:t>
              </w:r>
            </w:ins>
          </w:p>
          <w:p w:rsidR="00306905" w:rsidRPr="00E47942" w:rsidRDefault="00306905" w:rsidP="004C4AF2">
            <w:pPr>
              <w:numPr>
                <w:ins w:id="2469" w:author="SAS" w:date="2010-10-08T08:39:00Z"/>
              </w:numPr>
              <w:jc w:val="center"/>
              <w:rPr>
                <w:ins w:id="2470" w:author="SAS" w:date="2010-10-08T08:39:00Z"/>
                <w:rFonts w:ascii="Garamond" w:hAnsi="Garamond" w:cs="Helvetica"/>
                <w:sz w:val="20"/>
                <w:szCs w:val="32"/>
                <w:lang w:eastAsia="en-US"/>
              </w:rPr>
            </w:pPr>
          </w:p>
        </w:tc>
        <w:tc>
          <w:tcPr>
            <w:tcW w:w="4074" w:type="dxa"/>
            <w:tcPrChange w:id="2471" w:author="SAS" w:date="2010-12-01T06:13:00Z">
              <w:tcPr>
                <w:tcW w:w="4527" w:type="dxa"/>
                <w:gridSpan w:val="2"/>
              </w:tcPr>
            </w:tcPrChange>
          </w:tcPr>
          <w:p w:rsidR="00CC5F43" w:rsidRDefault="00306905">
            <w:pPr>
              <w:numPr>
                <w:ilvl w:val="0"/>
                <w:numId w:val="6"/>
                <w:ins w:id="2472" w:author="SAS" w:date="2010-10-08T08:39:00Z"/>
              </w:numPr>
              <w:ind w:left="360"/>
              <w:rPr>
                <w:ins w:id="2473" w:author="SAS" w:date="2010-10-08T08:39:00Z"/>
                <w:rFonts w:ascii="Garamond" w:hAnsi="Garamond"/>
                <w:sz w:val="20"/>
              </w:rPr>
              <w:pPrChange w:id="2474" w:author="SAS" w:date="2010-11-30T21:47:00Z">
                <w:pPr>
                  <w:numPr>
                    <w:numId w:val="13"/>
                  </w:numPr>
                  <w:ind w:left="360" w:hanging="360"/>
                </w:pPr>
              </w:pPrChange>
            </w:pPr>
            <w:ins w:id="2475" w:author="SAS" w:date="2010-10-08T08:39:00Z">
              <w:r w:rsidRPr="00340454">
                <w:rPr>
                  <w:rFonts w:ascii="Garamond" w:hAnsi="Garamond"/>
                  <w:sz w:val="20"/>
                </w:rPr>
                <w:t>People are different.</w:t>
              </w:r>
            </w:ins>
          </w:p>
          <w:p w:rsidR="00CC5F43" w:rsidRDefault="00306905">
            <w:pPr>
              <w:numPr>
                <w:ilvl w:val="0"/>
                <w:numId w:val="6"/>
                <w:ins w:id="2476" w:author="SAS" w:date="2010-10-08T08:39:00Z"/>
              </w:numPr>
              <w:pBdr>
                <w:bottom w:val="single" w:sz="6" w:space="1" w:color="auto"/>
              </w:pBdr>
              <w:ind w:left="360"/>
              <w:rPr>
                <w:ins w:id="2477" w:author="SAS" w:date="2010-10-08T08:39:00Z"/>
                <w:rFonts w:ascii="Garamond" w:hAnsi="Garamond"/>
                <w:sz w:val="20"/>
              </w:rPr>
              <w:pPrChange w:id="2478" w:author="SAS" w:date="2010-11-30T21:47:00Z">
                <w:pPr>
                  <w:numPr>
                    <w:numId w:val="13"/>
                  </w:numPr>
                  <w:pBdr>
                    <w:bottom w:val="single" w:sz="6" w:space="1" w:color="auto"/>
                  </w:pBdr>
                  <w:ind w:left="360" w:hanging="360"/>
                </w:pPr>
              </w:pPrChange>
            </w:pPr>
            <w:ins w:id="2479" w:author="SAS" w:date="2010-10-08T08:39:00Z">
              <w:r w:rsidRPr="00340454">
                <w:rPr>
                  <w:rFonts w:ascii="Garamond" w:hAnsi="Garamond"/>
                  <w:sz w:val="20"/>
                </w:rPr>
                <w:t>All people have value</w:t>
              </w:r>
              <w:proofErr w:type="gramStart"/>
              <w:r w:rsidRPr="00340454">
                <w:rPr>
                  <w:rFonts w:ascii="Garamond" w:hAnsi="Garamond"/>
                  <w:sz w:val="20"/>
                </w:rPr>
                <w:t>. </w:t>
              </w:r>
              <w:proofErr w:type="gramEnd"/>
              <w:r w:rsidRPr="00340454">
                <w:rPr>
                  <w:rFonts w:ascii="Garamond" w:hAnsi="Garamond"/>
                  <w:sz w:val="20"/>
                </w:rPr>
                <w:t>   </w:t>
              </w:r>
            </w:ins>
          </w:p>
          <w:p w:rsidR="00CC5F43" w:rsidRDefault="00306905">
            <w:pPr>
              <w:numPr>
                <w:ilvl w:val="0"/>
                <w:numId w:val="6"/>
                <w:ins w:id="2480" w:author="SAS" w:date="2010-10-08T08:39:00Z"/>
              </w:numPr>
              <w:ind w:left="360"/>
              <w:rPr>
                <w:ins w:id="2481" w:author="SAS" w:date="2010-10-08T08:39:00Z"/>
                <w:rFonts w:ascii="Garamond" w:hAnsi="Garamond"/>
                <w:sz w:val="20"/>
              </w:rPr>
              <w:pPrChange w:id="2482" w:author="SAS" w:date="2010-11-30T21:47:00Z">
                <w:pPr>
                  <w:numPr>
                    <w:numId w:val="13"/>
                  </w:numPr>
                  <w:ind w:left="360" w:hanging="360"/>
                </w:pPr>
              </w:pPrChange>
            </w:pPr>
            <w:ins w:id="2483" w:author="SAS" w:date="2010-10-08T08:39:00Z">
              <w:r w:rsidRPr="00340454">
                <w:rPr>
                  <w:rFonts w:ascii="Garamond" w:hAnsi="Garamond"/>
                  <w:sz w:val="20"/>
                </w:rPr>
                <w:t xml:space="preserve">People exist simultaneously as an individual and as a member of a group </w:t>
              </w:r>
            </w:ins>
          </w:p>
          <w:p w:rsidR="00CC5F43" w:rsidRDefault="00306905">
            <w:pPr>
              <w:numPr>
                <w:ilvl w:val="0"/>
                <w:numId w:val="6"/>
                <w:ins w:id="2484" w:author="SAS" w:date="2010-10-08T08:39:00Z"/>
              </w:numPr>
              <w:ind w:left="360"/>
              <w:rPr>
                <w:ins w:id="2485" w:author="SAS" w:date="2010-10-08T08:39:00Z"/>
                <w:rFonts w:ascii="Garamond" w:hAnsi="Garamond"/>
                <w:sz w:val="20"/>
              </w:rPr>
              <w:pPrChange w:id="2486" w:author="SAS" w:date="2010-11-30T21:47:00Z">
                <w:pPr>
                  <w:numPr>
                    <w:numId w:val="13"/>
                  </w:numPr>
                  <w:ind w:left="360" w:hanging="360"/>
                </w:pPr>
              </w:pPrChange>
            </w:pPr>
            <w:ins w:id="2487" w:author="SAS" w:date="2010-10-08T08:39:00Z">
              <w:r w:rsidRPr="00340454">
                <w:rPr>
                  <w:rFonts w:ascii="Garamond" w:hAnsi="Garamond"/>
                  <w:sz w:val="20"/>
                </w:rPr>
                <w:t>Our identity is shaped by external and internal factors</w:t>
              </w:r>
            </w:ins>
          </w:p>
          <w:p w:rsidR="00CC5F43" w:rsidRDefault="00306905">
            <w:pPr>
              <w:numPr>
                <w:ilvl w:val="0"/>
                <w:numId w:val="6"/>
                <w:ins w:id="2488" w:author="SAS" w:date="2010-10-08T08:39:00Z"/>
              </w:numPr>
              <w:ind w:left="360"/>
              <w:rPr>
                <w:ins w:id="2489" w:author="SAS" w:date="2010-10-08T08:39:00Z"/>
                <w:rFonts w:ascii="Garamond" w:hAnsi="Garamond"/>
                <w:sz w:val="20"/>
              </w:rPr>
              <w:pPrChange w:id="2490" w:author="SAS" w:date="2010-11-30T21:47:00Z">
                <w:pPr>
                  <w:numPr>
                    <w:numId w:val="13"/>
                  </w:numPr>
                  <w:ind w:left="360" w:hanging="360"/>
                </w:pPr>
              </w:pPrChange>
            </w:pPr>
            <w:ins w:id="2491" w:author="SAS" w:date="2010-10-08T08:39:00Z">
              <w:r w:rsidRPr="00340454">
                <w:rPr>
                  <w:rFonts w:ascii="Garamond" w:hAnsi="Garamond"/>
                  <w:sz w:val="20"/>
                </w:rPr>
                <w:t>People’s needs affect their behavior</w:t>
              </w:r>
              <w:proofErr w:type="gramStart"/>
              <w:r w:rsidRPr="00340454">
                <w:rPr>
                  <w:rFonts w:ascii="Garamond" w:hAnsi="Garamond"/>
                  <w:sz w:val="20"/>
                </w:rPr>
                <w:t>. </w:t>
              </w:r>
              <w:proofErr w:type="gramEnd"/>
            </w:ins>
          </w:p>
          <w:p w:rsidR="00CC5F43" w:rsidRDefault="00306905">
            <w:pPr>
              <w:numPr>
                <w:ilvl w:val="0"/>
                <w:numId w:val="6"/>
                <w:ins w:id="2492" w:author="SAS" w:date="2010-10-08T08:39:00Z"/>
              </w:numPr>
              <w:ind w:left="360"/>
              <w:rPr>
                <w:ins w:id="2493" w:author="SAS" w:date="2010-10-08T08:39:00Z"/>
                <w:rFonts w:ascii="Garamond" w:hAnsi="Garamond"/>
                <w:sz w:val="20"/>
              </w:rPr>
              <w:pPrChange w:id="2494" w:author="SAS" w:date="2010-11-30T21:47:00Z">
                <w:pPr>
                  <w:numPr>
                    <w:numId w:val="13"/>
                  </w:numPr>
                  <w:ind w:left="360" w:hanging="360"/>
                </w:pPr>
              </w:pPrChange>
            </w:pPr>
            <w:ins w:id="2495" w:author="SAS" w:date="2010-10-08T08:39:00Z">
              <w:r w:rsidRPr="00340454">
                <w:rPr>
                  <w:rFonts w:ascii="Garamond" w:hAnsi="Garamond"/>
                  <w:sz w:val="20"/>
                </w:rPr>
                <w:t>Nature and nurture shape development         </w:t>
              </w:r>
            </w:ins>
          </w:p>
          <w:p w:rsidR="00CC5F43" w:rsidRDefault="00306905">
            <w:pPr>
              <w:numPr>
                <w:ilvl w:val="0"/>
                <w:numId w:val="6"/>
                <w:ins w:id="2496" w:author="SAS" w:date="2010-10-08T08:39:00Z"/>
              </w:numPr>
              <w:ind w:left="360"/>
              <w:rPr>
                <w:ins w:id="2497" w:author="SAS" w:date="2010-10-08T08:39:00Z"/>
                <w:rFonts w:ascii="Garamond" w:hAnsi="Garamond" w:cs="Helvetica"/>
                <w:sz w:val="20"/>
                <w:szCs w:val="32"/>
                <w:lang w:eastAsia="en-US"/>
              </w:rPr>
              <w:pPrChange w:id="2498" w:author="SAS" w:date="2010-11-30T21:47:00Z">
                <w:pPr/>
              </w:pPrChange>
            </w:pPr>
            <w:ins w:id="2499" w:author="SAS" w:date="2010-10-08T08:39:00Z">
              <w:r w:rsidRPr="00340454">
                <w:rPr>
                  <w:rFonts w:ascii="Garamond" w:hAnsi="Garamond"/>
                  <w:sz w:val="20"/>
                </w:rPr>
                <w:t>Scientific discoveries and technological innovations have an important impact on the political, economic, and social development of nations and municipalities.</w:t>
              </w:r>
            </w:ins>
          </w:p>
        </w:tc>
        <w:tc>
          <w:tcPr>
            <w:tcW w:w="1166" w:type="dxa"/>
            <w:shd w:val="clear" w:color="auto" w:fill="BFBFBF" w:themeFill="background1" w:themeFillShade="BF"/>
            <w:tcPrChange w:id="2500" w:author="SAS" w:date="2010-12-01T06:13:00Z">
              <w:tcPr>
                <w:tcW w:w="3352" w:type="dxa"/>
                <w:gridSpan w:val="2"/>
                <w:shd w:val="clear" w:color="auto" w:fill="BFBFBF" w:themeFill="background1" w:themeFillShade="BF"/>
              </w:tcPr>
            </w:tcPrChange>
          </w:tcPr>
          <w:p w:rsidR="00306905" w:rsidRPr="00D92C87" w:rsidRDefault="00306905" w:rsidP="004C4AF2">
            <w:pPr>
              <w:numPr>
                <w:ins w:id="2501" w:author="SAS" w:date="2010-11-01T01:11:00Z"/>
              </w:numPr>
              <w:jc w:val="center"/>
              <w:rPr>
                <w:ins w:id="2502" w:author="SAS" w:date="2010-11-30T21:27:00Z"/>
                <w:rFonts w:ascii="Garamond" w:hAnsi="Garamond" w:cs="Helvetica"/>
                <w:b/>
                <w:sz w:val="20"/>
                <w:szCs w:val="32"/>
                <w:lang w:eastAsia="en-US"/>
              </w:rPr>
            </w:pPr>
          </w:p>
        </w:tc>
        <w:tc>
          <w:tcPr>
            <w:tcW w:w="3259" w:type="dxa"/>
            <w:tcPrChange w:id="2503" w:author="SAS" w:date="2010-12-01T06:13:00Z">
              <w:tcPr>
                <w:tcW w:w="3353" w:type="dxa"/>
                <w:gridSpan w:val="2"/>
              </w:tcPr>
            </w:tcPrChange>
          </w:tcPr>
          <w:p w:rsidR="00306905" w:rsidRPr="00D92C87" w:rsidRDefault="00306905" w:rsidP="004C4AF2">
            <w:pPr>
              <w:numPr>
                <w:ins w:id="2504" w:author="SAS" w:date="2010-11-01T01:11:00Z"/>
              </w:numPr>
              <w:jc w:val="center"/>
              <w:rPr>
                <w:ins w:id="2505" w:author="SAS" w:date="2010-11-30T21:27:00Z"/>
                <w:rFonts w:ascii="Garamond" w:hAnsi="Garamond" w:cs="Helvetica"/>
                <w:b/>
                <w:sz w:val="20"/>
                <w:szCs w:val="32"/>
                <w:lang w:eastAsia="en-US"/>
              </w:rPr>
            </w:pPr>
          </w:p>
        </w:tc>
        <w:tc>
          <w:tcPr>
            <w:tcW w:w="3260" w:type="dxa"/>
            <w:tcPrChange w:id="2506" w:author="SAS" w:date="2010-12-01T06:13:00Z">
              <w:tcPr>
                <w:tcW w:w="3352" w:type="dxa"/>
                <w:gridSpan w:val="2"/>
              </w:tcPr>
            </w:tcPrChange>
          </w:tcPr>
          <w:p w:rsidR="00306905" w:rsidRPr="00C04919" w:rsidRDefault="00857565" w:rsidP="004C4AF2">
            <w:pPr>
              <w:numPr>
                <w:ins w:id="2507" w:author="SAS" w:date="2010-11-01T01:11:00Z"/>
              </w:numPr>
              <w:jc w:val="center"/>
              <w:rPr>
                <w:ins w:id="2508" w:author="SAS" w:date="2010-11-30T21:27:00Z"/>
                <w:rFonts w:ascii="Garamond" w:hAnsi="Garamond" w:cs="Helvetica"/>
                <w:sz w:val="20"/>
                <w:szCs w:val="32"/>
                <w:lang w:eastAsia="en-US"/>
                <w:rPrChange w:id="2509" w:author="SAS" w:date="2010-12-01T14:29:00Z">
                  <w:rPr>
                    <w:ins w:id="2510" w:author="SAS" w:date="2010-11-30T21:27:00Z"/>
                    <w:rFonts w:ascii="Garamond" w:hAnsi="Garamond" w:cs="Helvetica"/>
                    <w:b/>
                    <w:sz w:val="20"/>
                    <w:szCs w:val="32"/>
                    <w:lang w:eastAsia="en-US"/>
                  </w:rPr>
                </w:rPrChange>
              </w:rPr>
            </w:pPr>
            <w:ins w:id="2511" w:author="SAS" w:date="2010-12-01T14:17:00Z">
              <w:r w:rsidRPr="00C04919">
                <w:rPr>
                  <w:rFonts w:ascii="Garamond" w:hAnsi="Garamond" w:cs="Helvetica"/>
                  <w:sz w:val="20"/>
                  <w:szCs w:val="32"/>
                  <w:lang w:eastAsia="en-US"/>
                  <w:rPrChange w:id="2512" w:author="SAS" w:date="2010-12-01T14:29:00Z">
                    <w:rPr>
                      <w:rFonts w:ascii="Garamond" w:hAnsi="Garamond" w:cs="Helvetica"/>
                      <w:b/>
                      <w:sz w:val="20"/>
                      <w:szCs w:val="32"/>
                      <w:lang w:eastAsia="en-US"/>
                    </w:rPr>
                  </w:rPrChange>
                </w:rPr>
                <w:t xml:space="preserve">How does society </w:t>
              </w:r>
            </w:ins>
            <w:ins w:id="2513" w:author="SAS" w:date="2010-12-01T14:19:00Z">
              <w:r w:rsidRPr="00C04919">
                <w:rPr>
                  <w:rFonts w:ascii="Garamond" w:hAnsi="Garamond" w:cs="Helvetica"/>
                  <w:sz w:val="20"/>
                  <w:szCs w:val="32"/>
                  <w:lang w:eastAsia="en-US"/>
                  <w:rPrChange w:id="2514" w:author="SAS" w:date="2010-12-01T14:29:00Z">
                    <w:rPr>
                      <w:rFonts w:ascii="Garamond" w:hAnsi="Garamond" w:cs="Helvetica"/>
                      <w:b/>
                      <w:sz w:val="20"/>
                      <w:szCs w:val="32"/>
                      <w:lang w:eastAsia="en-US"/>
                    </w:rPr>
                  </w:rPrChange>
                </w:rPr>
                <w:t>affect my development as an individual?</w:t>
              </w:r>
            </w:ins>
          </w:p>
        </w:tc>
        <w:tc>
          <w:tcPr>
            <w:tcW w:w="3259" w:type="dxa"/>
            <w:tcPrChange w:id="2515" w:author="SAS" w:date="2010-12-01T06:13:00Z">
              <w:tcPr>
                <w:tcW w:w="3353" w:type="dxa"/>
                <w:gridSpan w:val="2"/>
              </w:tcPr>
            </w:tcPrChange>
          </w:tcPr>
          <w:p w:rsidR="00306905" w:rsidRPr="00D92C87" w:rsidRDefault="00306905" w:rsidP="004C4AF2">
            <w:pPr>
              <w:numPr>
                <w:ins w:id="2516" w:author="SAS" w:date="2010-11-01T01:11:00Z"/>
              </w:numPr>
              <w:jc w:val="center"/>
              <w:rPr>
                <w:ins w:id="2517" w:author="SAS" w:date="2010-10-08T08:39:00Z"/>
                <w:rFonts w:ascii="Garamond" w:hAnsi="Garamond" w:cs="Helvetica"/>
                <w:b/>
                <w:sz w:val="20"/>
                <w:szCs w:val="32"/>
                <w:lang w:eastAsia="en-US"/>
                <w:rPrChange w:id="2518" w:author="SAS" w:date="2010-11-01T01:10:00Z">
                  <w:rPr>
                    <w:ins w:id="2519" w:author="SAS" w:date="2010-10-08T08:39:00Z"/>
                    <w:rFonts w:ascii="Garamond" w:hAnsi="Garamond" w:cs="Helvetica"/>
                    <w:sz w:val="20"/>
                    <w:szCs w:val="32"/>
                    <w:lang w:eastAsia="en-US"/>
                  </w:rPr>
                </w:rPrChange>
              </w:rPr>
            </w:pPr>
          </w:p>
        </w:tc>
        <w:tc>
          <w:tcPr>
            <w:tcW w:w="3260" w:type="dxa"/>
            <w:tcPrChange w:id="2520" w:author="SAS" w:date="2010-12-01T06:13:00Z">
              <w:tcPr>
                <w:tcW w:w="3353" w:type="dxa"/>
                <w:gridSpan w:val="2"/>
              </w:tcPr>
            </w:tcPrChange>
          </w:tcPr>
          <w:p w:rsidR="00CC5F43" w:rsidRDefault="00F07163">
            <w:pPr>
              <w:pStyle w:val="ListParagraph"/>
              <w:numPr>
                <w:ilvl w:val="0"/>
                <w:numId w:val="47"/>
                <w:ins w:id="2521" w:author="SAS" w:date="2010-12-01T06:10:00Z"/>
              </w:numPr>
              <w:ind w:left="360"/>
              <w:rPr>
                <w:ins w:id="2522" w:author="SAS" w:date="2010-12-01T06:10:00Z"/>
                <w:rFonts w:ascii="Garamond" w:hAnsi="Garamond" w:cs="Helvetica"/>
                <w:sz w:val="20"/>
                <w:szCs w:val="32"/>
              </w:rPr>
              <w:pPrChange w:id="2523" w:author="SAS" w:date="2010-12-01T10:53:00Z">
                <w:pPr/>
              </w:pPrChange>
            </w:pPr>
            <w:ins w:id="2524" w:author="SAS" w:date="2010-12-01T06:10:00Z">
              <w:r w:rsidRPr="00F07163">
                <w:rPr>
                  <w:rFonts w:ascii="Garamond" w:hAnsi="Garamond" w:cs="Helvetica"/>
                  <w:sz w:val="20"/>
                  <w:szCs w:val="32"/>
                </w:rPr>
                <w:t>What,</w:t>
              </w:r>
              <w:r w:rsidR="00AD319B" w:rsidRPr="00AD319B">
                <w:rPr>
                  <w:rFonts w:ascii="Garamond" w:hAnsi="Garamond" w:cs="Helvetica"/>
                  <w:sz w:val="20"/>
                  <w:szCs w:val="32"/>
                  <w:rPrChange w:id="2525" w:author="SAS" w:date="2010-12-01T06:10:00Z">
                    <w:rPr>
                      <w:rFonts w:ascii="Garamond" w:hAnsi="Garamond" w:cs="Helvetica"/>
                      <w:sz w:val="20"/>
                      <w:szCs w:val="32"/>
                    </w:rPr>
                  </w:rPrChange>
                </w:rPr>
                <w:t xml:space="preserve"> if anything, makes all people equally valuable?</w:t>
              </w:r>
            </w:ins>
          </w:p>
          <w:p w:rsidR="00CC5F43" w:rsidRDefault="00871FE4">
            <w:pPr>
              <w:pStyle w:val="ListParagraph"/>
              <w:numPr>
                <w:ilvl w:val="0"/>
                <w:numId w:val="47"/>
                <w:ins w:id="2526" w:author="SAS" w:date="2010-11-01T01:11:00Z"/>
              </w:numPr>
              <w:ind w:left="360"/>
              <w:rPr>
                <w:ins w:id="2527" w:author="SAS" w:date="2010-12-01T06:12:00Z"/>
                <w:rFonts w:ascii="Garamond" w:hAnsi="Garamond" w:cs="Helvetica"/>
                <w:sz w:val="20"/>
                <w:szCs w:val="32"/>
              </w:rPr>
              <w:pPrChange w:id="2528" w:author="SAS" w:date="2010-12-01T10:53:00Z">
                <w:pPr>
                  <w:pStyle w:val="ListParagraph"/>
                  <w:numPr>
                    <w:numId w:val="58"/>
                  </w:numPr>
                  <w:tabs>
                    <w:tab w:val="num" w:pos="360"/>
                  </w:tabs>
                  <w:ind w:left="360"/>
                </w:pPr>
              </w:pPrChange>
            </w:pPr>
            <w:ins w:id="2529" w:author="SAS" w:date="2010-12-01T06:10:00Z">
              <w:r>
                <w:rPr>
                  <w:rFonts w:ascii="Garamond" w:hAnsi="Garamond" w:cs="Helvetica"/>
                  <w:sz w:val="20"/>
                  <w:szCs w:val="32"/>
                </w:rPr>
                <w:t>What are the relationships between technical innovation, socio-</w:t>
              </w:r>
              <w:proofErr w:type="gramStart"/>
              <w:r>
                <w:rPr>
                  <w:rFonts w:ascii="Garamond" w:hAnsi="Garamond" w:cs="Helvetica"/>
                  <w:sz w:val="20"/>
                  <w:szCs w:val="32"/>
                </w:rPr>
                <w:t>political  dominance</w:t>
              </w:r>
              <w:proofErr w:type="gramEnd"/>
              <w:r>
                <w:rPr>
                  <w:rFonts w:ascii="Garamond" w:hAnsi="Garamond" w:cs="Helvetica"/>
                  <w:sz w:val="20"/>
                  <w:szCs w:val="32"/>
                </w:rPr>
                <w:t>, and resource consumption?</w:t>
              </w:r>
            </w:ins>
          </w:p>
          <w:p w:rsidR="00CC5F43" w:rsidRDefault="00F07163">
            <w:pPr>
              <w:pStyle w:val="ListParagraph"/>
              <w:numPr>
                <w:ilvl w:val="0"/>
                <w:numId w:val="47"/>
                <w:ins w:id="2530" w:author="SAS" w:date="2010-12-01T06:12:00Z"/>
              </w:numPr>
              <w:ind w:left="360"/>
              <w:rPr>
                <w:ins w:id="2531" w:author="SAS" w:date="2010-12-01T05:09:00Z"/>
                <w:rFonts w:ascii="Garamond" w:hAnsi="Garamond" w:cs="Helvetica"/>
                <w:sz w:val="20"/>
                <w:szCs w:val="32"/>
                <w:rPrChange w:id="2532" w:author="SAS" w:date="2010-12-01T06:12:00Z">
                  <w:rPr>
                    <w:ins w:id="2533" w:author="SAS" w:date="2010-12-01T05:09:00Z"/>
                    <w:rFonts w:ascii="Garamond" w:hAnsi="Garamond" w:cs="Helvetica"/>
                    <w:b/>
                    <w:sz w:val="20"/>
                    <w:szCs w:val="32"/>
                    <w:lang w:eastAsia="en-US"/>
                  </w:rPr>
                </w:rPrChange>
              </w:rPr>
              <w:pPrChange w:id="2534" w:author="SAS" w:date="2010-12-01T10:53:00Z">
                <w:pPr>
                  <w:jc w:val="center"/>
                </w:pPr>
              </w:pPrChange>
            </w:pPr>
            <w:ins w:id="2535" w:author="SAS" w:date="2010-12-01T06:10:00Z">
              <w:r w:rsidRPr="00F07163">
                <w:rPr>
                  <w:rFonts w:ascii="Garamond" w:hAnsi="Garamond" w:cs="Helvetica"/>
                  <w:sz w:val="20"/>
                  <w:szCs w:val="32"/>
                </w:rPr>
                <w:t>What,</w:t>
              </w:r>
              <w:r w:rsidR="00AD319B" w:rsidRPr="00AD319B">
                <w:rPr>
                  <w:rFonts w:ascii="Garamond" w:hAnsi="Garamond" w:cs="Helvetica"/>
                  <w:sz w:val="20"/>
                  <w:szCs w:val="32"/>
                  <w:rPrChange w:id="2536" w:author="SAS" w:date="2010-12-01T06:12:00Z">
                    <w:rPr>
                      <w:rFonts w:ascii="Garamond" w:hAnsi="Garamond" w:cs="Helvetica"/>
                      <w:sz w:val="20"/>
                      <w:szCs w:val="32"/>
                    </w:rPr>
                  </w:rPrChange>
                </w:rPr>
                <w:t xml:space="preserve"> if anything, makes all cultures equally valuable?</w:t>
              </w:r>
            </w:ins>
          </w:p>
        </w:tc>
      </w:tr>
      <w:tr w:rsidR="00857565" w:rsidRPr="00E47942">
        <w:trPr>
          <w:cantSplit/>
          <w:ins w:id="2537" w:author="SAS" w:date="2010-12-01T14:21:00Z"/>
        </w:trPr>
        <w:tc>
          <w:tcPr>
            <w:tcW w:w="1395" w:type="dxa"/>
          </w:tcPr>
          <w:p w:rsidR="00857565" w:rsidRPr="00B46C08" w:rsidRDefault="009A0F91" w:rsidP="004C4AF2">
            <w:pPr>
              <w:numPr>
                <w:ins w:id="2538" w:author="SAS" w:date="2010-12-01T14:38:00Z"/>
              </w:numPr>
              <w:rPr>
                <w:ins w:id="2539" w:author="SAS" w:date="2010-12-01T14:21:00Z"/>
                <w:rFonts w:ascii="Garamond" w:hAnsi="Garamond"/>
                <w:b/>
                <w:sz w:val="20"/>
                <w:rPrChange w:id="2540" w:author="SAS" w:date="2010-12-01T14:38:00Z">
                  <w:rPr>
                    <w:ins w:id="2541" w:author="SAS" w:date="2010-12-01T14:21:00Z"/>
                    <w:rFonts w:ascii="Garamond" w:hAnsi="Garamond" w:cs="Helvetica"/>
                    <w:b/>
                    <w:sz w:val="18"/>
                    <w:szCs w:val="32"/>
                    <w:lang w:eastAsia="en-US"/>
                  </w:rPr>
                </w:rPrChange>
              </w:rPr>
            </w:pPr>
            <w:ins w:id="2542" w:author="SAS" w:date="2010-12-01T14:36:00Z">
              <w:r>
                <w:rPr>
                  <w:rFonts w:ascii="Garamond" w:hAnsi="Garamond" w:cs="Helvetica"/>
                  <w:b/>
                  <w:sz w:val="18"/>
                  <w:szCs w:val="32"/>
                  <w:lang w:eastAsia="en-US"/>
                </w:rPr>
                <w:t>Standard VI</w:t>
              </w:r>
            </w:ins>
            <w:ins w:id="2543" w:author="SAS" w:date="2010-12-01T14:38:00Z">
              <w:r w:rsidR="00B46C08" w:rsidRPr="004E4DEA">
                <w:rPr>
                  <w:rFonts w:ascii="Garamond" w:hAnsi="Garamond"/>
                  <w:b/>
                  <w:sz w:val="20"/>
                </w:rPr>
                <w:t xml:space="preserve"> </w:t>
              </w:r>
              <w:r w:rsidR="00B46C08" w:rsidRPr="00B46C08">
                <w:rPr>
                  <w:rFonts w:ascii="Garamond" w:hAnsi="Garamond"/>
                  <w:b/>
                  <w:sz w:val="18"/>
                  <w:rPrChange w:id="2544" w:author="SAS" w:date="2010-12-01T14:38:00Z">
                    <w:rPr>
                      <w:rFonts w:ascii="Garamond" w:hAnsi="Garamond"/>
                      <w:b/>
                      <w:sz w:val="20"/>
                    </w:rPr>
                  </w:rPrChange>
                </w:rPr>
                <w:t>Apply literacy skills and understandings of key ideas, details, structure, and integration of knowledge</w:t>
              </w:r>
            </w:ins>
          </w:p>
        </w:tc>
        <w:tc>
          <w:tcPr>
            <w:tcW w:w="1483" w:type="dxa"/>
          </w:tcPr>
          <w:p w:rsidR="00857565" w:rsidRDefault="00857565" w:rsidP="004C4AF2">
            <w:pPr>
              <w:numPr>
                <w:ins w:id="2545" w:author="SAS" w:date="2010-10-08T08:39:00Z"/>
              </w:numPr>
              <w:jc w:val="center"/>
              <w:rPr>
                <w:ins w:id="2546" w:author="SAS" w:date="2010-12-01T14:21:00Z"/>
                <w:rFonts w:ascii="Garamond" w:hAnsi="Garamond" w:cs="Helvetica"/>
                <w:sz w:val="20"/>
                <w:szCs w:val="32"/>
                <w:lang w:eastAsia="en-US"/>
              </w:rPr>
            </w:pPr>
          </w:p>
        </w:tc>
        <w:tc>
          <w:tcPr>
            <w:tcW w:w="4074" w:type="dxa"/>
          </w:tcPr>
          <w:p w:rsidR="00857565" w:rsidRDefault="00857565">
            <w:pPr>
              <w:numPr>
                <w:ilvl w:val="0"/>
                <w:numId w:val="6"/>
                <w:ins w:id="2547" w:author="SAS" w:date="2010-10-08T08:39:00Z"/>
              </w:numPr>
              <w:ind w:left="360"/>
              <w:rPr>
                <w:ins w:id="2548" w:author="SAS" w:date="2010-12-01T14:21:00Z"/>
                <w:rFonts w:ascii="Garamond" w:hAnsi="Garamond"/>
                <w:sz w:val="20"/>
              </w:rPr>
            </w:pPr>
            <w:ins w:id="2549" w:author="SAS" w:date="2010-12-01T14:21:00Z">
              <w:r>
                <w:rPr>
                  <w:rFonts w:ascii="Garamond" w:hAnsi="Garamond"/>
                  <w:sz w:val="20"/>
                </w:rPr>
                <w:t>Technology changes and people need to adapt to those changes</w:t>
              </w:r>
            </w:ins>
          </w:p>
          <w:p w:rsidR="00857565" w:rsidRDefault="00857565">
            <w:pPr>
              <w:numPr>
                <w:ilvl w:val="0"/>
                <w:numId w:val="6"/>
                <w:ins w:id="2550" w:author="SAS" w:date="2010-12-01T14:21:00Z"/>
              </w:numPr>
              <w:ind w:left="360"/>
              <w:rPr>
                <w:ins w:id="2551" w:author="SAS" w:date="2010-12-01T14:22:00Z"/>
                <w:rFonts w:ascii="Garamond" w:hAnsi="Garamond"/>
                <w:sz w:val="20"/>
              </w:rPr>
            </w:pPr>
            <w:ins w:id="2552" w:author="SAS" w:date="2010-12-01T14:21:00Z">
              <w:r>
                <w:rPr>
                  <w:rFonts w:ascii="Garamond" w:hAnsi="Garamond"/>
                  <w:sz w:val="20"/>
                </w:rPr>
                <w:t xml:space="preserve">People need to communicate </w:t>
              </w:r>
            </w:ins>
            <w:ins w:id="2553" w:author="SAS" w:date="2010-12-01T14:22:00Z">
              <w:r>
                <w:rPr>
                  <w:rFonts w:ascii="Garamond" w:hAnsi="Garamond"/>
                  <w:sz w:val="20"/>
                </w:rPr>
                <w:t>effectively</w:t>
              </w:r>
            </w:ins>
          </w:p>
          <w:p w:rsidR="00857565" w:rsidRPr="00340454" w:rsidRDefault="00857565">
            <w:pPr>
              <w:numPr>
                <w:ilvl w:val="0"/>
                <w:numId w:val="6"/>
                <w:ins w:id="2554" w:author="SAS" w:date="2010-12-01T14:22:00Z"/>
              </w:numPr>
              <w:ind w:left="360"/>
              <w:rPr>
                <w:ins w:id="2555" w:author="SAS" w:date="2010-12-01T14:21:00Z"/>
                <w:rFonts w:ascii="Garamond" w:hAnsi="Garamond"/>
                <w:sz w:val="20"/>
              </w:rPr>
            </w:pPr>
            <w:ins w:id="2556" w:author="SAS" w:date="2010-12-01T14:22:00Z">
              <w:r>
                <w:rPr>
                  <w:rFonts w:ascii="Garamond" w:hAnsi="Garamond"/>
                  <w:sz w:val="20"/>
                </w:rPr>
                <w:t>Reading is an essential skill</w:t>
              </w:r>
            </w:ins>
          </w:p>
        </w:tc>
        <w:tc>
          <w:tcPr>
            <w:tcW w:w="1166" w:type="dxa"/>
            <w:shd w:val="clear" w:color="auto" w:fill="BFBFBF" w:themeFill="background1" w:themeFillShade="BF"/>
          </w:tcPr>
          <w:p w:rsidR="00857565" w:rsidRPr="00D92C87" w:rsidRDefault="00857565" w:rsidP="004C4AF2">
            <w:pPr>
              <w:numPr>
                <w:ins w:id="2557" w:author="SAS" w:date="2010-11-01T01:11:00Z"/>
              </w:numPr>
              <w:jc w:val="center"/>
              <w:rPr>
                <w:ins w:id="2558" w:author="SAS" w:date="2010-12-01T14:21:00Z"/>
                <w:rFonts w:ascii="Garamond" w:hAnsi="Garamond" w:cs="Helvetica"/>
                <w:b/>
                <w:sz w:val="20"/>
                <w:szCs w:val="32"/>
                <w:lang w:eastAsia="en-US"/>
              </w:rPr>
            </w:pPr>
          </w:p>
        </w:tc>
        <w:tc>
          <w:tcPr>
            <w:tcW w:w="3259" w:type="dxa"/>
          </w:tcPr>
          <w:p w:rsidR="00857565" w:rsidRPr="00D92C87" w:rsidRDefault="00857565" w:rsidP="004C4AF2">
            <w:pPr>
              <w:numPr>
                <w:ins w:id="2559" w:author="SAS" w:date="2010-11-01T01:11:00Z"/>
              </w:numPr>
              <w:jc w:val="center"/>
              <w:rPr>
                <w:ins w:id="2560" w:author="SAS" w:date="2010-12-01T14:21:00Z"/>
                <w:rFonts w:ascii="Garamond" w:hAnsi="Garamond" w:cs="Helvetica"/>
                <w:b/>
                <w:sz w:val="20"/>
                <w:szCs w:val="32"/>
                <w:lang w:eastAsia="en-US"/>
              </w:rPr>
            </w:pPr>
          </w:p>
        </w:tc>
        <w:tc>
          <w:tcPr>
            <w:tcW w:w="3260" w:type="dxa"/>
          </w:tcPr>
          <w:p w:rsidR="00857565" w:rsidRPr="00C04919" w:rsidRDefault="00857565" w:rsidP="004C4AF2">
            <w:pPr>
              <w:numPr>
                <w:ins w:id="2561" w:author="SAS" w:date="2010-11-01T01:11:00Z"/>
              </w:numPr>
              <w:jc w:val="center"/>
              <w:rPr>
                <w:ins w:id="2562" w:author="SAS" w:date="2010-12-01T14:23:00Z"/>
                <w:rFonts w:ascii="Garamond" w:hAnsi="Garamond" w:cs="Helvetica"/>
                <w:sz w:val="20"/>
                <w:szCs w:val="32"/>
                <w:lang w:eastAsia="en-US"/>
                <w:rPrChange w:id="2563" w:author="SAS" w:date="2010-12-01T14:29:00Z">
                  <w:rPr>
                    <w:ins w:id="2564" w:author="SAS" w:date="2010-12-01T14:23:00Z"/>
                    <w:rFonts w:ascii="Garamond" w:hAnsi="Garamond" w:cs="Helvetica"/>
                    <w:b/>
                    <w:sz w:val="20"/>
                    <w:szCs w:val="32"/>
                    <w:lang w:eastAsia="en-US"/>
                  </w:rPr>
                </w:rPrChange>
              </w:rPr>
            </w:pPr>
            <w:ins w:id="2565" w:author="SAS" w:date="2010-12-01T14:22:00Z">
              <w:r w:rsidRPr="00C04919">
                <w:rPr>
                  <w:rFonts w:ascii="Garamond" w:hAnsi="Garamond" w:cs="Helvetica"/>
                  <w:sz w:val="20"/>
                  <w:szCs w:val="32"/>
                  <w:lang w:eastAsia="en-US"/>
                  <w:rPrChange w:id="2566" w:author="SAS" w:date="2010-12-01T14:29:00Z">
                    <w:rPr>
                      <w:rFonts w:ascii="Garamond" w:hAnsi="Garamond" w:cs="Helvetica"/>
                      <w:b/>
                      <w:sz w:val="20"/>
                      <w:szCs w:val="32"/>
                      <w:lang w:eastAsia="en-US"/>
                    </w:rPr>
                  </w:rPrChange>
                </w:rPr>
                <w:t>What is the most effective way for my voice to be heard?</w:t>
              </w:r>
            </w:ins>
          </w:p>
          <w:p w:rsidR="00857565" w:rsidRPr="00C04919" w:rsidRDefault="00857565" w:rsidP="004C4AF2">
            <w:pPr>
              <w:numPr>
                <w:ins w:id="2567" w:author="SAS" w:date="2010-12-01T14:23:00Z"/>
              </w:numPr>
              <w:jc w:val="center"/>
              <w:rPr>
                <w:ins w:id="2568" w:author="SAS" w:date="2010-12-01T14:23:00Z"/>
                <w:rFonts w:ascii="Garamond" w:hAnsi="Garamond" w:cs="Helvetica"/>
                <w:sz w:val="20"/>
                <w:szCs w:val="32"/>
                <w:lang w:eastAsia="en-US"/>
                <w:rPrChange w:id="2569" w:author="SAS" w:date="2010-12-01T14:29:00Z">
                  <w:rPr>
                    <w:ins w:id="2570" w:author="SAS" w:date="2010-12-01T14:23:00Z"/>
                    <w:rFonts w:ascii="Garamond" w:hAnsi="Garamond" w:cs="Helvetica"/>
                    <w:b/>
                    <w:sz w:val="20"/>
                    <w:szCs w:val="32"/>
                    <w:lang w:eastAsia="en-US"/>
                  </w:rPr>
                </w:rPrChange>
              </w:rPr>
            </w:pPr>
          </w:p>
          <w:p w:rsidR="00857565" w:rsidRPr="00C04919" w:rsidRDefault="00857565" w:rsidP="004C4AF2">
            <w:pPr>
              <w:numPr>
                <w:ins w:id="2571" w:author="SAS" w:date="2010-12-01T14:23:00Z"/>
              </w:numPr>
              <w:jc w:val="center"/>
              <w:rPr>
                <w:ins w:id="2572" w:author="SAS" w:date="2010-12-01T14:21:00Z"/>
                <w:rFonts w:ascii="Garamond" w:hAnsi="Garamond" w:cs="Helvetica"/>
                <w:sz w:val="20"/>
                <w:szCs w:val="32"/>
                <w:lang w:eastAsia="en-US"/>
                <w:rPrChange w:id="2573" w:author="SAS" w:date="2010-12-01T14:29:00Z">
                  <w:rPr>
                    <w:ins w:id="2574" w:author="SAS" w:date="2010-12-01T14:21:00Z"/>
                    <w:rFonts w:ascii="Garamond" w:hAnsi="Garamond" w:cs="Helvetica"/>
                    <w:b/>
                    <w:sz w:val="20"/>
                    <w:szCs w:val="32"/>
                    <w:lang w:eastAsia="en-US"/>
                  </w:rPr>
                </w:rPrChange>
              </w:rPr>
            </w:pPr>
            <w:ins w:id="2575" w:author="SAS" w:date="2010-12-01T14:23:00Z">
              <w:r w:rsidRPr="00C04919">
                <w:rPr>
                  <w:rFonts w:ascii="Garamond" w:hAnsi="Garamond" w:cs="Helvetica"/>
                  <w:sz w:val="20"/>
                  <w:szCs w:val="32"/>
                  <w:lang w:eastAsia="en-US"/>
                  <w:rPrChange w:id="2576" w:author="SAS" w:date="2010-12-01T14:29:00Z">
                    <w:rPr>
                      <w:rFonts w:ascii="Garamond" w:hAnsi="Garamond" w:cs="Helvetica"/>
                      <w:b/>
                      <w:sz w:val="20"/>
                      <w:szCs w:val="32"/>
                      <w:lang w:eastAsia="en-US"/>
                    </w:rPr>
                  </w:rPrChange>
                </w:rPr>
                <w:t>Why read?</w:t>
              </w:r>
            </w:ins>
          </w:p>
        </w:tc>
        <w:tc>
          <w:tcPr>
            <w:tcW w:w="3259" w:type="dxa"/>
          </w:tcPr>
          <w:p w:rsidR="00857565" w:rsidRPr="00D92C87" w:rsidRDefault="00857565" w:rsidP="004C4AF2">
            <w:pPr>
              <w:numPr>
                <w:ins w:id="2577" w:author="SAS" w:date="2010-11-01T01:11:00Z"/>
              </w:numPr>
              <w:jc w:val="center"/>
              <w:rPr>
                <w:ins w:id="2578" w:author="SAS" w:date="2010-12-01T14:21:00Z"/>
                <w:rFonts w:ascii="Garamond" w:hAnsi="Garamond" w:cs="Helvetica"/>
                <w:b/>
                <w:sz w:val="20"/>
                <w:szCs w:val="32"/>
                <w:lang w:eastAsia="en-US"/>
                <w:rPrChange w:id="2579" w:author="SAS" w:date="2010-11-01T01:10:00Z">
                  <w:rPr>
                    <w:ins w:id="2580" w:author="SAS" w:date="2010-12-01T14:21:00Z"/>
                    <w:rFonts w:ascii="Garamond" w:hAnsi="Garamond" w:cs="Helvetica"/>
                    <w:b/>
                    <w:sz w:val="20"/>
                    <w:szCs w:val="32"/>
                    <w:lang w:eastAsia="en-US"/>
                  </w:rPr>
                </w:rPrChange>
              </w:rPr>
            </w:pPr>
          </w:p>
        </w:tc>
        <w:tc>
          <w:tcPr>
            <w:tcW w:w="3260" w:type="dxa"/>
          </w:tcPr>
          <w:p w:rsidR="00857565" w:rsidRPr="00F07163" w:rsidRDefault="00857565">
            <w:pPr>
              <w:pStyle w:val="ListParagraph"/>
              <w:numPr>
                <w:ilvl w:val="0"/>
                <w:numId w:val="47"/>
                <w:ins w:id="2581" w:author="SAS" w:date="2010-12-01T06:10:00Z"/>
              </w:numPr>
              <w:ind w:left="360"/>
              <w:rPr>
                <w:ins w:id="2582" w:author="SAS" w:date="2010-12-01T14:21:00Z"/>
                <w:rFonts w:ascii="Garamond" w:hAnsi="Garamond" w:cs="Helvetica"/>
                <w:sz w:val="20"/>
                <w:szCs w:val="32"/>
              </w:rPr>
            </w:pPr>
          </w:p>
        </w:tc>
      </w:tr>
    </w:tbl>
    <w:p w:rsidR="004C4AF2" w:rsidRDefault="004C4AF2" w:rsidP="004C4AF2">
      <w:pPr>
        <w:numPr>
          <w:ins w:id="2583" w:author="SAS" w:date="2010-11-30T21:29:00Z"/>
        </w:numPr>
        <w:rPr>
          <w:ins w:id="2584" w:author="SAS" w:date="2010-11-30T21:29:00Z"/>
          <w:rFonts w:ascii="Garamond" w:hAnsi="Garamond" w:cs="Helvetica"/>
          <w:sz w:val="20"/>
          <w:szCs w:val="32"/>
          <w:lang w:eastAsia="en-US"/>
        </w:rPr>
      </w:pPr>
    </w:p>
    <w:p w:rsidR="00B24D69" w:rsidRDefault="00B24D69" w:rsidP="00C5497D">
      <w:pPr>
        <w:numPr>
          <w:ins w:id="2585" w:author="Unknown"/>
        </w:numPr>
        <w:jc w:val="center"/>
        <w:rPr>
          <w:rFonts w:ascii="Garamond" w:hAnsi="Garamond" w:cs="Helvetica"/>
          <w:sz w:val="20"/>
          <w:szCs w:val="32"/>
          <w:lang w:eastAsia="en-US"/>
        </w:rPr>
        <w:sectPr w:rsidR="00B24D69">
          <w:pgSz w:w="23820" w:h="16838" w:orient="landscape" w:code="9"/>
          <w:pgMar w:top="1440" w:right="1440" w:bottom="1440" w:left="1440" w:gutter="0"/>
          <w:titlePg/>
          <w:docGrid w:linePitch="360"/>
          <w:sectPrChange w:id="2586" w:author="SAS" w:date="2010-11-24T14:27:00Z">
            <w:sectPr w:rsidR="00B24D69">
              <w:pgSz w:w="11909" w:h="16834" w:orient="portrait"/>
              <w:printerSettings r:id="rId22"/>
            </w:sectPr>
          </w:sectPrChange>
        </w:sectPr>
      </w:pPr>
    </w:p>
    <w:p w:rsidR="004C4AF2" w:rsidRPr="00D84B9E" w:rsidDel="00F40913" w:rsidRDefault="004C4AF2" w:rsidP="004C4AF2">
      <w:pPr>
        <w:numPr>
          <w:ins w:id="2587" w:author="SAS" w:date="2010-10-08T06:28:00Z"/>
        </w:numPr>
        <w:rPr>
          <w:del w:id="2588" w:author="SAS" w:date="2010-12-01T06:38:00Z"/>
          <w:rFonts w:ascii="Garamond" w:hAnsi="Garamond"/>
        </w:rPr>
      </w:pPr>
      <w:del w:id="2589" w:author="SAS" w:date="2010-12-01T06:38:00Z">
        <w:r w:rsidDel="00F40913">
          <w:rPr>
            <w:lang w:eastAsia="en-US"/>
          </w:rPr>
          <w:delText>Standards and Benchmarks</w:delText>
        </w:r>
      </w:del>
    </w:p>
    <w:p w:rsidR="00CC5F43" w:rsidRDefault="004C4AF2">
      <w:pPr>
        <w:widowControl w:val="0"/>
        <w:numPr>
          <w:ilvl w:val="0"/>
          <w:numId w:val="11"/>
          <w:ins w:id="2590" w:author="SAS" w:date="2010-11-24T14:15:00Z"/>
        </w:numPr>
        <w:tabs>
          <w:tab w:val="left" w:pos="220"/>
          <w:tab w:val="left" w:pos="450"/>
        </w:tabs>
        <w:autoSpaceDE w:val="0"/>
        <w:autoSpaceDN w:val="0"/>
        <w:adjustRightInd w:val="0"/>
        <w:spacing w:line="320" w:lineRule="atLeast"/>
        <w:ind w:left="450" w:hanging="450"/>
        <w:jc w:val="center"/>
        <w:rPr>
          <w:ins w:id="2591" w:author="SAS" w:date="2010-11-24T14:14:00Z"/>
          <w:rFonts w:ascii="Garamond" w:hAnsi="Garamond" w:cs="Verdana"/>
          <w:sz w:val="20"/>
          <w:szCs w:val="20"/>
          <w:rPrChange w:id="2592" w:author="SAS" w:date="2010-11-24T14:15:00Z">
            <w:rPr>
              <w:ins w:id="2593" w:author="SAS" w:date="2010-11-24T14:14:00Z"/>
              <w:b/>
              <w:sz w:val="32"/>
            </w:rPr>
          </w:rPrChange>
        </w:rPr>
        <w:pPrChange w:id="2594" w:author="SAS" w:date="2010-12-01T07:13:00Z">
          <w:pPr>
            <w:jc w:val="center"/>
          </w:pPr>
        </w:pPrChange>
      </w:pPr>
      <w:ins w:id="2595" w:author="SAS" w:date="2010-11-24T14:14:00Z">
        <w:r w:rsidRPr="00531826">
          <w:rPr>
            <w:b/>
            <w:sz w:val="32"/>
          </w:rPr>
          <w:t>10 Thematic Strands of Social Studies</w:t>
        </w:r>
      </w:ins>
    </w:p>
    <w:p w:rsidR="004C4AF2" w:rsidRDefault="004C4AF2" w:rsidP="004C4AF2">
      <w:pPr>
        <w:numPr>
          <w:ins w:id="2596" w:author="SAS" w:date="2010-11-24T14:14:00Z"/>
        </w:numPr>
        <w:jc w:val="center"/>
        <w:rPr>
          <w:ins w:id="2597" w:author="SAS" w:date="2010-11-24T14:14:00Z"/>
          <w:b/>
        </w:rPr>
      </w:pPr>
      <w:ins w:id="2598" w:author="SAS" w:date="2010-11-24T14:14:00Z">
        <w:r>
          <w:rPr>
            <w:b/>
          </w:rPr>
          <w:t>Updated Jan. 20, 2010</w:t>
        </w:r>
      </w:ins>
    </w:p>
    <w:p w:rsidR="004C4AF2" w:rsidRDefault="004C4AF2" w:rsidP="004C4AF2">
      <w:pPr>
        <w:numPr>
          <w:ins w:id="2599" w:author="SAS" w:date="2010-11-24T14:14:00Z"/>
        </w:numPr>
        <w:jc w:val="center"/>
        <w:rPr>
          <w:ins w:id="2600" w:author="SAS" w:date="2010-11-24T14:14:00Z"/>
          <w:b/>
        </w:rPr>
      </w:pPr>
    </w:p>
    <w:p w:rsidR="004C4AF2" w:rsidRPr="007368AA" w:rsidRDefault="004C4AF2" w:rsidP="004C4AF2">
      <w:pPr>
        <w:numPr>
          <w:ins w:id="2601" w:author="SAS" w:date="2010-11-24T14:14:00Z"/>
        </w:numPr>
        <w:jc w:val="center"/>
        <w:rPr>
          <w:ins w:id="2602" w:author="SAS" w:date="2010-11-24T14:14:00Z"/>
          <w:b/>
          <w:sz w:val="28"/>
        </w:rPr>
      </w:pPr>
      <w:ins w:id="2603" w:author="SAS" w:date="2010-11-24T14:14:00Z">
        <w:r w:rsidRPr="007368AA">
          <w:rPr>
            <w:b/>
            <w:sz w:val="28"/>
          </w:rPr>
          <w:t>Grade 8 Humanities Units</w:t>
        </w:r>
      </w:ins>
    </w:p>
    <w:p w:rsidR="004C4AF2" w:rsidRPr="00B6443B" w:rsidRDefault="004C4AF2" w:rsidP="004C4AF2">
      <w:pPr>
        <w:numPr>
          <w:ins w:id="2604" w:author="SAS" w:date="2010-11-24T14:14:00Z"/>
        </w:numPr>
        <w:jc w:val="center"/>
        <w:rPr>
          <w:ins w:id="2605" w:author="SAS" w:date="2010-11-24T14:14:00Z"/>
        </w:rPr>
      </w:pPr>
      <w:ins w:id="2606" w:author="SAS" w:date="2010-11-24T14:14:00Z">
        <w:r w:rsidRPr="00B6443B">
          <w:t xml:space="preserve">Reference:  </w:t>
        </w:r>
        <w:r w:rsidR="00AD319B">
          <w:fldChar w:fldCharType="begin"/>
        </w:r>
        <w:r>
          <w:instrText>HYPERLINK "http://www.socialstudies.org/standards/curriculum"</w:instrText>
        </w:r>
        <w:r w:rsidR="00AD319B">
          <w:fldChar w:fldCharType="separate"/>
        </w:r>
        <w:r w:rsidRPr="00B6443B">
          <w:rPr>
            <w:rStyle w:val="Hyperlink"/>
          </w:rPr>
          <w:t>http://www.socialstudies.org/standards/curriculum</w:t>
        </w:r>
        <w:r w:rsidR="00AD319B">
          <w:fldChar w:fldCharType="end"/>
        </w:r>
      </w:ins>
    </w:p>
    <w:p w:rsidR="004C4AF2" w:rsidRPr="00B6443B" w:rsidRDefault="004C4AF2" w:rsidP="004C4AF2">
      <w:pPr>
        <w:numPr>
          <w:ins w:id="2607" w:author="SAS" w:date="2010-11-24T14:14:00Z"/>
        </w:numPr>
        <w:jc w:val="center"/>
        <w:rPr>
          <w:ins w:id="2608" w:author="SAS" w:date="2010-11-24T14:14:00Z"/>
          <w:b/>
        </w:rPr>
      </w:pPr>
    </w:p>
    <w:p w:rsidR="004C4AF2" w:rsidRPr="00B6443B" w:rsidRDefault="004C4AF2" w:rsidP="004C4AF2">
      <w:pPr>
        <w:numPr>
          <w:ins w:id="2609" w:author="SAS" w:date="2010-11-24T14:14:00Z"/>
        </w:numPr>
        <w:rPr>
          <w:ins w:id="2610" w:author="SAS" w:date="2010-11-24T14:14:00Z"/>
          <w:b/>
          <w:u w:val="single"/>
        </w:rPr>
      </w:pPr>
    </w:p>
    <w:p w:rsidR="004C4AF2" w:rsidRPr="00B6443B" w:rsidRDefault="004C4AF2" w:rsidP="004C4AF2">
      <w:pPr>
        <w:numPr>
          <w:ins w:id="2611" w:author="SAS" w:date="2010-11-24T14:14:00Z"/>
        </w:numPr>
        <w:rPr>
          <w:ins w:id="2612" w:author="SAS" w:date="2010-11-24T14:14:00Z"/>
        </w:rPr>
      </w:pPr>
      <w:ins w:id="2613" w:author="SAS" w:date="2010-11-24T14:14:00Z">
        <w:r w:rsidRPr="00B6443B">
          <w:rPr>
            <w:b/>
            <w:u w:val="single"/>
          </w:rPr>
          <w:t>Evidence Unit</w:t>
        </w:r>
      </w:ins>
    </w:p>
    <w:p w:rsidR="004C4AF2" w:rsidRPr="00B6443B" w:rsidRDefault="004C4AF2" w:rsidP="004C4AF2">
      <w:pPr>
        <w:pStyle w:val="ListParagraph"/>
        <w:numPr>
          <w:ilvl w:val="0"/>
          <w:numId w:val="15"/>
          <w:ins w:id="2614" w:author="SAS" w:date="2010-11-24T14:14:00Z"/>
        </w:numPr>
        <w:rPr>
          <w:ins w:id="2615" w:author="SAS" w:date="2010-11-24T14:14:00Z"/>
        </w:rPr>
      </w:pPr>
      <w:ins w:id="2616" w:author="SAS" w:date="2010-11-24T14:14:00Z">
        <w:r w:rsidRPr="00B6443B">
          <w:t>Civic Ideals and Practices</w:t>
        </w:r>
      </w:ins>
    </w:p>
    <w:p w:rsidR="004C4AF2" w:rsidRPr="00B6443B" w:rsidRDefault="004C4AF2" w:rsidP="004C4AF2">
      <w:pPr>
        <w:numPr>
          <w:ins w:id="2617" w:author="SAS" w:date="2010-11-24T14:14:00Z"/>
        </w:numPr>
        <w:rPr>
          <w:ins w:id="2618" w:author="SAS" w:date="2010-11-24T14:14:00Z"/>
          <w:b/>
          <w:u w:val="single"/>
        </w:rPr>
      </w:pPr>
    </w:p>
    <w:p w:rsidR="004C4AF2" w:rsidRPr="00B6443B" w:rsidRDefault="004C4AF2" w:rsidP="004C4AF2">
      <w:pPr>
        <w:numPr>
          <w:ins w:id="2619" w:author="SAS" w:date="2010-11-24T14:14:00Z"/>
        </w:numPr>
        <w:rPr>
          <w:ins w:id="2620" w:author="SAS" w:date="2010-11-24T14:14:00Z"/>
          <w:b/>
          <w:u w:val="single"/>
        </w:rPr>
      </w:pPr>
      <w:ins w:id="2621" w:author="SAS" w:date="2010-11-24T14:14:00Z">
        <w:r w:rsidRPr="00B6443B">
          <w:rPr>
            <w:b/>
            <w:u w:val="single"/>
          </w:rPr>
          <w:t>Global Issues</w:t>
        </w:r>
      </w:ins>
    </w:p>
    <w:p w:rsidR="004C4AF2" w:rsidRPr="00B6443B" w:rsidRDefault="004C4AF2" w:rsidP="004C4AF2">
      <w:pPr>
        <w:pStyle w:val="ListParagraph"/>
        <w:numPr>
          <w:ilvl w:val="0"/>
          <w:numId w:val="14"/>
          <w:ins w:id="2622" w:author="SAS" w:date="2010-11-24T14:14:00Z"/>
        </w:numPr>
        <w:rPr>
          <w:ins w:id="2623" w:author="SAS" w:date="2010-11-24T14:14:00Z"/>
          <w:b/>
          <w:u w:val="single"/>
        </w:rPr>
      </w:pPr>
      <w:ins w:id="2624" w:author="SAS" w:date="2010-11-24T14:14:00Z">
        <w:r w:rsidRPr="00B6443B">
          <w:t>Production, Distribution, and Consumption</w:t>
        </w:r>
      </w:ins>
    </w:p>
    <w:p w:rsidR="004C4AF2" w:rsidRPr="00B6443B" w:rsidRDefault="004C4AF2" w:rsidP="004C4AF2">
      <w:pPr>
        <w:pStyle w:val="ListParagraph"/>
        <w:numPr>
          <w:ilvl w:val="0"/>
          <w:numId w:val="14"/>
          <w:ins w:id="2625" w:author="SAS" w:date="2010-11-24T14:14:00Z"/>
        </w:numPr>
        <w:rPr>
          <w:ins w:id="2626" w:author="SAS" w:date="2010-11-24T14:14:00Z"/>
          <w:b/>
          <w:u w:val="single"/>
        </w:rPr>
      </w:pPr>
      <w:ins w:id="2627" w:author="SAS" w:date="2010-11-24T14:14:00Z">
        <w:r w:rsidRPr="00B6443B">
          <w:t>Science, Technology, and Society</w:t>
        </w:r>
      </w:ins>
    </w:p>
    <w:p w:rsidR="004C4AF2" w:rsidRPr="00B6443B" w:rsidRDefault="004C4AF2" w:rsidP="004C4AF2">
      <w:pPr>
        <w:pStyle w:val="ListParagraph"/>
        <w:numPr>
          <w:ilvl w:val="0"/>
          <w:numId w:val="14"/>
          <w:ins w:id="2628" w:author="SAS" w:date="2010-11-24T14:14:00Z"/>
        </w:numPr>
        <w:rPr>
          <w:ins w:id="2629" w:author="SAS" w:date="2010-11-24T14:14:00Z"/>
          <w:b/>
          <w:u w:val="single"/>
        </w:rPr>
      </w:pPr>
      <w:ins w:id="2630" w:author="SAS" w:date="2010-11-24T14:14:00Z">
        <w:r w:rsidRPr="00B6443B">
          <w:t>Global Connections</w:t>
        </w:r>
      </w:ins>
    </w:p>
    <w:p w:rsidR="004C4AF2" w:rsidRPr="00B6443B" w:rsidRDefault="004C4AF2" w:rsidP="004C4AF2">
      <w:pPr>
        <w:numPr>
          <w:ins w:id="2631" w:author="SAS" w:date="2010-11-24T14:14:00Z"/>
        </w:numPr>
        <w:rPr>
          <w:ins w:id="2632" w:author="SAS" w:date="2010-11-24T14:14:00Z"/>
          <w:b/>
          <w:u w:val="single"/>
        </w:rPr>
      </w:pPr>
    </w:p>
    <w:p w:rsidR="004C4AF2" w:rsidRPr="00B6443B" w:rsidRDefault="004C4AF2" w:rsidP="004C4AF2">
      <w:pPr>
        <w:numPr>
          <w:ins w:id="2633" w:author="SAS" w:date="2010-11-24T14:14:00Z"/>
        </w:numPr>
        <w:rPr>
          <w:ins w:id="2634" w:author="SAS" w:date="2010-11-24T14:14:00Z"/>
        </w:rPr>
      </w:pPr>
      <w:ins w:id="2635" w:author="SAS" w:date="2010-11-24T14:14:00Z">
        <w:r w:rsidRPr="00B6443B">
          <w:rPr>
            <w:b/>
            <w:u w:val="single"/>
          </w:rPr>
          <w:t>Human Rights</w:t>
        </w:r>
      </w:ins>
    </w:p>
    <w:p w:rsidR="004C4AF2" w:rsidRPr="00B6443B" w:rsidRDefault="004C4AF2" w:rsidP="004C4AF2">
      <w:pPr>
        <w:pStyle w:val="ListParagraph"/>
        <w:numPr>
          <w:ilvl w:val="0"/>
          <w:numId w:val="12"/>
          <w:ins w:id="2636" w:author="SAS" w:date="2010-11-24T14:14:00Z"/>
        </w:numPr>
        <w:rPr>
          <w:ins w:id="2637" w:author="SAS" w:date="2010-11-24T14:14:00Z"/>
          <w:b/>
          <w:u w:val="single"/>
        </w:rPr>
      </w:pPr>
      <w:ins w:id="2638" w:author="SAS" w:date="2010-11-24T14:14:00Z">
        <w:r w:rsidRPr="00B6443B">
          <w:t>Power, Authority, and Governance</w:t>
        </w:r>
      </w:ins>
    </w:p>
    <w:p w:rsidR="004C4AF2" w:rsidRPr="00B6443B" w:rsidRDefault="004C4AF2" w:rsidP="004C4AF2">
      <w:pPr>
        <w:pStyle w:val="ListParagraph"/>
        <w:numPr>
          <w:ilvl w:val="0"/>
          <w:numId w:val="12"/>
          <w:ins w:id="2639" w:author="SAS" w:date="2010-11-24T14:14:00Z"/>
        </w:numPr>
        <w:rPr>
          <w:ins w:id="2640" w:author="SAS" w:date="2010-11-24T14:14:00Z"/>
          <w:b/>
          <w:u w:val="single"/>
        </w:rPr>
      </w:pPr>
      <w:ins w:id="2641" w:author="SAS" w:date="2010-11-24T14:14:00Z">
        <w:r w:rsidRPr="00B6443B">
          <w:t>Civic Ideals and Practices</w:t>
        </w:r>
      </w:ins>
    </w:p>
    <w:p w:rsidR="004C4AF2" w:rsidRPr="00B6443B" w:rsidRDefault="004C4AF2" w:rsidP="004C4AF2">
      <w:pPr>
        <w:pStyle w:val="ListParagraph"/>
        <w:numPr>
          <w:ilvl w:val="0"/>
          <w:numId w:val="12"/>
          <w:ins w:id="2642" w:author="SAS" w:date="2010-11-24T14:14:00Z"/>
        </w:numPr>
        <w:rPr>
          <w:ins w:id="2643" w:author="SAS" w:date="2010-11-24T14:14:00Z"/>
          <w:b/>
          <w:u w:val="single"/>
        </w:rPr>
      </w:pPr>
      <w:ins w:id="2644" w:author="SAS" w:date="2010-11-24T14:14:00Z">
        <w:r w:rsidRPr="00B6443B">
          <w:t>Individuals, Groups, and Institutions</w:t>
        </w:r>
      </w:ins>
    </w:p>
    <w:p w:rsidR="004C4AF2" w:rsidRPr="00B6443B" w:rsidRDefault="004C4AF2" w:rsidP="004C4AF2">
      <w:pPr>
        <w:numPr>
          <w:ins w:id="2645" w:author="SAS" w:date="2010-11-24T14:14:00Z"/>
        </w:numPr>
        <w:rPr>
          <w:ins w:id="2646" w:author="SAS" w:date="2010-11-24T14:14:00Z"/>
        </w:rPr>
      </w:pPr>
    </w:p>
    <w:p w:rsidR="004C4AF2" w:rsidRPr="00B6443B" w:rsidRDefault="004C4AF2" w:rsidP="004C4AF2">
      <w:pPr>
        <w:numPr>
          <w:ins w:id="2647" w:author="SAS" w:date="2010-11-24T14:14:00Z"/>
        </w:numPr>
        <w:rPr>
          <w:ins w:id="2648" w:author="SAS" w:date="2010-11-24T14:14:00Z"/>
        </w:rPr>
      </w:pPr>
      <w:ins w:id="2649" w:author="SAS" w:date="2010-11-24T14:14:00Z">
        <w:r w:rsidRPr="00B6443B">
          <w:rPr>
            <w:b/>
            <w:u w:val="single"/>
          </w:rPr>
          <w:t>Culture</w:t>
        </w:r>
      </w:ins>
    </w:p>
    <w:p w:rsidR="004C4AF2" w:rsidRPr="00B6443B" w:rsidRDefault="004C4AF2" w:rsidP="004C4AF2">
      <w:pPr>
        <w:pStyle w:val="ListParagraph"/>
        <w:numPr>
          <w:ilvl w:val="0"/>
          <w:numId w:val="13"/>
          <w:ins w:id="2650" w:author="SAS" w:date="2010-11-24T14:14:00Z"/>
        </w:numPr>
        <w:rPr>
          <w:ins w:id="2651" w:author="SAS" w:date="2010-11-24T14:14:00Z"/>
        </w:rPr>
      </w:pPr>
      <w:ins w:id="2652" w:author="SAS" w:date="2010-11-24T14:14:00Z">
        <w:r w:rsidRPr="00B6443B">
          <w:t xml:space="preserve">Culture </w:t>
        </w:r>
      </w:ins>
    </w:p>
    <w:p w:rsidR="004C4AF2" w:rsidRPr="00B6443B" w:rsidRDefault="004C4AF2" w:rsidP="004C4AF2">
      <w:pPr>
        <w:pStyle w:val="ListParagraph"/>
        <w:numPr>
          <w:ilvl w:val="0"/>
          <w:numId w:val="13"/>
          <w:ins w:id="2653" w:author="SAS" w:date="2010-11-24T14:14:00Z"/>
        </w:numPr>
        <w:rPr>
          <w:ins w:id="2654" w:author="SAS" w:date="2010-11-24T14:14:00Z"/>
        </w:rPr>
      </w:pPr>
      <w:ins w:id="2655" w:author="SAS" w:date="2010-11-24T14:14:00Z">
        <w:r w:rsidRPr="00B6443B">
          <w:t>People, Places, and Environment</w:t>
        </w:r>
      </w:ins>
    </w:p>
    <w:p w:rsidR="004C4AF2" w:rsidRPr="00B6443B" w:rsidRDefault="004C4AF2" w:rsidP="004C4AF2">
      <w:pPr>
        <w:pStyle w:val="ListParagraph"/>
        <w:numPr>
          <w:ilvl w:val="0"/>
          <w:numId w:val="13"/>
          <w:ins w:id="2656" w:author="SAS" w:date="2010-11-24T14:14:00Z"/>
        </w:numPr>
        <w:rPr>
          <w:ins w:id="2657" w:author="SAS" w:date="2010-11-24T14:14:00Z"/>
        </w:rPr>
      </w:pPr>
      <w:ins w:id="2658" w:author="SAS" w:date="2010-11-24T14:14:00Z">
        <w:r w:rsidRPr="00B6443B">
          <w:t>Global Connections</w:t>
        </w:r>
      </w:ins>
    </w:p>
    <w:p w:rsidR="004C4AF2" w:rsidRPr="00B6443B" w:rsidRDefault="004C4AF2" w:rsidP="004C4AF2">
      <w:pPr>
        <w:numPr>
          <w:ins w:id="2659" w:author="SAS" w:date="2010-11-24T14:14:00Z"/>
        </w:numPr>
        <w:rPr>
          <w:ins w:id="2660" w:author="SAS" w:date="2010-11-24T14:14:00Z"/>
          <w:b/>
          <w:u w:val="single"/>
        </w:rPr>
      </w:pPr>
    </w:p>
    <w:p w:rsidR="004C4AF2" w:rsidRPr="00B6443B" w:rsidRDefault="004C4AF2" w:rsidP="004C4AF2">
      <w:pPr>
        <w:numPr>
          <w:ins w:id="2661" w:author="SAS" w:date="2010-11-24T14:14:00Z"/>
        </w:numPr>
        <w:rPr>
          <w:ins w:id="2662" w:author="SAS" w:date="2010-11-24T14:14:00Z"/>
        </w:rPr>
      </w:pPr>
      <w:ins w:id="2663" w:author="SAS" w:date="2010-11-24T14:14:00Z">
        <w:r w:rsidRPr="00B6443B">
          <w:rPr>
            <w:b/>
            <w:u w:val="single"/>
          </w:rPr>
          <w:t>Journeys</w:t>
        </w:r>
      </w:ins>
    </w:p>
    <w:p w:rsidR="004C4AF2" w:rsidRPr="00B6443B" w:rsidRDefault="004C4AF2" w:rsidP="004C4AF2">
      <w:pPr>
        <w:pStyle w:val="ListParagraph"/>
        <w:numPr>
          <w:ilvl w:val="0"/>
          <w:numId w:val="13"/>
          <w:ins w:id="2664" w:author="SAS" w:date="2010-11-24T14:14:00Z"/>
        </w:numPr>
        <w:rPr>
          <w:ins w:id="2665" w:author="SAS" w:date="2010-11-24T14:14:00Z"/>
        </w:rPr>
      </w:pPr>
      <w:ins w:id="2666" w:author="SAS" w:date="2010-11-24T14:14:00Z">
        <w:r w:rsidRPr="00B6443B">
          <w:t>Individual Development and Identity</w:t>
        </w:r>
      </w:ins>
    </w:p>
    <w:p w:rsidR="004C4AF2" w:rsidRPr="00B6443B" w:rsidRDefault="004C4AF2" w:rsidP="004C4AF2">
      <w:pPr>
        <w:pStyle w:val="ListParagraph"/>
        <w:numPr>
          <w:ilvl w:val="0"/>
          <w:numId w:val="13"/>
          <w:ins w:id="2667" w:author="SAS" w:date="2010-11-24T14:14:00Z"/>
        </w:numPr>
        <w:rPr>
          <w:ins w:id="2668" w:author="SAS" w:date="2010-11-24T14:14:00Z"/>
        </w:rPr>
      </w:pPr>
      <w:ins w:id="2669" w:author="SAS" w:date="2010-11-24T14:14:00Z">
        <w:r w:rsidRPr="00B6443B">
          <w:t>Time, Continuity and Change</w:t>
        </w:r>
      </w:ins>
    </w:p>
    <w:p w:rsidR="004C4AF2" w:rsidRPr="00B6443B" w:rsidRDefault="004C4AF2" w:rsidP="004C4AF2">
      <w:pPr>
        <w:numPr>
          <w:ins w:id="2670" w:author="SAS" w:date="2010-11-24T14:14:00Z"/>
        </w:numPr>
        <w:rPr>
          <w:ins w:id="2671" w:author="SAS" w:date="2010-11-24T14:14:00Z"/>
        </w:rPr>
      </w:pPr>
    </w:p>
    <w:p w:rsidR="004C4AF2" w:rsidRDefault="004C4AF2" w:rsidP="004C4AF2">
      <w:pPr>
        <w:numPr>
          <w:ins w:id="2672" w:author="SAS" w:date="2010-11-24T14:14:00Z"/>
        </w:numPr>
        <w:pBdr>
          <w:bottom w:val="single" w:sz="12" w:space="1" w:color="auto"/>
        </w:pBdr>
        <w:rPr>
          <w:ins w:id="2673" w:author="SAS" w:date="2010-11-24T14:14:00Z"/>
        </w:rPr>
      </w:pPr>
    </w:p>
    <w:p w:rsidR="004C4AF2" w:rsidRDefault="004C4AF2" w:rsidP="004C4AF2">
      <w:pPr>
        <w:numPr>
          <w:ins w:id="2674" w:author="SAS" w:date="2010-11-24T14:14:00Z"/>
        </w:numPr>
        <w:pBdr>
          <w:bottom w:val="single" w:sz="12" w:space="1" w:color="auto"/>
        </w:pBdr>
        <w:rPr>
          <w:ins w:id="2675" w:author="SAS" w:date="2010-11-24T14:14:00Z"/>
        </w:rPr>
      </w:pPr>
    </w:p>
    <w:p w:rsidR="004C4AF2" w:rsidRDefault="004C4AF2" w:rsidP="004C4AF2">
      <w:pPr>
        <w:numPr>
          <w:ins w:id="2676" w:author="SAS" w:date="2010-11-24T14:14:00Z"/>
        </w:numPr>
        <w:pBdr>
          <w:bottom w:val="single" w:sz="12" w:space="1" w:color="auto"/>
        </w:pBdr>
        <w:rPr>
          <w:ins w:id="2677" w:author="SAS" w:date="2010-11-24T14:14:00Z"/>
        </w:rPr>
      </w:pPr>
      <w:ins w:id="2678" w:author="SAS" w:date="2010-11-24T14:14:00Z">
        <w:r>
          <w:br w:type="page"/>
        </w:r>
      </w:ins>
    </w:p>
    <w:p w:rsidR="004C4AF2" w:rsidRDefault="004C4AF2" w:rsidP="004C4AF2">
      <w:pPr>
        <w:numPr>
          <w:ins w:id="2679" w:author="SAS" w:date="2010-11-24T14:14:00Z"/>
        </w:numPr>
        <w:pBdr>
          <w:bottom w:val="single" w:sz="12" w:space="1" w:color="auto"/>
        </w:pBdr>
        <w:rPr>
          <w:ins w:id="2680" w:author="SAS" w:date="2010-11-24T14:14:00Z"/>
        </w:rPr>
      </w:pPr>
    </w:p>
    <w:p w:rsidR="004C4AF2" w:rsidRPr="007368AA" w:rsidRDefault="004C4AF2" w:rsidP="004C4AF2">
      <w:pPr>
        <w:numPr>
          <w:ins w:id="2681" w:author="SAS" w:date="2010-11-24T14:14:00Z"/>
        </w:numPr>
        <w:tabs>
          <w:tab w:val="left" w:pos="6750"/>
        </w:tabs>
        <w:jc w:val="center"/>
        <w:rPr>
          <w:ins w:id="2682" w:author="SAS" w:date="2010-11-24T14:14:00Z"/>
          <w:sz w:val="28"/>
        </w:rPr>
      </w:pPr>
      <w:ins w:id="2683" w:author="SAS" w:date="2010-11-24T14:14:00Z">
        <w:r w:rsidRPr="007368AA">
          <w:rPr>
            <w:b/>
            <w:sz w:val="28"/>
          </w:rPr>
          <w:t>Grade 7 Humanities Units</w:t>
        </w:r>
      </w:ins>
    </w:p>
    <w:p w:rsidR="004C4AF2" w:rsidRPr="00B6443B" w:rsidRDefault="004C4AF2" w:rsidP="004C4AF2">
      <w:pPr>
        <w:numPr>
          <w:ins w:id="2684" w:author="SAS" w:date="2010-11-24T14:14:00Z"/>
        </w:numPr>
        <w:tabs>
          <w:tab w:val="left" w:pos="6750"/>
        </w:tabs>
        <w:rPr>
          <w:ins w:id="2685" w:author="SAS" w:date="2010-11-24T14:14:00Z"/>
        </w:rPr>
      </w:pPr>
    </w:p>
    <w:p w:rsidR="004C4AF2" w:rsidRPr="0012259C" w:rsidRDefault="004C4AF2" w:rsidP="004C4AF2">
      <w:pPr>
        <w:numPr>
          <w:ins w:id="2686" w:author="SAS" w:date="2010-11-24T14:14:00Z"/>
        </w:numPr>
        <w:tabs>
          <w:tab w:val="left" w:pos="6750"/>
        </w:tabs>
        <w:rPr>
          <w:ins w:id="2687" w:author="SAS" w:date="2010-11-24T14:14:00Z"/>
          <w:b/>
          <w:u w:val="single"/>
        </w:rPr>
      </w:pPr>
      <w:ins w:id="2688" w:author="SAS" w:date="2010-11-24T14:14:00Z">
        <w:r w:rsidRPr="00B6443B">
          <w:rPr>
            <w:b/>
            <w:u w:val="single"/>
          </w:rPr>
          <w:t>Identity</w:t>
        </w:r>
        <w:r w:rsidRPr="0012259C">
          <w:rPr>
            <w:b/>
          </w:rPr>
          <w:t xml:space="preserve"> </w:t>
        </w:r>
        <w:r w:rsidRPr="00B6443B">
          <w:t>-</w:t>
        </w:r>
        <w:r>
          <w:t xml:space="preserve"> </w:t>
        </w:r>
        <w:r w:rsidRPr="00B6443B">
          <w:t xml:space="preserve">Personal Narrative (Narrative Writing) </w:t>
        </w:r>
      </w:ins>
    </w:p>
    <w:p w:rsidR="004C4AF2" w:rsidRPr="00B6443B" w:rsidRDefault="004C4AF2" w:rsidP="004C4AF2">
      <w:pPr>
        <w:numPr>
          <w:ins w:id="2689" w:author="SAS" w:date="2010-11-24T14:14:00Z"/>
        </w:numPr>
        <w:tabs>
          <w:tab w:val="left" w:pos="6750"/>
        </w:tabs>
        <w:rPr>
          <w:ins w:id="2690" w:author="SAS" w:date="2010-11-24T14:14:00Z"/>
        </w:rPr>
      </w:pPr>
      <w:ins w:id="2691" w:author="SAS" w:date="2010-11-24T14:14:00Z">
        <w:r w:rsidRPr="00B6443B">
          <w:t>-Individual Development and Identity</w:t>
        </w:r>
      </w:ins>
    </w:p>
    <w:p w:rsidR="004C4AF2" w:rsidRPr="00B6443B" w:rsidRDefault="004C4AF2" w:rsidP="004C4AF2">
      <w:pPr>
        <w:numPr>
          <w:ins w:id="2692" w:author="SAS" w:date="2010-11-24T14:14:00Z"/>
        </w:numPr>
        <w:tabs>
          <w:tab w:val="left" w:pos="6750"/>
        </w:tabs>
        <w:rPr>
          <w:ins w:id="2693" w:author="SAS" w:date="2010-11-24T14:14:00Z"/>
        </w:rPr>
      </w:pPr>
    </w:p>
    <w:p w:rsidR="004C4AF2" w:rsidRPr="0012259C" w:rsidRDefault="004C4AF2" w:rsidP="004C4AF2">
      <w:pPr>
        <w:numPr>
          <w:ins w:id="2694" w:author="SAS" w:date="2010-11-24T14:14:00Z"/>
        </w:numPr>
        <w:tabs>
          <w:tab w:val="left" w:pos="6750"/>
        </w:tabs>
        <w:rPr>
          <w:ins w:id="2695" w:author="SAS" w:date="2010-11-24T14:14:00Z"/>
          <w:b/>
          <w:u w:val="single"/>
        </w:rPr>
      </w:pPr>
      <w:ins w:id="2696" w:author="SAS" w:date="2010-11-24T14:14:00Z">
        <w:r w:rsidRPr="00B6443B">
          <w:rPr>
            <w:b/>
            <w:u w:val="single"/>
          </w:rPr>
          <w:t>Change</w:t>
        </w:r>
        <w:r w:rsidRPr="0012259C">
          <w:rPr>
            <w:b/>
          </w:rPr>
          <w:t xml:space="preserve"> </w:t>
        </w:r>
        <w:r w:rsidRPr="00B6443B">
          <w:t>-</w:t>
        </w:r>
        <w:r>
          <w:t xml:space="preserve"> Rome (Expository W</w:t>
        </w:r>
        <w:r w:rsidRPr="00B6443B">
          <w:t>riting)</w:t>
        </w:r>
      </w:ins>
    </w:p>
    <w:p w:rsidR="004C4AF2" w:rsidRDefault="004C4AF2" w:rsidP="004C4AF2">
      <w:pPr>
        <w:numPr>
          <w:ins w:id="2697" w:author="SAS" w:date="2010-11-24T14:14:00Z"/>
        </w:numPr>
        <w:tabs>
          <w:tab w:val="left" w:pos="6750"/>
        </w:tabs>
        <w:rPr>
          <w:ins w:id="2698" w:author="SAS" w:date="2010-11-24T14:14:00Z"/>
        </w:rPr>
      </w:pPr>
      <w:ins w:id="2699" w:author="SAS" w:date="2010-11-24T14:14:00Z">
        <w:r w:rsidRPr="00B6443B">
          <w:t>-Time, Continuity, and Change</w:t>
        </w:r>
      </w:ins>
    </w:p>
    <w:p w:rsidR="004C4AF2" w:rsidRDefault="004C4AF2" w:rsidP="004C4AF2">
      <w:pPr>
        <w:numPr>
          <w:ins w:id="2700" w:author="SAS" w:date="2010-11-24T14:14:00Z"/>
        </w:numPr>
        <w:tabs>
          <w:tab w:val="left" w:pos="6750"/>
        </w:tabs>
        <w:rPr>
          <w:ins w:id="2701" w:author="SAS" w:date="2010-11-24T14:14:00Z"/>
        </w:rPr>
      </w:pPr>
      <w:ins w:id="2702" w:author="SAS" w:date="2010-11-24T14:14:00Z">
        <w:r>
          <w:t>-</w:t>
        </w:r>
        <w:r w:rsidRPr="0012259C">
          <w:t>People, Places, and Environment</w:t>
        </w:r>
      </w:ins>
    </w:p>
    <w:p w:rsidR="004C4AF2" w:rsidRPr="00B6443B" w:rsidRDefault="004C4AF2" w:rsidP="004C4AF2">
      <w:pPr>
        <w:numPr>
          <w:ins w:id="2703" w:author="SAS" w:date="2010-11-24T14:14:00Z"/>
        </w:numPr>
        <w:tabs>
          <w:tab w:val="left" w:pos="6750"/>
        </w:tabs>
        <w:rPr>
          <w:ins w:id="2704" w:author="SAS" w:date="2010-11-24T14:14:00Z"/>
        </w:rPr>
      </w:pPr>
      <w:ins w:id="2705" w:author="SAS" w:date="2010-11-24T14:14:00Z">
        <w:r>
          <w:t>-</w:t>
        </w:r>
        <w:r w:rsidRPr="0012259C">
          <w:t>Culture</w:t>
        </w:r>
      </w:ins>
    </w:p>
    <w:p w:rsidR="004C4AF2" w:rsidRPr="00B6443B" w:rsidRDefault="004C4AF2" w:rsidP="004C4AF2">
      <w:pPr>
        <w:numPr>
          <w:ins w:id="2706" w:author="SAS" w:date="2010-11-24T14:14:00Z"/>
        </w:numPr>
        <w:tabs>
          <w:tab w:val="left" w:pos="6750"/>
        </w:tabs>
        <w:rPr>
          <w:ins w:id="2707" w:author="SAS" w:date="2010-11-24T14:14:00Z"/>
        </w:rPr>
      </w:pPr>
    </w:p>
    <w:p w:rsidR="004C4AF2" w:rsidRPr="00B6443B" w:rsidRDefault="004C4AF2" w:rsidP="004C4AF2">
      <w:pPr>
        <w:numPr>
          <w:ins w:id="2708" w:author="SAS" w:date="2010-11-24T14:14:00Z"/>
        </w:numPr>
        <w:tabs>
          <w:tab w:val="left" w:pos="6750"/>
        </w:tabs>
        <w:rPr>
          <w:ins w:id="2709" w:author="SAS" w:date="2010-11-24T14:14:00Z"/>
        </w:rPr>
      </w:pPr>
      <w:ins w:id="2710" w:author="SAS" w:date="2010-11-24T14:14:00Z">
        <w:r w:rsidRPr="00B6443B">
          <w:rPr>
            <w:b/>
            <w:u w:val="single"/>
          </w:rPr>
          <w:t>Structure</w:t>
        </w:r>
        <w:r>
          <w:rPr>
            <w:b/>
            <w:u w:val="single"/>
          </w:rPr>
          <w:t xml:space="preserve"> </w:t>
        </w:r>
        <w:r w:rsidRPr="00B6443B">
          <w:t>-</w:t>
        </w:r>
        <w:r>
          <w:t xml:space="preserve"> </w:t>
        </w:r>
        <w:r w:rsidRPr="00B6443B">
          <w:t>Middle Ages (Poetry)</w:t>
        </w:r>
      </w:ins>
    </w:p>
    <w:p w:rsidR="004C4AF2" w:rsidRDefault="004C4AF2" w:rsidP="004C4AF2">
      <w:pPr>
        <w:numPr>
          <w:ins w:id="2711" w:author="SAS" w:date="2010-11-24T14:14:00Z"/>
        </w:numPr>
        <w:tabs>
          <w:tab w:val="left" w:pos="6750"/>
        </w:tabs>
        <w:rPr>
          <w:ins w:id="2712" w:author="SAS" w:date="2010-11-24T14:14:00Z"/>
        </w:rPr>
      </w:pPr>
      <w:ins w:id="2713" w:author="SAS" w:date="2010-11-24T14:14:00Z">
        <w:r w:rsidRPr="00B6443B">
          <w:t>-Individuals, Groups, and Institutions</w:t>
        </w:r>
      </w:ins>
    </w:p>
    <w:p w:rsidR="004C4AF2" w:rsidRDefault="004C4AF2" w:rsidP="004C4AF2">
      <w:pPr>
        <w:numPr>
          <w:ins w:id="2714" w:author="SAS" w:date="2010-11-24T14:14:00Z"/>
        </w:numPr>
        <w:tabs>
          <w:tab w:val="left" w:pos="6750"/>
        </w:tabs>
        <w:rPr>
          <w:ins w:id="2715" w:author="SAS" w:date="2010-11-24T14:14:00Z"/>
        </w:rPr>
      </w:pPr>
      <w:ins w:id="2716" w:author="SAS" w:date="2010-11-24T14:14:00Z">
        <w:r>
          <w:t>-</w:t>
        </w:r>
        <w:r w:rsidRPr="0012259C">
          <w:t>Power, Authority, and Governance</w:t>
        </w:r>
      </w:ins>
    </w:p>
    <w:p w:rsidR="004C4AF2" w:rsidRPr="00B6443B" w:rsidRDefault="004C4AF2" w:rsidP="004C4AF2">
      <w:pPr>
        <w:numPr>
          <w:ins w:id="2717" w:author="SAS" w:date="2010-11-24T14:14:00Z"/>
        </w:numPr>
        <w:tabs>
          <w:tab w:val="left" w:pos="6750"/>
        </w:tabs>
        <w:rPr>
          <w:ins w:id="2718" w:author="SAS" w:date="2010-11-24T14:14:00Z"/>
        </w:rPr>
      </w:pPr>
      <w:ins w:id="2719" w:author="SAS" w:date="2010-11-24T14:14:00Z">
        <w:r>
          <w:t>-</w:t>
        </w:r>
        <w:r w:rsidRPr="0012259C">
          <w:t>Culture</w:t>
        </w:r>
      </w:ins>
    </w:p>
    <w:p w:rsidR="004C4AF2" w:rsidRPr="00B6443B" w:rsidRDefault="004C4AF2" w:rsidP="004C4AF2">
      <w:pPr>
        <w:numPr>
          <w:ins w:id="2720" w:author="SAS" w:date="2010-11-24T14:14:00Z"/>
        </w:numPr>
        <w:tabs>
          <w:tab w:val="left" w:pos="6750"/>
        </w:tabs>
        <w:rPr>
          <w:ins w:id="2721" w:author="SAS" w:date="2010-11-24T14:14:00Z"/>
        </w:rPr>
      </w:pPr>
    </w:p>
    <w:p w:rsidR="004C4AF2" w:rsidRPr="0012259C" w:rsidRDefault="004C4AF2" w:rsidP="004C4AF2">
      <w:pPr>
        <w:numPr>
          <w:ins w:id="2722" w:author="SAS" w:date="2010-11-24T14:14:00Z"/>
        </w:numPr>
        <w:tabs>
          <w:tab w:val="left" w:pos="6750"/>
        </w:tabs>
        <w:rPr>
          <w:ins w:id="2723" w:author="SAS" w:date="2010-11-24T14:14:00Z"/>
          <w:b/>
          <w:u w:val="single"/>
        </w:rPr>
      </w:pPr>
      <w:ins w:id="2724" w:author="SAS" w:date="2010-11-24T14:14:00Z">
        <w:r w:rsidRPr="00B6443B">
          <w:rPr>
            <w:b/>
            <w:u w:val="single"/>
          </w:rPr>
          <w:t>Collaboration</w:t>
        </w:r>
        <w:r>
          <w:rPr>
            <w:b/>
            <w:u w:val="single"/>
          </w:rPr>
          <w:t xml:space="preserve"> </w:t>
        </w:r>
        <w:r w:rsidRPr="00B6443B">
          <w:t>-</w:t>
        </w:r>
        <w:r>
          <w:t xml:space="preserve"> </w:t>
        </w:r>
        <w:r w:rsidRPr="00B6443B">
          <w:t xml:space="preserve">Renaissance (Persuasive Writing) </w:t>
        </w:r>
      </w:ins>
    </w:p>
    <w:p w:rsidR="004C4AF2" w:rsidRPr="00B6443B" w:rsidRDefault="004C4AF2" w:rsidP="004C4AF2">
      <w:pPr>
        <w:numPr>
          <w:ins w:id="2725" w:author="SAS" w:date="2010-11-24T14:14:00Z"/>
        </w:numPr>
        <w:tabs>
          <w:tab w:val="left" w:pos="6750"/>
        </w:tabs>
        <w:rPr>
          <w:ins w:id="2726" w:author="SAS" w:date="2010-11-24T14:14:00Z"/>
        </w:rPr>
      </w:pPr>
      <w:ins w:id="2727" w:author="SAS" w:date="2010-11-24T14:14:00Z">
        <w:r w:rsidRPr="00B6443B">
          <w:t>-Production, Di</w:t>
        </w:r>
        <w:r>
          <w:t>stribution, and Consumption</w:t>
        </w:r>
        <w:r w:rsidRPr="00B6443B">
          <w:t xml:space="preserve"> </w:t>
        </w:r>
      </w:ins>
    </w:p>
    <w:p w:rsidR="004C4AF2" w:rsidRPr="00B6443B" w:rsidRDefault="004C4AF2" w:rsidP="004C4AF2">
      <w:pPr>
        <w:numPr>
          <w:ins w:id="2728" w:author="SAS" w:date="2010-11-24T14:14:00Z"/>
        </w:numPr>
        <w:tabs>
          <w:tab w:val="left" w:pos="6750"/>
        </w:tabs>
        <w:rPr>
          <w:ins w:id="2729" w:author="SAS" w:date="2010-11-24T14:14:00Z"/>
        </w:rPr>
      </w:pPr>
      <w:ins w:id="2730" w:author="SAS" w:date="2010-11-24T14:14:00Z">
        <w:r w:rsidRPr="00B6443B">
          <w:t>-Po</w:t>
        </w:r>
        <w:r>
          <w:t>wer, Authority, and Governance</w:t>
        </w:r>
      </w:ins>
    </w:p>
    <w:p w:rsidR="004C4AF2" w:rsidRPr="00B6443B" w:rsidRDefault="004C4AF2" w:rsidP="004C4AF2">
      <w:pPr>
        <w:numPr>
          <w:ins w:id="2731" w:author="SAS" w:date="2010-11-24T14:14:00Z"/>
        </w:numPr>
        <w:tabs>
          <w:tab w:val="left" w:pos="6750"/>
        </w:tabs>
        <w:rPr>
          <w:ins w:id="2732" w:author="SAS" w:date="2010-11-24T14:14:00Z"/>
        </w:rPr>
      </w:pPr>
    </w:p>
    <w:p w:rsidR="004C4AF2" w:rsidRPr="0012259C" w:rsidRDefault="004C4AF2" w:rsidP="004C4AF2">
      <w:pPr>
        <w:numPr>
          <w:ins w:id="2733" w:author="SAS" w:date="2010-11-24T14:14:00Z"/>
        </w:numPr>
        <w:tabs>
          <w:tab w:val="left" w:pos="6750"/>
        </w:tabs>
        <w:rPr>
          <w:ins w:id="2734" w:author="SAS" w:date="2010-11-24T14:14:00Z"/>
          <w:b/>
          <w:u w:val="single"/>
        </w:rPr>
      </w:pPr>
      <w:ins w:id="2735" w:author="SAS" w:date="2010-11-24T14:14:00Z">
        <w:r w:rsidRPr="00B6443B">
          <w:rPr>
            <w:b/>
            <w:u w:val="single"/>
          </w:rPr>
          <w:t>Exploration</w:t>
        </w:r>
        <w:r>
          <w:rPr>
            <w:b/>
            <w:u w:val="single"/>
          </w:rPr>
          <w:t xml:space="preserve"> </w:t>
        </w:r>
        <w:r>
          <w:t>- Exploration 2030 (Research W</w:t>
        </w:r>
        <w:r w:rsidRPr="00B6443B">
          <w:t xml:space="preserve">riting) </w:t>
        </w:r>
      </w:ins>
    </w:p>
    <w:p w:rsidR="004C4AF2" w:rsidRPr="00B6443B" w:rsidRDefault="004C4AF2" w:rsidP="004C4AF2">
      <w:pPr>
        <w:numPr>
          <w:ins w:id="2736" w:author="SAS" w:date="2010-11-24T14:14:00Z"/>
        </w:numPr>
        <w:pBdr>
          <w:bottom w:val="single" w:sz="12" w:space="1" w:color="auto"/>
        </w:pBdr>
        <w:tabs>
          <w:tab w:val="left" w:pos="6750"/>
        </w:tabs>
        <w:rPr>
          <w:ins w:id="2737" w:author="SAS" w:date="2010-11-24T14:14:00Z"/>
        </w:rPr>
      </w:pPr>
      <w:ins w:id="2738" w:author="SAS" w:date="2010-11-24T14:14:00Z">
        <w:r w:rsidRPr="00B6443B">
          <w:t>-Science, Technology, and Society</w:t>
        </w:r>
      </w:ins>
    </w:p>
    <w:p w:rsidR="004C4AF2" w:rsidRPr="00B6443B" w:rsidRDefault="004C4AF2" w:rsidP="004C4AF2">
      <w:pPr>
        <w:numPr>
          <w:ins w:id="2739" w:author="SAS" w:date="2010-11-24T14:14:00Z"/>
        </w:numPr>
        <w:pBdr>
          <w:bottom w:val="single" w:sz="12" w:space="1" w:color="auto"/>
        </w:pBdr>
        <w:tabs>
          <w:tab w:val="left" w:pos="6750"/>
        </w:tabs>
        <w:rPr>
          <w:ins w:id="2740" w:author="SAS" w:date="2010-11-24T14:14:00Z"/>
          <w:b/>
          <w:u w:val="single"/>
        </w:rPr>
      </w:pPr>
    </w:p>
    <w:p w:rsidR="004C4AF2" w:rsidRDefault="004C4AF2" w:rsidP="004C4AF2">
      <w:pPr>
        <w:numPr>
          <w:ins w:id="2741" w:author="SAS" w:date="2010-11-24T14:14:00Z"/>
        </w:numPr>
        <w:jc w:val="center"/>
        <w:rPr>
          <w:ins w:id="2742" w:author="SAS" w:date="2010-11-24T14:14:00Z"/>
          <w:b/>
        </w:rPr>
      </w:pPr>
      <w:ins w:id="2743" w:author="SAS" w:date="2010-11-24T14:14:00Z">
        <w:r>
          <w:rPr>
            <w:b/>
          </w:rPr>
          <w:br w:type="page"/>
        </w:r>
      </w:ins>
    </w:p>
    <w:p w:rsidR="004C4AF2" w:rsidRPr="00077A4F" w:rsidRDefault="004C4AF2" w:rsidP="004C4AF2">
      <w:pPr>
        <w:numPr>
          <w:ins w:id="2744" w:author="SAS" w:date="2010-11-24T14:14:00Z"/>
        </w:numPr>
        <w:jc w:val="center"/>
        <w:rPr>
          <w:ins w:id="2745" w:author="SAS" w:date="2010-11-24T14:14:00Z"/>
          <w:b/>
          <w:sz w:val="28"/>
        </w:rPr>
      </w:pPr>
      <w:ins w:id="2746" w:author="SAS" w:date="2010-11-24T14:14:00Z">
        <w:r w:rsidRPr="00077A4F">
          <w:rPr>
            <w:b/>
            <w:sz w:val="28"/>
          </w:rPr>
          <w:t>Grade 6 Humanities Units</w:t>
        </w:r>
      </w:ins>
    </w:p>
    <w:p w:rsidR="004C4AF2" w:rsidRPr="00B6443B" w:rsidRDefault="004C4AF2" w:rsidP="004C4AF2">
      <w:pPr>
        <w:numPr>
          <w:ins w:id="2747" w:author="SAS" w:date="2010-11-24T14:14:00Z"/>
        </w:numPr>
        <w:pBdr>
          <w:bottom w:val="single" w:sz="12" w:space="1" w:color="auto"/>
        </w:pBdr>
        <w:tabs>
          <w:tab w:val="left" w:pos="6750"/>
        </w:tabs>
        <w:rPr>
          <w:ins w:id="2748" w:author="SAS" w:date="2010-11-24T14:14:00Z"/>
          <w:b/>
          <w:u w:val="single"/>
        </w:rPr>
      </w:pPr>
    </w:p>
    <w:p w:rsidR="004C4AF2" w:rsidRPr="00B6443B" w:rsidRDefault="004C4AF2" w:rsidP="004C4AF2">
      <w:pPr>
        <w:numPr>
          <w:ins w:id="2749" w:author="SAS" w:date="2010-11-24T14:14:00Z"/>
        </w:numPr>
        <w:pBdr>
          <w:bottom w:val="single" w:sz="12" w:space="1" w:color="auto"/>
        </w:pBdr>
        <w:tabs>
          <w:tab w:val="left" w:pos="6750"/>
        </w:tabs>
        <w:rPr>
          <w:ins w:id="2750" w:author="SAS" w:date="2010-11-24T14:14:00Z"/>
          <w:b/>
          <w:u w:val="single"/>
        </w:rPr>
      </w:pPr>
      <w:proofErr w:type="gramStart"/>
      <w:ins w:id="2751" w:author="SAS" w:date="2010-11-24T14:14:00Z">
        <w:r w:rsidRPr="00B6443B">
          <w:rPr>
            <w:b/>
            <w:u w:val="single"/>
          </w:rPr>
          <w:t xml:space="preserve">Personal </w:t>
        </w:r>
        <w:r>
          <w:rPr>
            <w:b/>
            <w:u w:val="single"/>
          </w:rPr>
          <w:t xml:space="preserve"> and</w:t>
        </w:r>
        <w:proofErr w:type="gramEnd"/>
        <w:r>
          <w:rPr>
            <w:b/>
            <w:u w:val="single"/>
          </w:rPr>
          <w:t xml:space="preserve"> Cultural Identity</w:t>
        </w:r>
      </w:ins>
    </w:p>
    <w:p w:rsidR="004C4AF2" w:rsidRPr="00B6443B" w:rsidRDefault="004C4AF2" w:rsidP="004C4AF2">
      <w:pPr>
        <w:numPr>
          <w:ins w:id="2752" w:author="SAS" w:date="2010-11-24T14:14:00Z"/>
        </w:numPr>
        <w:pBdr>
          <w:bottom w:val="single" w:sz="12" w:space="1" w:color="auto"/>
        </w:pBdr>
        <w:tabs>
          <w:tab w:val="left" w:pos="6750"/>
        </w:tabs>
        <w:rPr>
          <w:ins w:id="2753" w:author="SAS" w:date="2010-11-24T14:14:00Z"/>
        </w:rPr>
      </w:pPr>
      <w:ins w:id="2754" w:author="SAS" w:date="2010-11-24T14:14:00Z">
        <w:r w:rsidRPr="00B6443B">
          <w:t>-Individual Development and Identity</w:t>
        </w:r>
      </w:ins>
    </w:p>
    <w:p w:rsidR="004C4AF2" w:rsidRPr="00B6443B" w:rsidRDefault="004C4AF2" w:rsidP="004C4AF2">
      <w:pPr>
        <w:numPr>
          <w:ins w:id="2755" w:author="SAS" w:date="2010-11-24T14:14:00Z"/>
        </w:numPr>
        <w:pBdr>
          <w:bottom w:val="single" w:sz="12" w:space="1" w:color="auto"/>
        </w:pBdr>
        <w:tabs>
          <w:tab w:val="left" w:pos="6750"/>
        </w:tabs>
        <w:rPr>
          <w:ins w:id="2756" w:author="SAS" w:date="2010-11-24T14:14:00Z"/>
        </w:rPr>
      </w:pPr>
      <w:ins w:id="2757" w:author="SAS" w:date="2010-11-24T14:14:00Z">
        <w:r w:rsidRPr="00B6443B">
          <w:t>-Culture</w:t>
        </w:r>
      </w:ins>
    </w:p>
    <w:p w:rsidR="004C4AF2" w:rsidRDefault="004C4AF2" w:rsidP="004C4AF2">
      <w:pPr>
        <w:numPr>
          <w:ins w:id="2758" w:author="SAS" w:date="2010-11-24T14:14:00Z"/>
        </w:numPr>
        <w:pBdr>
          <w:bottom w:val="single" w:sz="12" w:space="1" w:color="auto"/>
        </w:pBdr>
        <w:tabs>
          <w:tab w:val="left" w:pos="6750"/>
        </w:tabs>
        <w:rPr>
          <w:ins w:id="2759" w:author="SAS" w:date="2010-11-24T14:14:00Z"/>
        </w:rPr>
      </w:pPr>
    </w:p>
    <w:p w:rsidR="004C4AF2" w:rsidRDefault="004C4AF2" w:rsidP="004C4AF2">
      <w:pPr>
        <w:numPr>
          <w:ins w:id="2760" w:author="SAS" w:date="2010-11-24T14:14:00Z"/>
        </w:numPr>
        <w:pBdr>
          <w:bottom w:val="single" w:sz="12" w:space="1" w:color="auto"/>
        </w:pBdr>
        <w:tabs>
          <w:tab w:val="left" w:pos="6750"/>
        </w:tabs>
        <w:rPr>
          <w:ins w:id="2761" w:author="SAS" w:date="2010-11-24T14:14:00Z"/>
          <w:b/>
          <w:u w:val="single"/>
        </w:rPr>
      </w:pPr>
      <w:ins w:id="2762" w:author="SAS" w:date="2010-11-24T14:14:00Z">
        <w:r>
          <w:rPr>
            <w:b/>
            <w:u w:val="single"/>
          </w:rPr>
          <w:t>Learning About the Past (</w:t>
        </w:r>
        <w:r w:rsidRPr="00B6443B">
          <w:rPr>
            <w:b/>
            <w:u w:val="single"/>
          </w:rPr>
          <w:t>Archaeology</w:t>
        </w:r>
        <w:r>
          <w:rPr>
            <w:b/>
            <w:u w:val="single"/>
          </w:rPr>
          <w:t>)</w:t>
        </w:r>
      </w:ins>
    </w:p>
    <w:p w:rsidR="004C4AF2" w:rsidRDefault="004C4AF2" w:rsidP="004C4AF2">
      <w:pPr>
        <w:numPr>
          <w:ins w:id="2763" w:author="SAS" w:date="2010-11-24T14:14:00Z"/>
        </w:numPr>
        <w:pBdr>
          <w:bottom w:val="single" w:sz="12" w:space="1" w:color="auto"/>
        </w:pBdr>
        <w:tabs>
          <w:tab w:val="left" w:pos="6750"/>
        </w:tabs>
        <w:rPr>
          <w:ins w:id="2764" w:author="SAS" w:date="2010-11-24T14:14:00Z"/>
        </w:rPr>
      </w:pPr>
      <w:ins w:id="2765" w:author="SAS" w:date="2010-11-24T14:14:00Z">
        <w:r w:rsidRPr="00B6443B">
          <w:t>- People, Places and Environment</w:t>
        </w:r>
      </w:ins>
    </w:p>
    <w:p w:rsidR="004C4AF2" w:rsidRPr="00AD33E4" w:rsidRDefault="004C4AF2" w:rsidP="004C4AF2">
      <w:pPr>
        <w:numPr>
          <w:ins w:id="2766" w:author="SAS" w:date="2010-11-24T14:14:00Z"/>
        </w:numPr>
        <w:pBdr>
          <w:bottom w:val="single" w:sz="12" w:space="1" w:color="auto"/>
        </w:pBdr>
        <w:tabs>
          <w:tab w:val="left" w:pos="6750"/>
        </w:tabs>
        <w:rPr>
          <w:ins w:id="2767" w:author="SAS" w:date="2010-11-24T14:14:00Z"/>
          <w:color w:val="FF0000"/>
        </w:rPr>
      </w:pPr>
      <w:ins w:id="2768" w:author="SAS" w:date="2010-11-24T14:14:00Z">
        <w:r w:rsidRPr="00AD33E4">
          <w:rPr>
            <w:color w:val="FF0000"/>
          </w:rPr>
          <w:t>-Time, Continuity and Change</w:t>
        </w:r>
      </w:ins>
    </w:p>
    <w:p w:rsidR="004C4AF2" w:rsidRPr="00B6443B" w:rsidRDefault="004C4AF2" w:rsidP="004C4AF2">
      <w:pPr>
        <w:numPr>
          <w:ins w:id="2769" w:author="SAS" w:date="2010-11-24T14:14:00Z"/>
        </w:numPr>
        <w:pBdr>
          <w:bottom w:val="single" w:sz="12" w:space="1" w:color="auto"/>
        </w:pBdr>
        <w:tabs>
          <w:tab w:val="left" w:pos="6750"/>
        </w:tabs>
        <w:rPr>
          <w:ins w:id="2770" w:author="SAS" w:date="2010-11-24T14:14:00Z"/>
        </w:rPr>
      </w:pPr>
    </w:p>
    <w:p w:rsidR="004C4AF2" w:rsidRPr="00B6443B" w:rsidRDefault="004C4AF2" w:rsidP="004C4AF2">
      <w:pPr>
        <w:numPr>
          <w:ins w:id="2771" w:author="SAS" w:date="2010-11-24T14:14:00Z"/>
        </w:numPr>
        <w:pBdr>
          <w:bottom w:val="single" w:sz="12" w:space="1" w:color="auto"/>
        </w:pBdr>
        <w:tabs>
          <w:tab w:val="left" w:pos="6750"/>
        </w:tabs>
        <w:rPr>
          <w:ins w:id="2772" w:author="SAS" w:date="2010-11-24T14:14:00Z"/>
          <w:b/>
          <w:u w:val="single"/>
        </w:rPr>
      </w:pPr>
      <w:ins w:id="2773" w:author="SAS" w:date="2010-11-24T14:14:00Z">
        <w:r w:rsidRPr="007F510E">
          <w:rPr>
            <w:b/>
            <w:u w:val="single"/>
          </w:rPr>
          <w:t>Stages of Development and Rites of Passage</w:t>
        </w:r>
        <w:r>
          <w:rPr>
            <w:b/>
          </w:rPr>
          <w:t xml:space="preserve"> </w:t>
        </w:r>
        <w:r>
          <w:rPr>
            <w:b/>
            <w:u w:val="single"/>
          </w:rPr>
          <w:t>(</w:t>
        </w:r>
        <w:r w:rsidRPr="00B6443B">
          <w:rPr>
            <w:b/>
            <w:u w:val="single"/>
          </w:rPr>
          <w:t>Early Man, Mesopotamia</w:t>
        </w:r>
        <w:r>
          <w:rPr>
            <w:b/>
            <w:u w:val="single"/>
          </w:rPr>
          <w:t>)</w:t>
        </w:r>
      </w:ins>
    </w:p>
    <w:p w:rsidR="004C4AF2" w:rsidRDefault="004C4AF2" w:rsidP="004C4AF2">
      <w:pPr>
        <w:numPr>
          <w:ins w:id="2774" w:author="SAS" w:date="2010-11-24T14:14:00Z"/>
        </w:numPr>
        <w:pBdr>
          <w:bottom w:val="single" w:sz="12" w:space="1" w:color="auto"/>
        </w:pBdr>
        <w:tabs>
          <w:tab w:val="left" w:pos="6750"/>
        </w:tabs>
        <w:rPr>
          <w:ins w:id="2775" w:author="SAS" w:date="2010-11-24T14:14:00Z"/>
        </w:rPr>
      </w:pPr>
      <w:ins w:id="2776" w:author="SAS" w:date="2010-11-24T14:14:00Z">
        <w:r w:rsidRPr="00B6443B">
          <w:t>- People, Places and Environment</w:t>
        </w:r>
      </w:ins>
    </w:p>
    <w:p w:rsidR="004C4AF2" w:rsidRPr="00B6443B" w:rsidRDefault="004C4AF2" w:rsidP="004C4AF2">
      <w:pPr>
        <w:numPr>
          <w:ins w:id="2777" w:author="SAS" w:date="2010-11-24T14:14:00Z"/>
        </w:numPr>
        <w:pBdr>
          <w:bottom w:val="single" w:sz="12" w:space="1" w:color="auto"/>
        </w:pBdr>
        <w:tabs>
          <w:tab w:val="left" w:pos="6750"/>
        </w:tabs>
        <w:rPr>
          <w:ins w:id="2778" w:author="SAS" w:date="2010-11-24T14:14:00Z"/>
        </w:rPr>
      </w:pPr>
      <w:ins w:id="2779" w:author="SAS" w:date="2010-11-24T14:14:00Z">
        <w:r>
          <w:t>-Time, Continuity and Change</w:t>
        </w:r>
      </w:ins>
    </w:p>
    <w:p w:rsidR="004C4AF2" w:rsidRPr="00B6443B" w:rsidRDefault="004C4AF2" w:rsidP="004C4AF2">
      <w:pPr>
        <w:numPr>
          <w:ins w:id="2780" w:author="SAS" w:date="2010-11-24T14:14:00Z"/>
        </w:numPr>
        <w:pBdr>
          <w:bottom w:val="single" w:sz="12" w:space="1" w:color="auto"/>
        </w:pBdr>
        <w:tabs>
          <w:tab w:val="left" w:pos="6750"/>
        </w:tabs>
        <w:rPr>
          <w:ins w:id="2781" w:author="SAS" w:date="2010-11-24T14:14:00Z"/>
        </w:rPr>
      </w:pPr>
    </w:p>
    <w:p w:rsidR="004C4AF2" w:rsidRPr="00B6443B" w:rsidRDefault="004C4AF2" w:rsidP="004C4AF2">
      <w:pPr>
        <w:numPr>
          <w:ins w:id="2782" w:author="SAS" w:date="2010-11-24T14:14:00Z"/>
        </w:numPr>
        <w:pBdr>
          <w:bottom w:val="single" w:sz="12" w:space="1" w:color="auto"/>
        </w:pBdr>
        <w:tabs>
          <w:tab w:val="left" w:pos="6750"/>
        </w:tabs>
        <w:rPr>
          <w:ins w:id="2783" w:author="SAS" w:date="2010-11-24T14:14:00Z"/>
          <w:b/>
          <w:u w:val="single"/>
        </w:rPr>
      </w:pPr>
      <w:ins w:id="2784" w:author="SAS" w:date="2010-11-24T14:14:00Z">
        <w:r w:rsidRPr="00B6443B">
          <w:rPr>
            <w:b/>
            <w:u w:val="single"/>
          </w:rPr>
          <w:t>Ancient Egypt</w:t>
        </w:r>
      </w:ins>
    </w:p>
    <w:p w:rsidR="004C4AF2" w:rsidRDefault="004C4AF2" w:rsidP="004C4AF2">
      <w:pPr>
        <w:numPr>
          <w:ins w:id="2785" w:author="SAS" w:date="2010-11-24T14:14:00Z"/>
        </w:numPr>
        <w:pBdr>
          <w:bottom w:val="single" w:sz="12" w:space="1" w:color="auto"/>
        </w:pBdr>
        <w:tabs>
          <w:tab w:val="left" w:pos="6750"/>
        </w:tabs>
        <w:rPr>
          <w:ins w:id="2786" w:author="SAS" w:date="2010-11-24T14:14:00Z"/>
        </w:rPr>
      </w:pPr>
      <w:ins w:id="2787" w:author="SAS" w:date="2010-11-24T14:14:00Z">
        <w:r w:rsidRPr="00B6443B">
          <w:t>-Science, Technology, and Society</w:t>
        </w:r>
      </w:ins>
    </w:p>
    <w:p w:rsidR="004C4AF2" w:rsidRPr="00B6443B" w:rsidRDefault="004C4AF2" w:rsidP="004C4AF2">
      <w:pPr>
        <w:numPr>
          <w:ins w:id="2788" w:author="SAS" w:date="2010-11-24T14:14:00Z"/>
        </w:numPr>
        <w:pBdr>
          <w:bottom w:val="single" w:sz="12" w:space="1" w:color="auto"/>
        </w:pBdr>
        <w:tabs>
          <w:tab w:val="left" w:pos="6750"/>
        </w:tabs>
        <w:rPr>
          <w:ins w:id="2789" w:author="SAS" w:date="2010-11-24T14:14:00Z"/>
        </w:rPr>
      </w:pPr>
      <w:ins w:id="2790" w:author="SAS" w:date="2010-11-24T14:14:00Z">
        <w:r w:rsidRPr="00B6443B">
          <w:t>- People, Places and Environment</w:t>
        </w:r>
      </w:ins>
    </w:p>
    <w:p w:rsidR="004C4AF2" w:rsidRPr="00B6443B" w:rsidRDefault="004C4AF2" w:rsidP="004C4AF2">
      <w:pPr>
        <w:numPr>
          <w:ins w:id="2791" w:author="SAS" w:date="2010-11-24T14:14:00Z"/>
        </w:numPr>
        <w:pBdr>
          <w:bottom w:val="single" w:sz="12" w:space="1" w:color="auto"/>
        </w:pBdr>
        <w:tabs>
          <w:tab w:val="left" w:pos="6750"/>
        </w:tabs>
        <w:rPr>
          <w:ins w:id="2792" w:author="SAS" w:date="2010-11-24T14:14:00Z"/>
        </w:rPr>
      </w:pPr>
      <w:ins w:id="2793" w:author="SAS" w:date="2010-11-24T14:14:00Z">
        <w:r w:rsidRPr="00B6443B">
          <w:t>-Culture</w:t>
        </w:r>
      </w:ins>
    </w:p>
    <w:p w:rsidR="004C4AF2" w:rsidRPr="00B6443B" w:rsidRDefault="004C4AF2" w:rsidP="004C4AF2">
      <w:pPr>
        <w:numPr>
          <w:ins w:id="2794" w:author="SAS" w:date="2010-11-24T14:14:00Z"/>
        </w:numPr>
        <w:pBdr>
          <w:bottom w:val="single" w:sz="12" w:space="1" w:color="auto"/>
        </w:pBdr>
        <w:tabs>
          <w:tab w:val="left" w:pos="6750"/>
        </w:tabs>
        <w:rPr>
          <w:ins w:id="2795" w:author="SAS" w:date="2010-11-24T14:14:00Z"/>
        </w:rPr>
      </w:pPr>
    </w:p>
    <w:p w:rsidR="004C4AF2" w:rsidRPr="00B6443B" w:rsidRDefault="004C4AF2" w:rsidP="004C4AF2">
      <w:pPr>
        <w:numPr>
          <w:ins w:id="2796" w:author="SAS" w:date="2010-11-24T14:14:00Z"/>
        </w:numPr>
        <w:pBdr>
          <w:bottom w:val="single" w:sz="12" w:space="1" w:color="auto"/>
        </w:pBdr>
        <w:tabs>
          <w:tab w:val="left" w:pos="6750"/>
        </w:tabs>
        <w:rPr>
          <w:ins w:id="2797" w:author="SAS" w:date="2010-11-24T14:14:00Z"/>
          <w:b/>
          <w:u w:val="single"/>
        </w:rPr>
      </w:pPr>
      <w:ins w:id="2798" w:author="SAS" w:date="2010-11-24T14:14:00Z">
        <w:r w:rsidRPr="00B6443B">
          <w:rPr>
            <w:b/>
            <w:u w:val="single"/>
          </w:rPr>
          <w:t>Ancient to Modern China</w:t>
        </w:r>
      </w:ins>
    </w:p>
    <w:p w:rsidR="004C4AF2" w:rsidRDefault="004C4AF2" w:rsidP="004C4AF2">
      <w:pPr>
        <w:numPr>
          <w:ins w:id="2799" w:author="SAS" w:date="2010-11-24T14:14:00Z"/>
        </w:numPr>
        <w:pBdr>
          <w:bottom w:val="single" w:sz="12" w:space="1" w:color="auto"/>
        </w:pBdr>
        <w:tabs>
          <w:tab w:val="left" w:pos="6750"/>
        </w:tabs>
        <w:rPr>
          <w:ins w:id="2800" w:author="SAS" w:date="2010-11-24T14:14:00Z"/>
        </w:rPr>
      </w:pPr>
      <w:ins w:id="2801" w:author="SAS" w:date="2010-11-24T14:14:00Z">
        <w:r w:rsidRPr="00B6443B">
          <w:t>-People, Places, and Environment</w:t>
        </w:r>
      </w:ins>
    </w:p>
    <w:p w:rsidR="004C4AF2" w:rsidRDefault="004C4AF2" w:rsidP="004C4AF2">
      <w:pPr>
        <w:numPr>
          <w:ins w:id="2802" w:author="SAS" w:date="2010-11-24T14:14:00Z"/>
        </w:numPr>
        <w:pBdr>
          <w:bottom w:val="single" w:sz="12" w:space="1" w:color="auto"/>
        </w:pBdr>
        <w:tabs>
          <w:tab w:val="left" w:pos="6750"/>
        </w:tabs>
        <w:rPr>
          <w:ins w:id="2803" w:author="SAS" w:date="2010-11-24T14:14:00Z"/>
        </w:rPr>
      </w:pPr>
      <w:ins w:id="2804" w:author="SAS" w:date="2010-11-24T14:14:00Z">
        <w:r>
          <w:t>-Power, Authority, and Governance</w:t>
        </w:r>
      </w:ins>
    </w:p>
    <w:p w:rsidR="004C4AF2" w:rsidRDefault="004C4AF2" w:rsidP="004C4AF2">
      <w:pPr>
        <w:numPr>
          <w:ins w:id="2805" w:author="SAS" w:date="2010-11-24T14:14:00Z"/>
        </w:numPr>
        <w:pBdr>
          <w:bottom w:val="single" w:sz="12" w:space="1" w:color="auto"/>
        </w:pBdr>
        <w:tabs>
          <w:tab w:val="left" w:pos="6750"/>
        </w:tabs>
        <w:rPr>
          <w:ins w:id="2806" w:author="SAS" w:date="2010-11-24T14:14:00Z"/>
        </w:rPr>
      </w:pPr>
      <w:ins w:id="2807" w:author="SAS" w:date="2010-11-24T14:14:00Z">
        <w:r>
          <w:t>-Individual Groups and Institutions</w:t>
        </w:r>
      </w:ins>
    </w:p>
    <w:p w:rsidR="004C4AF2" w:rsidRPr="00B6443B" w:rsidRDefault="004C4AF2" w:rsidP="004C4AF2">
      <w:pPr>
        <w:numPr>
          <w:ins w:id="2808" w:author="SAS" w:date="2010-11-24T14:14:00Z"/>
        </w:numPr>
        <w:pBdr>
          <w:bottom w:val="single" w:sz="12" w:space="1" w:color="auto"/>
        </w:pBdr>
        <w:tabs>
          <w:tab w:val="left" w:pos="6750"/>
        </w:tabs>
        <w:rPr>
          <w:ins w:id="2809" w:author="SAS" w:date="2010-11-24T14:14:00Z"/>
        </w:rPr>
      </w:pPr>
      <w:ins w:id="2810" w:author="SAS" w:date="2010-11-24T14:14:00Z">
        <w:r>
          <w:t>-Time, Continuity and Change</w:t>
        </w:r>
      </w:ins>
    </w:p>
    <w:p w:rsidR="004C4AF2" w:rsidRPr="00B6443B" w:rsidRDefault="004C4AF2" w:rsidP="004C4AF2">
      <w:pPr>
        <w:numPr>
          <w:ins w:id="2811" w:author="SAS" w:date="2010-11-24T14:14:00Z"/>
        </w:numPr>
        <w:pBdr>
          <w:bottom w:val="single" w:sz="12" w:space="1" w:color="auto"/>
        </w:pBdr>
        <w:tabs>
          <w:tab w:val="left" w:pos="6750"/>
        </w:tabs>
        <w:rPr>
          <w:ins w:id="2812" w:author="SAS" w:date="2010-11-24T14:14:00Z"/>
        </w:rPr>
      </w:pPr>
    </w:p>
    <w:p w:rsidR="004C4AF2" w:rsidRPr="00B6443B" w:rsidRDefault="004C4AF2" w:rsidP="004C4AF2">
      <w:pPr>
        <w:numPr>
          <w:ins w:id="2813" w:author="SAS" w:date="2010-11-24T14:14:00Z"/>
        </w:numPr>
        <w:pBdr>
          <w:bottom w:val="single" w:sz="12" w:space="1" w:color="auto"/>
        </w:pBdr>
        <w:tabs>
          <w:tab w:val="left" w:pos="6750"/>
        </w:tabs>
        <w:rPr>
          <w:ins w:id="2814" w:author="SAS" w:date="2010-11-24T14:14:00Z"/>
          <w:b/>
          <w:u w:val="single"/>
        </w:rPr>
      </w:pPr>
      <w:ins w:id="2815" w:author="SAS" w:date="2010-11-24T14:14:00Z">
        <w:r w:rsidRPr="00B6443B">
          <w:rPr>
            <w:b/>
            <w:u w:val="single"/>
          </w:rPr>
          <w:t>Ancient Greece</w:t>
        </w:r>
      </w:ins>
    </w:p>
    <w:p w:rsidR="004C4AF2" w:rsidRPr="00B6443B" w:rsidRDefault="004C4AF2" w:rsidP="004C4AF2">
      <w:pPr>
        <w:numPr>
          <w:ins w:id="2816" w:author="SAS" w:date="2010-11-24T14:14:00Z"/>
        </w:numPr>
        <w:pBdr>
          <w:bottom w:val="single" w:sz="12" w:space="1" w:color="auto"/>
        </w:pBdr>
        <w:tabs>
          <w:tab w:val="left" w:pos="6750"/>
        </w:tabs>
        <w:rPr>
          <w:ins w:id="2817" w:author="SAS" w:date="2010-11-24T14:14:00Z"/>
        </w:rPr>
      </w:pPr>
      <w:ins w:id="2818" w:author="SAS" w:date="2010-11-24T14:14:00Z">
        <w:r w:rsidRPr="00B6443B">
          <w:t>-Culture</w:t>
        </w:r>
      </w:ins>
    </w:p>
    <w:p w:rsidR="004C4AF2" w:rsidRPr="00B6443B" w:rsidRDefault="004C4AF2" w:rsidP="004C4AF2">
      <w:pPr>
        <w:numPr>
          <w:ins w:id="2819" w:author="SAS" w:date="2010-11-24T14:14:00Z"/>
        </w:numPr>
        <w:pBdr>
          <w:bottom w:val="single" w:sz="12" w:space="1" w:color="auto"/>
        </w:pBdr>
        <w:tabs>
          <w:tab w:val="left" w:pos="6750"/>
        </w:tabs>
        <w:rPr>
          <w:ins w:id="2820" w:author="SAS" w:date="2010-11-24T14:14:00Z"/>
        </w:rPr>
      </w:pPr>
      <w:ins w:id="2821" w:author="SAS" w:date="2010-11-24T14:14:00Z">
        <w:r>
          <w:t>-Power, Authority, and Governance</w:t>
        </w:r>
      </w:ins>
    </w:p>
    <w:p w:rsidR="004C4AF2" w:rsidRPr="00B6443B" w:rsidRDefault="004C4AF2" w:rsidP="004C4AF2">
      <w:pPr>
        <w:numPr>
          <w:ins w:id="2822" w:author="SAS" w:date="2010-11-24T14:14:00Z"/>
        </w:numPr>
        <w:pBdr>
          <w:bottom w:val="single" w:sz="12" w:space="1" w:color="auto"/>
        </w:pBdr>
        <w:tabs>
          <w:tab w:val="left" w:pos="6750"/>
        </w:tabs>
        <w:rPr>
          <w:ins w:id="2823" w:author="SAS" w:date="2010-11-24T14:14:00Z"/>
        </w:rPr>
      </w:pPr>
    </w:p>
    <w:p w:rsidR="004C4AF2" w:rsidRDefault="004C4AF2" w:rsidP="004C4AF2">
      <w:pPr>
        <w:numPr>
          <w:ins w:id="2824" w:author="SAS" w:date="2010-11-24T14:15:00Z"/>
        </w:numPr>
        <w:rPr>
          <w:ins w:id="2825" w:author="SAS" w:date="2010-11-24T14:15:00Z"/>
        </w:rPr>
      </w:pPr>
    </w:p>
    <w:p w:rsidR="004C4AF2" w:rsidRDefault="004C4AF2" w:rsidP="004C4AF2">
      <w:pPr>
        <w:numPr>
          <w:ins w:id="2826" w:author="SAS" w:date="2010-11-24T14:15:00Z"/>
        </w:numPr>
        <w:rPr>
          <w:ins w:id="2827" w:author="SAS" w:date="2010-11-24T14:15:00Z"/>
        </w:rPr>
      </w:pPr>
    </w:p>
    <w:p w:rsidR="004C4AF2" w:rsidRDefault="004C4AF2" w:rsidP="004C4AF2">
      <w:pPr>
        <w:numPr>
          <w:ins w:id="2828" w:author="SAS" w:date="2010-11-24T14:15:00Z"/>
        </w:numPr>
        <w:rPr>
          <w:ins w:id="2829" w:author="SAS" w:date="2010-11-24T14:15:00Z"/>
        </w:rPr>
      </w:pPr>
    </w:p>
    <w:p w:rsidR="004C4AF2" w:rsidRDefault="004C4AF2" w:rsidP="004C4AF2">
      <w:pPr>
        <w:numPr>
          <w:ins w:id="2830" w:author="SAS" w:date="2010-11-24T14:15:00Z"/>
        </w:numPr>
        <w:rPr>
          <w:ins w:id="2831" w:author="SAS" w:date="2010-11-24T14:15:00Z"/>
        </w:rPr>
      </w:pPr>
    </w:p>
    <w:p w:rsidR="004C4AF2" w:rsidRDefault="004C4AF2" w:rsidP="004C4AF2">
      <w:pPr>
        <w:numPr>
          <w:ins w:id="2832" w:author="SAS" w:date="2010-11-24T14:15:00Z"/>
        </w:numPr>
        <w:rPr>
          <w:ins w:id="2833" w:author="SAS" w:date="2010-11-24T14:15:00Z"/>
        </w:rPr>
      </w:pPr>
    </w:p>
    <w:p w:rsidR="004C4AF2" w:rsidRDefault="004C4AF2" w:rsidP="004C4AF2">
      <w:pPr>
        <w:numPr>
          <w:ins w:id="2834" w:author="SAS" w:date="2010-11-24T14:15:00Z"/>
        </w:numPr>
        <w:rPr>
          <w:ins w:id="2835" w:author="SAS" w:date="2010-11-24T14:15:00Z"/>
        </w:rPr>
      </w:pPr>
    </w:p>
    <w:p w:rsidR="004C4AF2" w:rsidRDefault="004C4AF2" w:rsidP="004C4AF2">
      <w:pPr>
        <w:numPr>
          <w:ins w:id="2836" w:author="SAS" w:date="2010-11-24T14:15:00Z"/>
        </w:numPr>
        <w:rPr>
          <w:ins w:id="2837" w:author="SAS" w:date="2010-11-24T14:15:00Z"/>
        </w:rPr>
      </w:pPr>
    </w:p>
    <w:p w:rsidR="004C4AF2" w:rsidRDefault="004C4AF2" w:rsidP="004C4AF2">
      <w:pPr>
        <w:numPr>
          <w:ins w:id="2838" w:author="SAS" w:date="2010-11-24T14:15:00Z"/>
        </w:numPr>
        <w:rPr>
          <w:ins w:id="2839" w:author="SAS" w:date="2010-11-24T14:15:00Z"/>
        </w:rPr>
      </w:pPr>
    </w:p>
    <w:p w:rsidR="004C4AF2" w:rsidRDefault="004C4AF2" w:rsidP="004C4AF2">
      <w:pPr>
        <w:numPr>
          <w:ins w:id="2840" w:author="SAS" w:date="2010-11-24T14:15:00Z"/>
        </w:numPr>
        <w:rPr>
          <w:ins w:id="2841" w:author="SAS" w:date="2010-11-24T14:15:00Z"/>
        </w:rPr>
      </w:pPr>
    </w:p>
    <w:p w:rsidR="004C4AF2" w:rsidRDefault="004C4AF2" w:rsidP="004C4AF2">
      <w:pPr>
        <w:numPr>
          <w:ins w:id="2842" w:author="SAS" w:date="2010-11-24T14:15:00Z"/>
        </w:numPr>
        <w:rPr>
          <w:ins w:id="2843" w:author="SAS" w:date="2010-11-24T14:15:00Z"/>
        </w:rPr>
      </w:pPr>
    </w:p>
    <w:p w:rsidR="004C4AF2" w:rsidRDefault="004C4AF2" w:rsidP="004C4AF2">
      <w:pPr>
        <w:numPr>
          <w:ins w:id="2844" w:author="SAS" w:date="2010-11-24T14:15:00Z"/>
        </w:numPr>
        <w:rPr>
          <w:ins w:id="2845" w:author="SAS" w:date="2010-11-24T14:15:00Z"/>
        </w:rPr>
      </w:pPr>
    </w:p>
    <w:p w:rsidR="004C4AF2" w:rsidRDefault="004C4AF2" w:rsidP="004C4AF2">
      <w:pPr>
        <w:numPr>
          <w:ins w:id="2846" w:author="SAS" w:date="2010-11-24T14:15:00Z"/>
        </w:numPr>
        <w:rPr>
          <w:ins w:id="2847" w:author="SAS" w:date="2010-11-24T14:15:00Z"/>
        </w:rPr>
      </w:pPr>
    </w:p>
    <w:p w:rsidR="004C4AF2" w:rsidRDefault="004C4AF2" w:rsidP="004C4AF2">
      <w:pPr>
        <w:numPr>
          <w:ins w:id="2848" w:author="SAS" w:date="2010-11-24T14:15:00Z"/>
        </w:numPr>
        <w:rPr>
          <w:ins w:id="2849" w:author="SAS" w:date="2010-11-24T14:15:00Z"/>
        </w:rPr>
      </w:pPr>
    </w:p>
    <w:p w:rsidR="004C4AF2" w:rsidRDefault="004C4AF2" w:rsidP="004C4AF2">
      <w:pPr>
        <w:numPr>
          <w:ins w:id="2850" w:author="SAS" w:date="2010-11-24T14:15:00Z"/>
        </w:numPr>
        <w:rPr>
          <w:ins w:id="2851" w:author="SAS" w:date="2010-11-24T14:15:00Z"/>
        </w:rPr>
      </w:pPr>
    </w:p>
    <w:p w:rsidR="004C4AF2" w:rsidRDefault="004C4AF2" w:rsidP="004C4AF2">
      <w:pPr>
        <w:numPr>
          <w:ins w:id="2852" w:author="SAS" w:date="2010-11-24T14:15:00Z"/>
        </w:numPr>
        <w:rPr>
          <w:ins w:id="2853" w:author="SAS" w:date="2010-11-24T14:15:00Z"/>
        </w:rPr>
      </w:pPr>
    </w:p>
    <w:p w:rsidR="004C4AF2" w:rsidRDefault="004C4AF2" w:rsidP="004C4AF2">
      <w:pPr>
        <w:numPr>
          <w:ins w:id="2854" w:author="SAS" w:date="2010-11-24T14:15:00Z"/>
        </w:numPr>
        <w:rPr>
          <w:ins w:id="2855" w:author="SAS" w:date="2010-11-24T14:15:00Z"/>
        </w:rPr>
      </w:pPr>
    </w:p>
    <w:p w:rsidR="004C4AF2" w:rsidRDefault="004C4AF2" w:rsidP="004C4AF2">
      <w:pPr>
        <w:numPr>
          <w:ins w:id="2856" w:author="SAS" w:date="2010-11-24T14:15:00Z"/>
        </w:numPr>
        <w:rPr>
          <w:ins w:id="2857" w:author="SAS" w:date="2010-11-24T14:15:00Z"/>
        </w:rPr>
      </w:pPr>
    </w:p>
    <w:p w:rsidR="004C4AF2" w:rsidRDefault="004C4AF2" w:rsidP="004C4AF2">
      <w:pPr>
        <w:numPr>
          <w:ins w:id="2858" w:author="SAS" w:date="2010-11-24T14:15:00Z"/>
        </w:numPr>
        <w:rPr>
          <w:ins w:id="2859" w:author="SAS" w:date="2010-11-24T14:15:00Z"/>
        </w:rPr>
      </w:pPr>
    </w:p>
    <w:p w:rsidR="004C4AF2" w:rsidRDefault="004C4AF2" w:rsidP="004C4AF2">
      <w:pPr>
        <w:numPr>
          <w:ins w:id="2860" w:author="SAS" w:date="2010-11-24T14:15:00Z"/>
        </w:numPr>
        <w:rPr>
          <w:ins w:id="2861" w:author="SAS" w:date="2010-11-24T14:15:00Z"/>
        </w:rPr>
      </w:pPr>
    </w:p>
    <w:p w:rsidR="004C4AF2" w:rsidRDefault="004C4AF2" w:rsidP="004C4AF2">
      <w:pPr>
        <w:numPr>
          <w:ins w:id="2862" w:author="SAS" w:date="2010-11-24T14:22:00Z"/>
        </w:numPr>
        <w:jc w:val="center"/>
        <w:rPr>
          <w:ins w:id="2863" w:author="SAS" w:date="2010-11-24T14:22:00Z"/>
          <w:b/>
          <w:sz w:val="28"/>
          <w:u w:val="single"/>
        </w:rPr>
      </w:pPr>
    </w:p>
    <w:p w:rsidR="004C4AF2" w:rsidRDefault="004C4AF2" w:rsidP="004C4AF2">
      <w:pPr>
        <w:numPr>
          <w:ins w:id="2864" w:author="SAS" w:date="2010-11-24T14:22:00Z"/>
        </w:numPr>
        <w:jc w:val="center"/>
        <w:rPr>
          <w:ins w:id="2865" w:author="SAS" w:date="2010-11-24T14:22:00Z"/>
          <w:b/>
          <w:sz w:val="28"/>
          <w:u w:val="single"/>
        </w:rPr>
      </w:pPr>
    </w:p>
    <w:p w:rsidR="004C4AF2" w:rsidRDefault="004C4AF2" w:rsidP="004C4AF2">
      <w:pPr>
        <w:numPr>
          <w:ins w:id="2866" w:author="SAS" w:date="2010-11-24T14:21:00Z"/>
        </w:numPr>
        <w:jc w:val="center"/>
        <w:rPr>
          <w:ins w:id="2867" w:author="SAS" w:date="2010-11-24T14:21:00Z"/>
          <w:b/>
          <w:sz w:val="28"/>
          <w:u w:val="single"/>
        </w:rPr>
      </w:pPr>
      <w:ins w:id="2868" w:author="SAS" w:date="2010-11-24T14:21:00Z">
        <w:r w:rsidRPr="0029626D">
          <w:rPr>
            <w:b/>
            <w:sz w:val="28"/>
            <w:u w:val="single"/>
          </w:rPr>
          <w:t>Assessment Practice</w:t>
        </w:r>
        <w:r>
          <w:rPr>
            <w:b/>
            <w:sz w:val="28"/>
            <w:u w:val="single"/>
          </w:rPr>
          <w:t>s</w:t>
        </w:r>
      </w:ins>
    </w:p>
    <w:p w:rsidR="004C4AF2" w:rsidRPr="00BB1AB8" w:rsidRDefault="004C4AF2" w:rsidP="004C4AF2">
      <w:pPr>
        <w:numPr>
          <w:ins w:id="2869" w:author="SAS" w:date="2010-11-24T14:21:00Z"/>
        </w:numPr>
        <w:rPr>
          <w:ins w:id="2870" w:author="SAS" w:date="2010-11-24T14:21:00Z"/>
          <w:i/>
          <w:sz w:val="28"/>
        </w:rPr>
      </w:pPr>
      <w:ins w:id="2871" w:author="SAS" w:date="2010-11-24T14:21:00Z">
        <w:r w:rsidRPr="00BB1AB8">
          <w:rPr>
            <w:i/>
            <w:sz w:val="20"/>
          </w:rPr>
          <w:t xml:space="preserve">Template modified from </w:t>
        </w:r>
        <w:r>
          <w:rPr>
            <w:i/>
            <w:sz w:val="20"/>
          </w:rPr>
          <w:t>report</w:t>
        </w:r>
        <w:r w:rsidRPr="00BB1AB8">
          <w:rPr>
            <w:i/>
            <w:sz w:val="20"/>
          </w:rPr>
          <w:t xml:space="preserve"> from Jim </w:t>
        </w:r>
        <w:proofErr w:type="spellStart"/>
        <w:r w:rsidRPr="00BB1AB8">
          <w:rPr>
            <w:i/>
            <w:sz w:val="20"/>
          </w:rPr>
          <w:t>Mulli</w:t>
        </w:r>
        <w:proofErr w:type="spellEnd"/>
        <w:r>
          <w:rPr>
            <w:i/>
            <w:sz w:val="20"/>
          </w:rPr>
          <w:t xml:space="preserve"> on behalf of the High School, </w:t>
        </w:r>
        <w:proofErr w:type="spellStart"/>
        <w:r>
          <w:rPr>
            <w:i/>
            <w:sz w:val="20"/>
          </w:rPr>
          <w:t>Puxi</w:t>
        </w:r>
        <w:proofErr w:type="spellEnd"/>
        <w:r>
          <w:rPr>
            <w:i/>
            <w:sz w:val="20"/>
          </w:rPr>
          <w:t xml:space="preserve"> Campus - Social Studies department.</w:t>
        </w:r>
      </w:ins>
    </w:p>
    <w:p w:rsidR="004C4AF2" w:rsidRPr="00BB1AB8" w:rsidRDefault="004C4AF2" w:rsidP="004C4AF2">
      <w:pPr>
        <w:numPr>
          <w:ins w:id="2872" w:author="SAS" w:date="2010-11-24T14:21:00Z"/>
        </w:numPr>
        <w:rPr>
          <w:ins w:id="2873" w:author="SAS" w:date="2010-11-24T14:21:00Z"/>
          <w:b/>
          <w:i/>
          <w:sz w:val="28"/>
        </w:rPr>
      </w:pPr>
    </w:p>
    <w:p w:rsidR="004C4AF2" w:rsidRPr="00964206" w:rsidRDefault="004C4AF2" w:rsidP="004C4AF2">
      <w:pPr>
        <w:numPr>
          <w:ins w:id="2874" w:author="SAS" w:date="2010-11-24T14:21:00Z"/>
        </w:numPr>
        <w:rPr>
          <w:ins w:id="2875" w:author="SAS" w:date="2010-11-24T14:21:00Z"/>
        </w:rPr>
      </w:pPr>
      <w:ins w:id="2876" w:author="SAS" w:date="2010-11-24T14:21:00Z">
        <w:r>
          <w:rPr>
            <w:b/>
            <w:sz w:val="28"/>
          </w:rPr>
          <w:t>Department, Team, or Grade Level:</w:t>
        </w:r>
      </w:ins>
    </w:p>
    <w:p w:rsidR="004C4AF2" w:rsidRDefault="004C4AF2" w:rsidP="004C4AF2">
      <w:pPr>
        <w:numPr>
          <w:ins w:id="2877" w:author="SAS" w:date="2010-11-24T14:21:00Z"/>
        </w:numPr>
        <w:rPr>
          <w:ins w:id="2878" w:author="SAS" w:date="2010-11-24T14:21:00Z"/>
        </w:rPr>
      </w:pPr>
    </w:p>
    <w:p w:rsidR="004C4AF2" w:rsidRDefault="004C4AF2" w:rsidP="004C4AF2">
      <w:pPr>
        <w:numPr>
          <w:ins w:id="2879" w:author="SAS" w:date="2010-11-24T14:21:00Z"/>
        </w:numPr>
        <w:rPr>
          <w:ins w:id="2880" w:author="SAS" w:date="2010-11-24T14:21:00Z"/>
        </w:rPr>
      </w:pPr>
    </w:p>
    <w:p w:rsidR="004C4AF2" w:rsidRPr="0029626D" w:rsidRDefault="004C4AF2" w:rsidP="004C4AF2">
      <w:pPr>
        <w:numPr>
          <w:ins w:id="2881" w:author="SAS" w:date="2010-11-24T14:21:00Z"/>
        </w:numPr>
        <w:rPr>
          <w:ins w:id="2882" w:author="SAS" w:date="2010-11-24T14:21:00Z"/>
          <w:b/>
          <w:u w:val="single"/>
        </w:rPr>
      </w:pPr>
      <w:ins w:id="2883" w:author="SAS" w:date="2010-11-24T14:21:00Z">
        <w:r w:rsidRPr="0029626D">
          <w:rPr>
            <w:b/>
            <w:u w:val="single"/>
          </w:rPr>
          <w:t xml:space="preserve">Discipline/course:  </w:t>
        </w:r>
      </w:ins>
    </w:p>
    <w:p w:rsidR="004C4AF2" w:rsidRDefault="004C4AF2" w:rsidP="004C4AF2">
      <w:pPr>
        <w:numPr>
          <w:ins w:id="2884" w:author="SAS" w:date="2010-11-24T14:21:00Z"/>
        </w:numPr>
        <w:rPr>
          <w:ins w:id="2885" w:author="SAS" w:date="2010-11-24T14:21:00Z"/>
        </w:rPr>
      </w:pPr>
    </w:p>
    <w:p w:rsidR="004C4AF2" w:rsidRDefault="004C4AF2" w:rsidP="004C4AF2">
      <w:pPr>
        <w:numPr>
          <w:ins w:id="2886" w:author="SAS" w:date="2010-11-24T14:21:00Z"/>
        </w:numPr>
        <w:rPr>
          <w:ins w:id="2887" w:author="SAS" w:date="2010-11-24T14:21:00Z"/>
        </w:rPr>
      </w:pPr>
      <w:ins w:id="2888" w:author="SAS" w:date="2010-11-24T14:21:00Z">
        <w:r>
          <w:t>Grade level:  8</w:t>
        </w:r>
        <w:r>
          <w:tab/>
        </w:r>
        <w:r>
          <w:tab/>
        </w:r>
      </w:ins>
    </w:p>
    <w:p w:rsidR="004C4AF2" w:rsidRPr="0086494B" w:rsidRDefault="004C4AF2" w:rsidP="004C4AF2">
      <w:pPr>
        <w:numPr>
          <w:ins w:id="2889" w:author="SAS" w:date="2010-11-24T14:21:00Z"/>
        </w:numPr>
        <w:rPr>
          <w:ins w:id="2890" w:author="SAS" w:date="2010-11-24T14:21:00Z"/>
          <w:u w:val="single"/>
        </w:rPr>
      </w:pPr>
    </w:p>
    <w:p w:rsidR="004C4AF2" w:rsidRDefault="004C4AF2" w:rsidP="004C4AF2">
      <w:pPr>
        <w:numPr>
          <w:ins w:id="2891" w:author="SAS" w:date="2010-11-24T14:21:00Z"/>
        </w:numPr>
        <w:rPr>
          <w:ins w:id="2892" w:author="SAS" w:date="2010-11-24T14:21:00Z"/>
        </w:rPr>
      </w:pPr>
      <w:ins w:id="2893" w:author="SAS" w:date="2010-11-24T14:21:00Z">
        <w:r w:rsidRPr="0086494B">
          <w:rPr>
            <w:u w:val="single"/>
          </w:rPr>
          <w:t>Evidence Unit</w:t>
        </w:r>
        <w:r>
          <w:rPr>
            <w:u w:val="single"/>
          </w:rPr>
          <w:t>:</w:t>
        </w:r>
      </w:ins>
    </w:p>
    <w:p w:rsidR="004C4AF2" w:rsidRDefault="004C4AF2" w:rsidP="004C4AF2">
      <w:pPr>
        <w:numPr>
          <w:ins w:id="2894" w:author="SAS" w:date="2010-11-24T14:21:00Z"/>
        </w:numPr>
        <w:rPr>
          <w:ins w:id="2895" w:author="SAS" w:date="2010-11-24T14:21:00Z"/>
        </w:rPr>
      </w:pPr>
    </w:p>
    <w:p w:rsidR="004C4AF2" w:rsidRDefault="004C4AF2" w:rsidP="004C4AF2">
      <w:pPr>
        <w:numPr>
          <w:ins w:id="2896" w:author="SAS" w:date="2010-11-24T14:21:00Z"/>
        </w:numPr>
        <w:rPr>
          <w:ins w:id="2897" w:author="SAS" w:date="2010-11-24T14:21:00Z"/>
        </w:rPr>
      </w:pPr>
      <w:ins w:id="2898" w:author="SAS" w:date="2010-11-24T14:21:00Z">
        <w:r>
          <w:t>Types of common summative assessments</w:t>
        </w:r>
        <w:proofErr w:type="gramStart"/>
        <w:r>
          <w:t>:   Essays</w:t>
        </w:r>
        <w:proofErr w:type="gramEnd"/>
        <w:r>
          <w:t xml:space="preserve">, </w:t>
        </w:r>
        <w:proofErr w:type="spellStart"/>
        <w:r>
          <w:t>Webquest</w:t>
        </w:r>
        <w:proofErr w:type="spellEnd"/>
        <w:r>
          <w:t>,</w:t>
        </w:r>
        <w:r w:rsidRPr="0086494B">
          <w:t xml:space="preserve"> </w:t>
        </w:r>
        <w:r>
          <w:t>Roanoke Essay, Setting Paragraph.</w:t>
        </w:r>
      </w:ins>
    </w:p>
    <w:p w:rsidR="004C4AF2" w:rsidRDefault="004C4AF2" w:rsidP="004C4AF2">
      <w:pPr>
        <w:numPr>
          <w:ins w:id="2899" w:author="SAS" w:date="2010-11-24T14:21:00Z"/>
        </w:numPr>
        <w:rPr>
          <w:ins w:id="2900" w:author="SAS" w:date="2010-11-24T14:21:00Z"/>
        </w:rPr>
      </w:pPr>
    </w:p>
    <w:p w:rsidR="004C4AF2" w:rsidRDefault="004C4AF2" w:rsidP="004C4AF2">
      <w:pPr>
        <w:numPr>
          <w:ins w:id="2901" w:author="SAS" w:date="2010-11-24T14:21:00Z"/>
        </w:numPr>
        <w:rPr>
          <w:ins w:id="2902" w:author="SAS" w:date="2010-11-24T14:21:00Z"/>
        </w:rPr>
      </w:pPr>
      <w:ins w:id="2903" w:author="SAS" w:date="2010-11-24T14:21:00Z">
        <w:r>
          <w:t xml:space="preserve">Examples of formative </w:t>
        </w:r>
        <w:proofErr w:type="gramStart"/>
        <w:r>
          <w:t>assessments :</w:t>
        </w:r>
        <w:proofErr w:type="gramEnd"/>
        <w:r>
          <w:t xml:space="preserve"> Blogs, Reading logs, Quizzes, Participation. </w:t>
        </w:r>
      </w:ins>
    </w:p>
    <w:p w:rsidR="004C4AF2" w:rsidRDefault="004C4AF2" w:rsidP="004C4AF2">
      <w:pPr>
        <w:numPr>
          <w:ins w:id="2904" w:author="SAS" w:date="2010-11-24T14:21:00Z"/>
        </w:numPr>
        <w:rPr>
          <w:ins w:id="2905" w:author="SAS" w:date="2010-11-24T14:21:00Z"/>
        </w:rPr>
      </w:pPr>
    </w:p>
    <w:p w:rsidR="004C4AF2" w:rsidRDefault="004C4AF2" w:rsidP="004C4AF2">
      <w:pPr>
        <w:numPr>
          <w:ins w:id="2906" w:author="SAS" w:date="2010-11-24T14:21:00Z"/>
        </w:numPr>
        <w:rPr>
          <w:ins w:id="2907" w:author="SAS" w:date="2010-11-24T14:21:00Z"/>
        </w:rPr>
      </w:pPr>
    </w:p>
    <w:p w:rsidR="004C4AF2" w:rsidRDefault="004C4AF2" w:rsidP="004C4AF2">
      <w:pPr>
        <w:numPr>
          <w:ins w:id="2908" w:author="SAS" w:date="2010-11-24T14:21:00Z"/>
        </w:numPr>
        <w:rPr>
          <w:ins w:id="2909" w:author="SAS" w:date="2010-11-24T14:21:00Z"/>
        </w:rPr>
      </w:pPr>
      <w:ins w:id="2910" w:author="SAS" w:date="2010-11-24T14:21:00Z">
        <w:r>
          <w:rPr>
            <w:u w:val="single"/>
          </w:rPr>
          <w:t>Global Issues</w:t>
        </w:r>
        <w:r w:rsidRPr="0086494B">
          <w:rPr>
            <w:u w:val="single"/>
          </w:rPr>
          <w:t xml:space="preserve"> Unit</w:t>
        </w:r>
        <w:r>
          <w:rPr>
            <w:u w:val="single"/>
          </w:rPr>
          <w:t>:</w:t>
        </w:r>
      </w:ins>
    </w:p>
    <w:p w:rsidR="004C4AF2" w:rsidRDefault="004C4AF2" w:rsidP="004C4AF2">
      <w:pPr>
        <w:numPr>
          <w:ins w:id="2911" w:author="SAS" w:date="2010-11-24T14:21:00Z"/>
        </w:numPr>
        <w:rPr>
          <w:ins w:id="2912" w:author="SAS" w:date="2010-11-24T14:21:00Z"/>
        </w:rPr>
      </w:pPr>
    </w:p>
    <w:p w:rsidR="004C4AF2" w:rsidRDefault="004C4AF2" w:rsidP="004C4AF2">
      <w:pPr>
        <w:numPr>
          <w:ins w:id="2913" w:author="SAS" w:date="2010-11-24T14:21:00Z"/>
        </w:numPr>
        <w:rPr>
          <w:ins w:id="2914" w:author="SAS" w:date="2010-11-24T14:21:00Z"/>
        </w:rPr>
      </w:pPr>
      <w:ins w:id="2915" w:author="SAS" w:date="2010-11-24T14:21:00Z">
        <w:r>
          <w:t xml:space="preserve">Types of common summative assessments:  Presentation and Project. </w:t>
        </w:r>
      </w:ins>
    </w:p>
    <w:p w:rsidR="004C4AF2" w:rsidRDefault="004C4AF2" w:rsidP="004C4AF2">
      <w:pPr>
        <w:numPr>
          <w:ins w:id="2916" w:author="SAS" w:date="2010-11-24T14:21:00Z"/>
        </w:numPr>
        <w:rPr>
          <w:ins w:id="2917" w:author="SAS" w:date="2010-11-24T14:21:00Z"/>
        </w:rPr>
      </w:pPr>
    </w:p>
    <w:p w:rsidR="004C4AF2" w:rsidRDefault="004C4AF2" w:rsidP="004C4AF2">
      <w:pPr>
        <w:numPr>
          <w:ins w:id="2918" w:author="SAS" w:date="2010-11-24T14:21:00Z"/>
        </w:numPr>
        <w:rPr>
          <w:ins w:id="2919" w:author="SAS" w:date="2010-11-24T14:21:00Z"/>
        </w:rPr>
      </w:pPr>
      <w:ins w:id="2920" w:author="SAS" w:date="2010-11-24T14:21:00Z">
        <w:r>
          <w:t xml:space="preserve">Examples of formative </w:t>
        </w:r>
        <w:proofErr w:type="gramStart"/>
        <w:r>
          <w:t>assessments :</w:t>
        </w:r>
        <w:proofErr w:type="gramEnd"/>
        <w:r>
          <w:t xml:space="preserve"> Blogs, Reading logs, Quizzes, Participation.</w:t>
        </w:r>
      </w:ins>
    </w:p>
    <w:p w:rsidR="004C4AF2" w:rsidRDefault="004C4AF2" w:rsidP="004C4AF2">
      <w:pPr>
        <w:numPr>
          <w:ins w:id="2921" w:author="SAS" w:date="2010-11-24T14:21:00Z"/>
        </w:numPr>
        <w:rPr>
          <w:ins w:id="2922" w:author="SAS" w:date="2010-11-24T14:21:00Z"/>
        </w:rPr>
      </w:pPr>
    </w:p>
    <w:p w:rsidR="004C4AF2" w:rsidRDefault="004C4AF2" w:rsidP="004C4AF2">
      <w:pPr>
        <w:numPr>
          <w:ins w:id="2923" w:author="SAS" w:date="2010-11-24T14:21:00Z"/>
        </w:numPr>
        <w:rPr>
          <w:ins w:id="2924" w:author="SAS" w:date="2010-11-24T14:21:00Z"/>
          <w:u w:val="single"/>
        </w:rPr>
      </w:pPr>
    </w:p>
    <w:p w:rsidR="004C4AF2" w:rsidRDefault="004C4AF2" w:rsidP="004C4AF2">
      <w:pPr>
        <w:numPr>
          <w:ins w:id="2925" w:author="SAS" w:date="2010-11-24T14:21:00Z"/>
        </w:numPr>
        <w:rPr>
          <w:ins w:id="2926" w:author="SAS" w:date="2010-11-24T14:21:00Z"/>
        </w:rPr>
      </w:pPr>
      <w:ins w:id="2927" w:author="SAS" w:date="2010-11-24T14:21:00Z">
        <w:r>
          <w:rPr>
            <w:u w:val="single"/>
          </w:rPr>
          <w:t xml:space="preserve">Human Rights </w:t>
        </w:r>
        <w:r w:rsidRPr="0086494B">
          <w:rPr>
            <w:u w:val="single"/>
          </w:rPr>
          <w:t>Unit</w:t>
        </w:r>
        <w:r>
          <w:rPr>
            <w:u w:val="single"/>
          </w:rPr>
          <w:t>:</w:t>
        </w:r>
      </w:ins>
    </w:p>
    <w:p w:rsidR="004C4AF2" w:rsidRDefault="004C4AF2" w:rsidP="004C4AF2">
      <w:pPr>
        <w:numPr>
          <w:ins w:id="2928" w:author="SAS" w:date="2010-11-24T14:21:00Z"/>
        </w:numPr>
        <w:rPr>
          <w:ins w:id="2929" w:author="SAS" w:date="2010-11-24T14:21:00Z"/>
        </w:rPr>
      </w:pPr>
    </w:p>
    <w:p w:rsidR="004C4AF2" w:rsidRDefault="004C4AF2" w:rsidP="004C4AF2">
      <w:pPr>
        <w:numPr>
          <w:ins w:id="2930" w:author="SAS" w:date="2010-11-24T14:21:00Z"/>
        </w:numPr>
        <w:rPr>
          <w:ins w:id="2931" w:author="SAS" w:date="2010-11-24T14:21:00Z"/>
        </w:rPr>
      </w:pPr>
      <w:ins w:id="2932" w:author="SAS" w:date="2010-11-24T14:21:00Z">
        <w:r>
          <w:t xml:space="preserve">Types of common summative assessments:  </w:t>
        </w:r>
        <w:r>
          <w:rPr>
            <w:u w:val="single"/>
          </w:rPr>
          <w:t>The Giver</w:t>
        </w:r>
        <w:r>
          <w:t xml:space="preserve"> and “Mending Wall” Essay, Novel Test, Literature Circles.</w:t>
        </w:r>
      </w:ins>
    </w:p>
    <w:p w:rsidR="004C4AF2" w:rsidRDefault="004C4AF2" w:rsidP="004C4AF2">
      <w:pPr>
        <w:numPr>
          <w:ins w:id="2933" w:author="SAS" w:date="2010-11-24T14:21:00Z"/>
        </w:numPr>
        <w:rPr>
          <w:ins w:id="2934" w:author="SAS" w:date="2010-11-24T14:21:00Z"/>
        </w:rPr>
      </w:pPr>
    </w:p>
    <w:p w:rsidR="004C4AF2" w:rsidRDefault="004C4AF2" w:rsidP="004C4AF2">
      <w:pPr>
        <w:numPr>
          <w:ins w:id="2935" w:author="SAS" w:date="2010-11-24T14:21:00Z"/>
        </w:numPr>
        <w:rPr>
          <w:ins w:id="2936" w:author="SAS" w:date="2010-11-24T14:21:00Z"/>
        </w:rPr>
      </w:pPr>
      <w:ins w:id="2937" w:author="SAS" w:date="2010-11-24T14:21:00Z">
        <w:r>
          <w:t xml:space="preserve">Examples of formative </w:t>
        </w:r>
        <w:proofErr w:type="gramStart"/>
        <w:r>
          <w:t>assessments :</w:t>
        </w:r>
        <w:proofErr w:type="gramEnd"/>
        <w:r>
          <w:t xml:space="preserve"> Blogs, Reading logs, Quizzes, Participation, </w:t>
        </w:r>
        <w:proofErr w:type="spellStart"/>
        <w:r>
          <w:t>Paidea</w:t>
        </w:r>
        <w:proofErr w:type="spellEnd"/>
        <w:r>
          <w:t xml:space="preserve"> Seminar, Visual Literacy Comprehension, Literature Circles Daily Duties.</w:t>
        </w:r>
      </w:ins>
    </w:p>
    <w:p w:rsidR="004C4AF2" w:rsidRDefault="004C4AF2" w:rsidP="004C4AF2">
      <w:pPr>
        <w:numPr>
          <w:ins w:id="2938" w:author="SAS" w:date="2010-11-24T14:21:00Z"/>
        </w:numPr>
        <w:rPr>
          <w:ins w:id="2939" w:author="SAS" w:date="2010-11-24T14:21:00Z"/>
        </w:rPr>
      </w:pPr>
    </w:p>
    <w:p w:rsidR="004C4AF2" w:rsidRDefault="004C4AF2" w:rsidP="004C4AF2">
      <w:pPr>
        <w:numPr>
          <w:ins w:id="2940" w:author="SAS" w:date="2010-11-24T14:21:00Z"/>
        </w:numPr>
        <w:rPr>
          <w:ins w:id="2941" w:author="SAS" w:date="2010-11-24T14:21:00Z"/>
        </w:rPr>
      </w:pPr>
    </w:p>
    <w:p w:rsidR="004C4AF2" w:rsidRDefault="004C4AF2" w:rsidP="004C4AF2">
      <w:pPr>
        <w:numPr>
          <w:ins w:id="2942" w:author="SAS" w:date="2010-11-24T14:21:00Z"/>
        </w:numPr>
        <w:rPr>
          <w:ins w:id="2943" w:author="SAS" w:date="2010-11-24T14:21:00Z"/>
        </w:rPr>
      </w:pPr>
      <w:ins w:id="2944" w:author="SAS" w:date="2010-11-24T14:21:00Z">
        <w:r>
          <w:rPr>
            <w:u w:val="single"/>
          </w:rPr>
          <w:t>Culture</w:t>
        </w:r>
        <w:r w:rsidRPr="0086494B">
          <w:rPr>
            <w:u w:val="single"/>
          </w:rPr>
          <w:t xml:space="preserve"> Unit</w:t>
        </w:r>
        <w:r>
          <w:rPr>
            <w:u w:val="single"/>
          </w:rPr>
          <w:t>:</w:t>
        </w:r>
      </w:ins>
    </w:p>
    <w:p w:rsidR="004C4AF2" w:rsidRDefault="004C4AF2" w:rsidP="004C4AF2">
      <w:pPr>
        <w:numPr>
          <w:ins w:id="2945" w:author="SAS" w:date="2010-11-24T14:21:00Z"/>
        </w:numPr>
        <w:rPr>
          <w:ins w:id="2946" w:author="SAS" w:date="2010-11-24T14:21:00Z"/>
        </w:rPr>
      </w:pPr>
    </w:p>
    <w:p w:rsidR="004C4AF2" w:rsidRDefault="004C4AF2" w:rsidP="004C4AF2">
      <w:pPr>
        <w:numPr>
          <w:ins w:id="2947" w:author="SAS" w:date="2010-11-24T14:21:00Z"/>
        </w:numPr>
        <w:rPr>
          <w:ins w:id="2948" w:author="SAS" w:date="2010-11-24T14:21:00Z"/>
        </w:rPr>
      </w:pPr>
      <w:ins w:id="2949" w:author="SAS" w:date="2010-11-24T14:21:00Z">
        <w:r>
          <w:t>Types of common summative assessments: (**Work in progress since this unit was at the end of the year last year and never had time to really do summative assessment)</w:t>
        </w:r>
      </w:ins>
    </w:p>
    <w:p w:rsidR="004C4AF2" w:rsidRDefault="004C4AF2" w:rsidP="004C4AF2">
      <w:pPr>
        <w:numPr>
          <w:ins w:id="2950" w:author="SAS" w:date="2010-11-24T14:21:00Z"/>
        </w:numPr>
        <w:rPr>
          <w:ins w:id="2951" w:author="SAS" w:date="2010-11-24T14:21:00Z"/>
        </w:rPr>
      </w:pPr>
    </w:p>
    <w:p w:rsidR="004C4AF2" w:rsidRDefault="004C4AF2" w:rsidP="004C4AF2">
      <w:pPr>
        <w:numPr>
          <w:ins w:id="2952" w:author="SAS" w:date="2010-11-24T14:21:00Z"/>
        </w:numPr>
        <w:rPr>
          <w:ins w:id="2953" w:author="SAS" w:date="2010-11-24T14:21:00Z"/>
        </w:rPr>
      </w:pPr>
      <w:ins w:id="2954" w:author="SAS" w:date="2010-11-24T14:21:00Z">
        <w:r>
          <w:t>Examples of formative assessments: Blogs, Reading logs, Quizzes, Participation, Visual Literacy Comprehension</w:t>
        </w:r>
      </w:ins>
    </w:p>
    <w:p w:rsidR="004C4AF2" w:rsidRDefault="004C4AF2" w:rsidP="004C4AF2">
      <w:pPr>
        <w:numPr>
          <w:ins w:id="2955" w:author="SAS" w:date="2010-11-24T14:21:00Z"/>
        </w:numPr>
        <w:rPr>
          <w:ins w:id="2956" w:author="SAS" w:date="2010-11-24T14:21:00Z"/>
        </w:rPr>
      </w:pPr>
    </w:p>
    <w:p w:rsidR="004C4AF2" w:rsidRDefault="004C4AF2" w:rsidP="004C4AF2">
      <w:pPr>
        <w:numPr>
          <w:ins w:id="2957" w:author="SAS" w:date="2010-11-24T14:21:00Z"/>
        </w:numPr>
        <w:rPr>
          <w:ins w:id="2958" w:author="SAS" w:date="2010-11-24T14:21:00Z"/>
        </w:rPr>
      </w:pPr>
    </w:p>
    <w:p w:rsidR="004C4AF2" w:rsidRDefault="004C4AF2" w:rsidP="004C4AF2">
      <w:pPr>
        <w:numPr>
          <w:ins w:id="2959" w:author="SAS" w:date="2010-11-24T14:21:00Z"/>
        </w:numPr>
        <w:rPr>
          <w:ins w:id="2960" w:author="SAS" w:date="2010-11-24T14:21:00Z"/>
        </w:rPr>
      </w:pPr>
      <w:ins w:id="2961" w:author="SAS" w:date="2010-11-24T14:21:00Z">
        <w:r>
          <w:rPr>
            <w:u w:val="single"/>
          </w:rPr>
          <w:t xml:space="preserve">Journeys </w:t>
        </w:r>
        <w:r w:rsidRPr="0086494B">
          <w:rPr>
            <w:u w:val="single"/>
          </w:rPr>
          <w:t>Unit</w:t>
        </w:r>
        <w:r>
          <w:rPr>
            <w:u w:val="single"/>
          </w:rPr>
          <w:t>:</w:t>
        </w:r>
      </w:ins>
    </w:p>
    <w:p w:rsidR="004C4AF2" w:rsidRDefault="004C4AF2" w:rsidP="004C4AF2">
      <w:pPr>
        <w:numPr>
          <w:ins w:id="2962" w:author="SAS" w:date="2010-11-24T14:21:00Z"/>
        </w:numPr>
        <w:rPr>
          <w:ins w:id="2963" w:author="SAS" w:date="2010-11-24T14:21:00Z"/>
        </w:rPr>
      </w:pPr>
    </w:p>
    <w:p w:rsidR="004C4AF2" w:rsidRDefault="004C4AF2" w:rsidP="004C4AF2">
      <w:pPr>
        <w:numPr>
          <w:ins w:id="2964" w:author="SAS" w:date="2010-11-24T14:21:00Z"/>
        </w:numPr>
        <w:rPr>
          <w:ins w:id="2965" w:author="SAS" w:date="2010-11-24T14:21:00Z"/>
        </w:rPr>
      </w:pPr>
      <w:ins w:id="2966" w:author="SAS" w:date="2010-11-24T14:21:00Z">
        <w:r>
          <w:t xml:space="preserve">Types of common summative assessments: Personal Narrative and/or Expository, Heritage Project, </w:t>
        </w:r>
      </w:ins>
    </w:p>
    <w:p w:rsidR="004C4AF2" w:rsidRDefault="004C4AF2" w:rsidP="004C4AF2">
      <w:pPr>
        <w:numPr>
          <w:ins w:id="2967" w:author="SAS" w:date="2010-11-24T14:21:00Z"/>
        </w:numPr>
        <w:rPr>
          <w:ins w:id="2968" w:author="SAS" w:date="2010-11-24T14:21:00Z"/>
        </w:rPr>
      </w:pPr>
    </w:p>
    <w:p w:rsidR="004C4AF2" w:rsidRDefault="004C4AF2" w:rsidP="004C4AF2">
      <w:pPr>
        <w:numPr>
          <w:ins w:id="2969" w:author="SAS" w:date="2010-11-24T14:21:00Z"/>
        </w:numPr>
        <w:rPr>
          <w:ins w:id="2970" w:author="SAS" w:date="2010-11-24T14:21:00Z"/>
        </w:rPr>
      </w:pPr>
      <w:ins w:id="2971" w:author="SAS" w:date="2010-11-24T14:21:00Z">
        <w:r>
          <w:t xml:space="preserve">Examples of formative </w:t>
        </w:r>
        <w:proofErr w:type="gramStart"/>
        <w:r>
          <w:t>assessments :</w:t>
        </w:r>
        <w:proofErr w:type="gramEnd"/>
        <w:r>
          <w:t xml:space="preserve"> Blogs, Reading logs, Quizzes, Participation, Journeys Stations.</w:t>
        </w:r>
      </w:ins>
    </w:p>
    <w:p w:rsidR="004C4AF2" w:rsidRDefault="004C4AF2" w:rsidP="004C4AF2">
      <w:pPr>
        <w:numPr>
          <w:ins w:id="2972" w:author="SAS" w:date="2010-11-24T14:21:00Z"/>
        </w:numPr>
        <w:rPr>
          <w:ins w:id="2973" w:author="SAS" w:date="2010-11-24T14:21:00Z"/>
        </w:rPr>
      </w:pPr>
    </w:p>
    <w:p w:rsidR="00CC5F43" w:rsidRDefault="004C4AF2">
      <w:pPr>
        <w:numPr>
          <w:ins w:id="2974" w:author="SAS" w:date="2010-11-24T14:23:00Z"/>
        </w:numPr>
        <w:rPr>
          <w:ins w:id="2975" w:author="SAS" w:date="2010-11-24T14:23:00Z"/>
          <w:b/>
          <w:sz w:val="28"/>
          <w:u w:val="single"/>
        </w:rPr>
        <w:pPrChange w:id="2976" w:author="SAS" w:date="2010-11-24T15:07:00Z">
          <w:pPr>
            <w:jc w:val="center"/>
          </w:pPr>
        </w:pPrChange>
      </w:pPr>
      <w:ins w:id="2977" w:author="SAS" w:date="2010-11-24T14:23:00Z">
        <w:r w:rsidRPr="0029626D">
          <w:rPr>
            <w:b/>
            <w:sz w:val="28"/>
            <w:u w:val="single"/>
          </w:rPr>
          <w:t>Assessment Practice</w:t>
        </w:r>
        <w:r>
          <w:rPr>
            <w:b/>
            <w:sz w:val="28"/>
            <w:u w:val="single"/>
          </w:rPr>
          <w:t>s</w:t>
        </w:r>
      </w:ins>
    </w:p>
    <w:p w:rsidR="004C4AF2" w:rsidRPr="00BB1AB8" w:rsidRDefault="004C4AF2" w:rsidP="004C4AF2">
      <w:pPr>
        <w:numPr>
          <w:ins w:id="2978" w:author="SAS" w:date="2010-11-24T14:23:00Z"/>
        </w:numPr>
        <w:rPr>
          <w:ins w:id="2979" w:author="SAS" w:date="2010-11-24T14:23:00Z"/>
          <w:i/>
          <w:sz w:val="28"/>
        </w:rPr>
      </w:pPr>
      <w:ins w:id="2980" w:author="SAS" w:date="2010-11-24T14:23:00Z">
        <w:r w:rsidRPr="00BB1AB8">
          <w:rPr>
            <w:i/>
            <w:sz w:val="20"/>
          </w:rPr>
          <w:t xml:space="preserve">Template modified from </w:t>
        </w:r>
        <w:r>
          <w:rPr>
            <w:i/>
            <w:sz w:val="20"/>
          </w:rPr>
          <w:t>report</w:t>
        </w:r>
        <w:r w:rsidRPr="00BB1AB8">
          <w:rPr>
            <w:i/>
            <w:sz w:val="20"/>
          </w:rPr>
          <w:t xml:space="preserve"> from Jim </w:t>
        </w:r>
        <w:proofErr w:type="spellStart"/>
        <w:r w:rsidRPr="00BB1AB8">
          <w:rPr>
            <w:i/>
            <w:sz w:val="20"/>
          </w:rPr>
          <w:t>Mulli</w:t>
        </w:r>
        <w:proofErr w:type="spellEnd"/>
        <w:r>
          <w:rPr>
            <w:i/>
            <w:sz w:val="20"/>
          </w:rPr>
          <w:t xml:space="preserve"> on behalf of the High School, </w:t>
        </w:r>
        <w:proofErr w:type="spellStart"/>
        <w:r>
          <w:rPr>
            <w:i/>
            <w:sz w:val="20"/>
          </w:rPr>
          <w:t>Puxi</w:t>
        </w:r>
        <w:proofErr w:type="spellEnd"/>
        <w:r>
          <w:rPr>
            <w:i/>
            <w:sz w:val="20"/>
          </w:rPr>
          <w:t xml:space="preserve"> Campus - Social Studies department.</w:t>
        </w:r>
      </w:ins>
    </w:p>
    <w:p w:rsidR="004C4AF2" w:rsidRDefault="004C4AF2" w:rsidP="004C4AF2">
      <w:pPr>
        <w:numPr>
          <w:ins w:id="2981" w:author="SAS" w:date="2010-11-24T14:23:00Z"/>
        </w:numPr>
        <w:rPr>
          <w:ins w:id="2982" w:author="SAS" w:date="2010-11-24T14:23:00Z"/>
          <w:b/>
          <w:i/>
          <w:sz w:val="28"/>
        </w:rPr>
      </w:pPr>
    </w:p>
    <w:p w:rsidR="004C4AF2" w:rsidRDefault="004C4AF2" w:rsidP="004C4AF2">
      <w:pPr>
        <w:numPr>
          <w:ins w:id="2983" w:author="SAS" w:date="2010-11-24T14:23:00Z"/>
        </w:numPr>
        <w:jc w:val="right"/>
        <w:rPr>
          <w:ins w:id="2984" w:author="SAS" w:date="2010-11-24T14:23:00Z"/>
          <w:b/>
          <w:i/>
          <w:sz w:val="28"/>
        </w:rPr>
      </w:pPr>
      <w:ins w:id="2985" w:author="SAS" w:date="2010-11-24T14:23:00Z">
        <w:r>
          <w:rPr>
            <w:b/>
            <w:i/>
            <w:sz w:val="28"/>
          </w:rPr>
          <w:t>Updated Jan. 20, 2010</w:t>
        </w:r>
      </w:ins>
    </w:p>
    <w:p w:rsidR="004C4AF2" w:rsidRPr="00BB1AB8" w:rsidRDefault="004C4AF2" w:rsidP="004C4AF2">
      <w:pPr>
        <w:numPr>
          <w:ins w:id="2986" w:author="SAS" w:date="2010-11-24T14:23:00Z"/>
        </w:numPr>
        <w:jc w:val="right"/>
        <w:rPr>
          <w:ins w:id="2987" w:author="SAS" w:date="2010-11-24T14:23:00Z"/>
          <w:b/>
          <w:i/>
          <w:sz w:val="28"/>
        </w:rPr>
      </w:pPr>
    </w:p>
    <w:p w:rsidR="004C4AF2" w:rsidRPr="00964206" w:rsidRDefault="004C4AF2" w:rsidP="004C4AF2">
      <w:pPr>
        <w:numPr>
          <w:ins w:id="2988" w:author="SAS" w:date="2010-11-24T14:23:00Z"/>
        </w:numPr>
        <w:rPr>
          <w:ins w:id="2989" w:author="SAS" w:date="2010-11-24T14:23:00Z"/>
        </w:rPr>
      </w:pPr>
      <w:ins w:id="2990" w:author="SAS" w:date="2010-11-24T14:23:00Z">
        <w:r>
          <w:rPr>
            <w:b/>
            <w:sz w:val="28"/>
          </w:rPr>
          <w:t>Department, Team, or Grade Level: 7th Grade Humanities</w:t>
        </w:r>
      </w:ins>
    </w:p>
    <w:p w:rsidR="004C4AF2" w:rsidRDefault="004C4AF2" w:rsidP="004C4AF2">
      <w:pPr>
        <w:numPr>
          <w:ins w:id="2991" w:author="SAS" w:date="2010-11-24T14:23:00Z"/>
        </w:numPr>
        <w:rPr>
          <w:ins w:id="2992" w:author="SAS" w:date="2010-11-24T14:23:00Z"/>
        </w:rPr>
      </w:pPr>
    </w:p>
    <w:p w:rsidR="004C4AF2" w:rsidRDefault="004C4AF2" w:rsidP="004C4AF2">
      <w:pPr>
        <w:numPr>
          <w:ins w:id="2993" w:author="SAS" w:date="2010-11-24T14:23:00Z"/>
        </w:numPr>
        <w:rPr>
          <w:ins w:id="2994" w:author="SAS" w:date="2010-11-24T14:23:00Z"/>
        </w:rPr>
      </w:pPr>
    </w:p>
    <w:p w:rsidR="004C4AF2" w:rsidRPr="0029626D" w:rsidRDefault="004C4AF2" w:rsidP="004C4AF2">
      <w:pPr>
        <w:numPr>
          <w:ins w:id="2995" w:author="SAS" w:date="2010-11-24T14:23:00Z"/>
        </w:numPr>
        <w:rPr>
          <w:ins w:id="2996" w:author="SAS" w:date="2010-11-24T14:23:00Z"/>
          <w:b/>
          <w:u w:val="single"/>
        </w:rPr>
      </w:pPr>
      <w:ins w:id="2997" w:author="SAS" w:date="2010-11-24T14:23:00Z">
        <w:r w:rsidRPr="0029626D">
          <w:rPr>
            <w:b/>
            <w:u w:val="single"/>
          </w:rPr>
          <w:t xml:space="preserve">Discipline/course:  </w:t>
        </w:r>
        <w:r>
          <w:rPr>
            <w:b/>
            <w:u w:val="single"/>
          </w:rPr>
          <w:t>Personal Narrative</w:t>
        </w:r>
      </w:ins>
    </w:p>
    <w:p w:rsidR="004C4AF2" w:rsidRDefault="004C4AF2" w:rsidP="004C4AF2">
      <w:pPr>
        <w:numPr>
          <w:ins w:id="2998" w:author="SAS" w:date="2010-11-24T14:23:00Z"/>
        </w:numPr>
        <w:rPr>
          <w:ins w:id="2999" w:author="SAS" w:date="2010-11-24T14:23:00Z"/>
        </w:rPr>
      </w:pPr>
    </w:p>
    <w:p w:rsidR="004C4AF2" w:rsidRDefault="004C4AF2" w:rsidP="004C4AF2">
      <w:pPr>
        <w:numPr>
          <w:ins w:id="3000" w:author="SAS" w:date="2010-11-24T14:23:00Z"/>
        </w:numPr>
        <w:rPr>
          <w:ins w:id="3001" w:author="SAS" w:date="2010-11-24T14:23:00Z"/>
        </w:rPr>
      </w:pPr>
      <w:ins w:id="3002" w:author="SAS" w:date="2010-11-24T14:23:00Z">
        <w:r>
          <w:t>Grade level:  7</w:t>
        </w:r>
      </w:ins>
    </w:p>
    <w:p w:rsidR="004C4AF2" w:rsidRDefault="004C4AF2" w:rsidP="004C4AF2">
      <w:pPr>
        <w:numPr>
          <w:ins w:id="3003" w:author="SAS" w:date="2010-11-24T14:23:00Z"/>
        </w:numPr>
        <w:rPr>
          <w:ins w:id="3004" w:author="SAS" w:date="2010-11-24T14:23:00Z"/>
        </w:rPr>
      </w:pPr>
    </w:p>
    <w:p w:rsidR="004C4AF2" w:rsidRDefault="004C4AF2" w:rsidP="004C4AF2">
      <w:pPr>
        <w:numPr>
          <w:ins w:id="3005" w:author="SAS" w:date="2010-11-24T14:23:00Z"/>
        </w:numPr>
        <w:rPr>
          <w:ins w:id="3006" w:author="SAS" w:date="2010-11-24T14:23:00Z"/>
        </w:rPr>
      </w:pPr>
      <w:ins w:id="3007" w:author="SAS" w:date="2010-11-24T14:23:00Z">
        <w:r>
          <w:t>Common Assessments: Personal Narrative Essay, Vocabulary Quizzes, Spot-check Quizzes, Blog Journals</w:t>
        </w:r>
      </w:ins>
    </w:p>
    <w:p w:rsidR="004C4AF2" w:rsidRDefault="004C4AF2" w:rsidP="004C4AF2">
      <w:pPr>
        <w:numPr>
          <w:ins w:id="3008" w:author="SAS" w:date="2010-11-24T14:23:00Z"/>
        </w:numPr>
        <w:rPr>
          <w:ins w:id="3009" w:author="SAS" w:date="2010-11-24T14:23:00Z"/>
        </w:rPr>
      </w:pPr>
    </w:p>
    <w:p w:rsidR="004C4AF2" w:rsidRDefault="004C4AF2" w:rsidP="004C4AF2">
      <w:pPr>
        <w:numPr>
          <w:ins w:id="3010" w:author="SAS" w:date="2010-11-24T14:23:00Z"/>
        </w:numPr>
        <w:rPr>
          <w:ins w:id="3011" w:author="SAS" w:date="2010-11-24T14:23:00Z"/>
        </w:rPr>
      </w:pPr>
      <w:ins w:id="3012" w:author="SAS" w:date="2010-11-24T14:23:00Z">
        <w:r>
          <w:t>Types of Summative assessments:  Narrative Essay</w:t>
        </w:r>
        <w:r w:rsidRPr="006C08E2">
          <w:t>,</w:t>
        </w:r>
        <w:r>
          <w:t xml:space="preserve"> Vocabulary Quiz, </w:t>
        </w:r>
        <w:proofErr w:type="gramStart"/>
        <w:r>
          <w:t>Blog</w:t>
        </w:r>
        <w:proofErr w:type="gramEnd"/>
        <w:r>
          <w:t xml:space="preserve"> Journals</w:t>
        </w:r>
      </w:ins>
    </w:p>
    <w:p w:rsidR="004C4AF2" w:rsidRDefault="004C4AF2" w:rsidP="004C4AF2">
      <w:pPr>
        <w:numPr>
          <w:ins w:id="3013" w:author="SAS" w:date="2010-11-24T14:23:00Z"/>
        </w:numPr>
        <w:rPr>
          <w:ins w:id="3014" w:author="SAS" w:date="2010-11-24T14:23:00Z"/>
        </w:rPr>
      </w:pPr>
    </w:p>
    <w:p w:rsidR="004C4AF2" w:rsidRDefault="004C4AF2" w:rsidP="004C4AF2">
      <w:pPr>
        <w:numPr>
          <w:ins w:id="3015" w:author="SAS" w:date="2010-11-24T14:23:00Z"/>
        </w:numPr>
        <w:rPr>
          <w:ins w:id="3016" w:author="SAS" w:date="2010-11-24T14:23:00Z"/>
        </w:rPr>
      </w:pPr>
      <w:ins w:id="3017" w:author="SAS" w:date="2010-11-24T14:23:00Z">
        <w:r>
          <w:t xml:space="preserve">Examples </w:t>
        </w:r>
        <w:proofErr w:type="gramStart"/>
        <w:r>
          <w:t>of  formative</w:t>
        </w:r>
        <w:proofErr w:type="gramEnd"/>
        <w:r>
          <w:t xml:space="preserve"> assessments: 6 Traits Quiz, Short Story Quiz, Writing Process Quiz</w:t>
        </w:r>
      </w:ins>
    </w:p>
    <w:p w:rsidR="004C4AF2" w:rsidRDefault="004C4AF2" w:rsidP="004C4AF2">
      <w:pPr>
        <w:numPr>
          <w:ins w:id="3018" w:author="SAS" w:date="2010-11-24T14:23:00Z"/>
        </w:numPr>
        <w:rPr>
          <w:ins w:id="3019" w:author="SAS" w:date="2010-11-24T14:23:00Z"/>
        </w:rPr>
      </w:pPr>
    </w:p>
    <w:p w:rsidR="004C4AF2" w:rsidRDefault="004C4AF2" w:rsidP="004C4AF2">
      <w:pPr>
        <w:numPr>
          <w:ins w:id="3020" w:author="SAS" w:date="2010-11-24T14:23:00Z"/>
        </w:numPr>
        <w:rPr>
          <w:ins w:id="3021" w:author="SAS" w:date="2010-11-24T14:23:00Z"/>
        </w:rPr>
      </w:pPr>
      <w:ins w:id="3022" w:author="SAS" w:date="2010-11-24T14:23:00Z">
        <w:r>
          <w:t>Additional assessment info: Blog Journals are student journal entries taken through the writing process and assessed for 2 Traits of Writing.</w:t>
        </w:r>
      </w:ins>
    </w:p>
    <w:p w:rsidR="004C4AF2" w:rsidRDefault="004C4AF2" w:rsidP="004C4AF2">
      <w:pPr>
        <w:numPr>
          <w:ins w:id="3023" w:author="SAS" w:date="2010-11-24T14:23:00Z"/>
        </w:numPr>
        <w:rPr>
          <w:ins w:id="3024" w:author="SAS" w:date="2010-11-24T14:23:00Z"/>
        </w:rPr>
      </w:pPr>
    </w:p>
    <w:p w:rsidR="004C4AF2" w:rsidRDefault="004C4AF2" w:rsidP="004C4AF2">
      <w:pPr>
        <w:numPr>
          <w:ins w:id="3025" w:author="SAS" w:date="2010-11-24T14:23:00Z"/>
        </w:numPr>
        <w:rPr>
          <w:ins w:id="3026" w:author="SAS" w:date="2010-11-24T14:23:00Z"/>
        </w:rPr>
      </w:pPr>
    </w:p>
    <w:p w:rsidR="004C4AF2" w:rsidRPr="0029626D" w:rsidRDefault="004C4AF2" w:rsidP="004C4AF2">
      <w:pPr>
        <w:numPr>
          <w:ins w:id="3027" w:author="SAS" w:date="2010-11-24T14:23:00Z"/>
        </w:numPr>
        <w:rPr>
          <w:ins w:id="3028" w:author="SAS" w:date="2010-11-24T14:23:00Z"/>
          <w:b/>
          <w:u w:val="single"/>
        </w:rPr>
      </w:pPr>
      <w:ins w:id="3029" w:author="SAS" w:date="2010-11-24T14:23:00Z">
        <w:r w:rsidRPr="0029626D">
          <w:rPr>
            <w:b/>
            <w:u w:val="single"/>
          </w:rPr>
          <w:t xml:space="preserve">Discipline/course:  </w:t>
        </w:r>
        <w:r>
          <w:rPr>
            <w:b/>
            <w:u w:val="single"/>
          </w:rPr>
          <w:t>Rome</w:t>
        </w:r>
      </w:ins>
    </w:p>
    <w:p w:rsidR="004C4AF2" w:rsidRDefault="004C4AF2" w:rsidP="004C4AF2">
      <w:pPr>
        <w:numPr>
          <w:ins w:id="3030" w:author="SAS" w:date="2010-11-24T14:23:00Z"/>
        </w:numPr>
        <w:rPr>
          <w:ins w:id="3031" w:author="SAS" w:date="2010-11-24T14:23:00Z"/>
        </w:rPr>
      </w:pPr>
    </w:p>
    <w:p w:rsidR="004C4AF2" w:rsidRDefault="004C4AF2" w:rsidP="004C4AF2">
      <w:pPr>
        <w:numPr>
          <w:ins w:id="3032" w:author="SAS" w:date="2010-11-24T14:23:00Z"/>
        </w:numPr>
        <w:rPr>
          <w:ins w:id="3033" w:author="SAS" w:date="2010-11-24T14:23:00Z"/>
        </w:rPr>
      </w:pPr>
      <w:ins w:id="3034" w:author="SAS" w:date="2010-11-24T14:23:00Z">
        <w:r>
          <w:t>Grade level:  7</w:t>
        </w:r>
      </w:ins>
    </w:p>
    <w:p w:rsidR="004C4AF2" w:rsidRDefault="004C4AF2" w:rsidP="004C4AF2">
      <w:pPr>
        <w:numPr>
          <w:ins w:id="3035" w:author="SAS" w:date="2010-11-24T14:23:00Z"/>
        </w:numPr>
        <w:rPr>
          <w:ins w:id="3036" w:author="SAS" w:date="2010-11-24T14:23:00Z"/>
        </w:rPr>
      </w:pPr>
    </w:p>
    <w:p w:rsidR="004C4AF2" w:rsidRDefault="004C4AF2" w:rsidP="004C4AF2">
      <w:pPr>
        <w:numPr>
          <w:ins w:id="3037" w:author="SAS" w:date="2010-11-24T14:23:00Z"/>
        </w:numPr>
        <w:rPr>
          <w:ins w:id="3038" w:author="SAS" w:date="2010-11-24T14:23:00Z"/>
        </w:rPr>
      </w:pPr>
      <w:ins w:id="3039" w:author="SAS" w:date="2010-11-24T14:23:00Z">
        <w:r>
          <w:t>Common Assessments:  Expository Newspaper article, Expository Essay, Oral Presentation, Vocabulary Quizzes, Grammar Quiz, Blog Journals, Spot-check Quizzes</w:t>
        </w:r>
      </w:ins>
    </w:p>
    <w:p w:rsidR="004C4AF2" w:rsidRDefault="004C4AF2" w:rsidP="004C4AF2">
      <w:pPr>
        <w:numPr>
          <w:ins w:id="3040" w:author="SAS" w:date="2010-11-24T14:23:00Z"/>
        </w:numPr>
        <w:rPr>
          <w:ins w:id="3041" w:author="SAS" w:date="2010-11-24T14:23:00Z"/>
        </w:rPr>
      </w:pPr>
    </w:p>
    <w:p w:rsidR="004C4AF2" w:rsidRDefault="004C4AF2" w:rsidP="004C4AF2">
      <w:pPr>
        <w:numPr>
          <w:ins w:id="3042" w:author="SAS" w:date="2010-11-24T14:23:00Z"/>
        </w:numPr>
        <w:rPr>
          <w:ins w:id="3043" w:author="SAS" w:date="2010-11-24T14:23:00Z"/>
        </w:rPr>
      </w:pPr>
      <w:ins w:id="3044" w:author="SAS" w:date="2010-11-24T14:23:00Z">
        <w:r>
          <w:t xml:space="preserve">Types of Summative assessments:  Expository Essay, Oral Presentation, Vocabulary Quizzes, </w:t>
        </w:r>
        <w:proofErr w:type="gramStart"/>
        <w:r w:rsidRPr="006C08E2">
          <w:t>Blog</w:t>
        </w:r>
        <w:proofErr w:type="gramEnd"/>
        <w:r w:rsidRPr="006C08E2">
          <w:t xml:space="preserve"> Journals</w:t>
        </w:r>
      </w:ins>
    </w:p>
    <w:p w:rsidR="004C4AF2" w:rsidRDefault="004C4AF2" w:rsidP="004C4AF2">
      <w:pPr>
        <w:numPr>
          <w:ins w:id="3045" w:author="SAS" w:date="2010-11-24T14:23:00Z"/>
        </w:numPr>
        <w:rPr>
          <w:ins w:id="3046" w:author="SAS" w:date="2010-11-24T14:23:00Z"/>
        </w:rPr>
      </w:pPr>
    </w:p>
    <w:p w:rsidR="004C4AF2" w:rsidRDefault="004C4AF2" w:rsidP="004C4AF2">
      <w:pPr>
        <w:numPr>
          <w:ins w:id="3047" w:author="SAS" w:date="2010-11-24T14:23:00Z"/>
        </w:numPr>
        <w:rPr>
          <w:ins w:id="3048" w:author="SAS" w:date="2010-11-24T14:23:00Z"/>
        </w:rPr>
      </w:pPr>
      <w:ins w:id="3049" w:author="SAS" w:date="2010-11-24T14:23:00Z">
        <w:r>
          <w:t xml:space="preserve">Examples of formative </w:t>
        </w:r>
        <w:proofErr w:type="gramStart"/>
        <w:r>
          <w:t>assessments :</w:t>
        </w:r>
        <w:proofErr w:type="gramEnd"/>
        <w:r>
          <w:t xml:space="preserve"> Spot-Check quizzes on Rome, Comma Quiz, </w:t>
        </w:r>
      </w:ins>
    </w:p>
    <w:p w:rsidR="004C4AF2" w:rsidRDefault="004C4AF2" w:rsidP="004C4AF2">
      <w:pPr>
        <w:numPr>
          <w:ins w:id="3050" w:author="SAS" w:date="2010-11-24T14:23:00Z"/>
        </w:numPr>
        <w:rPr>
          <w:ins w:id="3051" w:author="SAS" w:date="2010-11-24T14:23:00Z"/>
        </w:rPr>
      </w:pPr>
    </w:p>
    <w:p w:rsidR="004C4AF2" w:rsidRDefault="004C4AF2" w:rsidP="004C4AF2">
      <w:pPr>
        <w:numPr>
          <w:ins w:id="3052" w:author="SAS" w:date="2010-11-24T14:23:00Z"/>
        </w:numPr>
        <w:rPr>
          <w:ins w:id="3053" w:author="SAS" w:date="2010-11-24T14:23:00Z"/>
        </w:rPr>
      </w:pPr>
      <w:ins w:id="3054" w:author="SAS" w:date="2010-11-24T14:23:00Z">
        <w:r>
          <w:t>Additional assessment info: Blog Journals are student journal entries taken through the writing process and assessed for 2 Traits of Writing.</w:t>
        </w:r>
      </w:ins>
    </w:p>
    <w:p w:rsidR="004C4AF2" w:rsidRDefault="004C4AF2" w:rsidP="004C4AF2">
      <w:pPr>
        <w:numPr>
          <w:ins w:id="3055" w:author="SAS" w:date="2010-11-24T14:23:00Z"/>
        </w:numPr>
        <w:rPr>
          <w:ins w:id="3056" w:author="SAS" w:date="2010-11-24T14:23:00Z"/>
        </w:rPr>
      </w:pPr>
    </w:p>
    <w:p w:rsidR="004C4AF2" w:rsidRDefault="004C4AF2" w:rsidP="004C4AF2">
      <w:pPr>
        <w:numPr>
          <w:ins w:id="3057" w:author="SAS" w:date="2010-11-24T14:23:00Z"/>
        </w:numPr>
        <w:rPr>
          <w:ins w:id="3058" w:author="SAS" w:date="2010-11-24T14:23:00Z"/>
        </w:rPr>
      </w:pPr>
    </w:p>
    <w:p w:rsidR="004C4AF2" w:rsidRDefault="004C4AF2" w:rsidP="004C4AF2">
      <w:pPr>
        <w:numPr>
          <w:ins w:id="3059" w:author="SAS" w:date="2010-11-24T14:23:00Z"/>
        </w:numPr>
        <w:rPr>
          <w:ins w:id="3060" w:author="SAS" w:date="2010-11-24T14:23:00Z"/>
        </w:rPr>
      </w:pPr>
    </w:p>
    <w:p w:rsidR="004C4AF2" w:rsidRPr="0029626D" w:rsidRDefault="004C4AF2" w:rsidP="004C4AF2">
      <w:pPr>
        <w:numPr>
          <w:ins w:id="3061" w:author="SAS" w:date="2010-11-24T14:23:00Z"/>
        </w:numPr>
        <w:rPr>
          <w:ins w:id="3062" w:author="SAS" w:date="2010-11-24T14:23:00Z"/>
          <w:b/>
          <w:u w:val="single"/>
        </w:rPr>
      </w:pPr>
      <w:ins w:id="3063" w:author="SAS" w:date="2010-11-24T14:23:00Z">
        <w:r w:rsidRPr="0029626D">
          <w:rPr>
            <w:b/>
            <w:u w:val="single"/>
          </w:rPr>
          <w:t xml:space="preserve">Discipline/course:  </w:t>
        </w:r>
        <w:r>
          <w:rPr>
            <w:b/>
            <w:u w:val="single"/>
          </w:rPr>
          <w:t>Middle Ages in Europe</w:t>
        </w:r>
      </w:ins>
    </w:p>
    <w:p w:rsidR="004C4AF2" w:rsidRDefault="004C4AF2" w:rsidP="004C4AF2">
      <w:pPr>
        <w:numPr>
          <w:ins w:id="3064" w:author="SAS" w:date="2010-11-24T14:23:00Z"/>
        </w:numPr>
        <w:rPr>
          <w:ins w:id="3065" w:author="SAS" w:date="2010-11-24T14:23:00Z"/>
        </w:rPr>
      </w:pPr>
    </w:p>
    <w:p w:rsidR="004C4AF2" w:rsidRDefault="004C4AF2" w:rsidP="004C4AF2">
      <w:pPr>
        <w:numPr>
          <w:ins w:id="3066" w:author="SAS" w:date="2010-11-24T14:23:00Z"/>
        </w:numPr>
        <w:rPr>
          <w:ins w:id="3067" w:author="SAS" w:date="2010-11-24T14:23:00Z"/>
        </w:rPr>
      </w:pPr>
      <w:ins w:id="3068" w:author="SAS" w:date="2010-11-24T14:23:00Z">
        <w:r>
          <w:t>Grade level:  7</w:t>
        </w:r>
      </w:ins>
    </w:p>
    <w:p w:rsidR="004C4AF2" w:rsidRDefault="004C4AF2" w:rsidP="004C4AF2">
      <w:pPr>
        <w:numPr>
          <w:ins w:id="3069" w:author="SAS" w:date="2010-11-24T14:23:00Z"/>
        </w:numPr>
        <w:rPr>
          <w:ins w:id="3070" w:author="SAS" w:date="2010-11-24T14:23:00Z"/>
        </w:rPr>
      </w:pPr>
    </w:p>
    <w:p w:rsidR="004C4AF2" w:rsidRDefault="004C4AF2" w:rsidP="004C4AF2">
      <w:pPr>
        <w:numPr>
          <w:ins w:id="3071" w:author="SAS" w:date="2010-11-24T14:23:00Z"/>
        </w:numPr>
        <w:rPr>
          <w:ins w:id="3072" w:author="SAS" w:date="2010-11-24T14:23:00Z"/>
        </w:rPr>
      </w:pPr>
      <w:ins w:id="3073" w:author="SAS" w:date="2010-11-24T14:23:00Z">
        <w:r>
          <w:t xml:space="preserve">Common Assessments: Feudalism Paragraph, Poetry Portfolio, Poetry Reading, Catherine Called </w:t>
        </w:r>
        <w:proofErr w:type="spellStart"/>
        <w:r>
          <w:t>Birdy</w:t>
        </w:r>
        <w:proofErr w:type="spellEnd"/>
        <w:r>
          <w:t xml:space="preserve"> (novel) assessment, Vocabulary Quizzes, Blog Journals</w:t>
        </w:r>
      </w:ins>
    </w:p>
    <w:p w:rsidR="004C4AF2" w:rsidRDefault="004C4AF2" w:rsidP="004C4AF2">
      <w:pPr>
        <w:numPr>
          <w:ins w:id="3074" w:author="SAS" w:date="2010-11-24T14:23:00Z"/>
        </w:numPr>
        <w:rPr>
          <w:ins w:id="3075" w:author="SAS" w:date="2010-11-24T14:23:00Z"/>
        </w:rPr>
      </w:pPr>
    </w:p>
    <w:p w:rsidR="004C4AF2" w:rsidRDefault="004C4AF2" w:rsidP="004C4AF2">
      <w:pPr>
        <w:numPr>
          <w:ins w:id="3076" w:author="SAS" w:date="2010-11-24T14:23:00Z"/>
        </w:numPr>
        <w:rPr>
          <w:ins w:id="3077" w:author="SAS" w:date="2010-11-24T14:23:00Z"/>
        </w:rPr>
      </w:pPr>
      <w:ins w:id="3078" w:author="SAS" w:date="2010-11-24T14:23:00Z">
        <w:r>
          <w:t xml:space="preserve">Types of Summative assessments:  Expository paragraph, Oral Presentation, Open-Response (novel) test, Vocabulary Quiz, Poetry Portfolio, </w:t>
        </w:r>
        <w:r w:rsidRPr="006C08E2">
          <w:t>Blog Journals</w:t>
        </w:r>
      </w:ins>
    </w:p>
    <w:p w:rsidR="004C4AF2" w:rsidRDefault="004C4AF2" w:rsidP="004C4AF2">
      <w:pPr>
        <w:numPr>
          <w:ins w:id="3079" w:author="SAS" w:date="2010-11-24T14:23:00Z"/>
        </w:numPr>
        <w:rPr>
          <w:ins w:id="3080" w:author="SAS" w:date="2010-11-24T14:23:00Z"/>
        </w:rPr>
      </w:pPr>
    </w:p>
    <w:p w:rsidR="004C4AF2" w:rsidRDefault="004C4AF2" w:rsidP="004C4AF2">
      <w:pPr>
        <w:numPr>
          <w:ins w:id="3081" w:author="SAS" w:date="2010-11-24T14:23:00Z"/>
        </w:numPr>
        <w:rPr>
          <w:ins w:id="3082" w:author="SAS" w:date="2010-11-24T14:23:00Z"/>
        </w:rPr>
      </w:pPr>
      <w:ins w:id="3083" w:author="SAS" w:date="2010-11-24T14:23:00Z">
        <w:r>
          <w:t xml:space="preserve">Examples of formative assessments: Spot-Check Quizzes on Feudalism and </w:t>
        </w:r>
        <w:proofErr w:type="gramStart"/>
        <w:r w:rsidRPr="006C08E2">
          <w:t>Middle</w:t>
        </w:r>
        <w:proofErr w:type="gramEnd"/>
        <w:r w:rsidRPr="006C08E2">
          <w:t xml:space="preserve"> Ages</w:t>
        </w:r>
      </w:ins>
    </w:p>
    <w:p w:rsidR="004C4AF2" w:rsidRDefault="004C4AF2" w:rsidP="004C4AF2">
      <w:pPr>
        <w:numPr>
          <w:ins w:id="3084" w:author="SAS" w:date="2010-11-24T14:23:00Z"/>
        </w:numPr>
        <w:rPr>
          <w:ins w:id="3085" w:author="SAS" w:date="2010-11-24T14:23:00Z"/>
        </w:rPr>
      </w:pPr>
    </w:p>
    <w:p w:rsidR="004C4AF2" w:rsidRDefault="004C4AF2" w:rsidP="004C4AF2">
      <w:pPr>
        <w:numPr>
          <w:ins w:id="3086" w:author="SAS" w:date="2010-11-24T14:23:00Z"/>
        </w:numPr>
        <w:rPr>
          <w:ins w:id="3087" w:author="SAS" w:date="2010-11-24T14:23:00Z"/>
        </w:rPr>
      </w:pPr>
      <w:ins w:id="3088" w:author="SAS" w:date="2010-11-24T14:23:00Z">
        <w:r>
          <w:t xml:space="preserve">Additional assessment info: Blog Journals are student journal entries taken through and writing process and assessed for 2 Traits of Writing. </w:t>
        </w:r>
      </w:ins>
    </w:p>
    <w:p w:rsidR="004C4AF2" w:rsidRDefault="004C4AF2" w:rsidP="004C4AF2">
      <w:pPr>
        <w:numPr>
          <w:ins w:id="3089" w:author="SAS" w:date="2010-11-24T14:23:00Z"/>
        </w:numPr>
        <w:rPr>
          <w:ins w:id="3090" w:author="SAS" w:date="2010-11-24T14:23:00Z"/>
        </w:rPr>
      </w:pPr>
    </w:p>
    <w:p w:rsidR="004C4AF2" w:rsidRDefault="004C4AF2" w:rsidP="004C4AF2">
      <w:pPr>
        <w:numPr>
          <w:ins w:id="3091" w:author="SAS" w:date="2010-11-24T14:23:00Z"/>
        </w:numPr>
        <w:rPr>
          <w:ins w:id="3092" w:author="SAS" w:date="2010-11-24T14:23:00Z"/>
        </w:rPr>
      </w:pPr>
    </w:p>
    <w:p w:rsidR="004C4AF2" w:rsidRDefault="004C4AF2" w:rsidP="004C4AF2">
      <w:pPr>
        <w:numPr>
          <w:ins w:id="3093" w:author="SAS" w:date="2010-11-24T14:23:00Z"/>
        </w:numPr>
        <w:rPr>
          <w:ins w:id="3094" w:author="SAS" w:date="2010-11-24T14:23:00Z"/>
        </w:rPr>
      </w:pPr>
    </w:p>
    <w:p w:rsidR="004C4AF2" w:rsidRDefault="004C4AF2" w:rsidP="004C4AF2">
      <w:pPr>
        <w:numPr>
          <w:ins w:id="3095" w:author="SAS" w:date="2010-11-24T14:23:00Z"/>
        </w:numPr>
        <w:rPr>
          <w:ins w:id="3096" w:author="SAS" w:date="2010-11-24T14:23:00Z"/>
        </w:rPr>
      </w:pPr>
    </w:p>
    <w:p w:rsidR="004C4AF2" w:rsidRPr="0029626D" w:rsidRDefault="004C4AF2" w:rsidP="004C4AF2">
      <w:pPr>
        <w:numPr>
          <w:ins w:id="3097" w:author="SAS" w:date="2010-11-24T14:23:00Z"/>
        </w:numPr>
        <w:rPr>
          <w:ins w:id="3098" w:author="SAS" w:date="2010-11-24T14:23:00Z"/>
          <w:b/>
          <w:u w:val="single"/>
        </w:rPr>
      </w:pPr>
      <w:ins w:id="3099" w:author="SAS" w:date="2010-11-24T14:23:00Z">
        <w:r w:rsidRPr="0029626D">
          <w:rPr>
            <w:b/>
            <w:u w:val="single"/>
          </w:rPr>
          <w:t xml:space="preserve">Discipline/course:  </w:t>
        </w:r>
        <w:r>
          <w:rPr>
            <w:b/>
            <w:u w:val="single"/>
          </w:rPr>
          <w:t>Renaissance</w:t>
        </w:r>
      </w:ins>
    </w:p>
    <w:p w:rsidR="004C4AF2" w:rsidRDefault="004C4AF2" w:rsidP="004C4AF2">
      <w:pPr>
        <w:numPr>
          <w:ins w:id="3100" w:author="SAS" w:date="2010-11-24T14:23:00Z"/>
        </w:numPr>
        <w:rPr>
          <w:ins w:id="3101" w:author="SAS" w:date="2010-11-24T14:23:00Z"/>
        </w:rPr>
      </w:pPr>
    </w:p>
    <w:p w:rsidR="004C4AF2" w:rsidRDefault="004C4AF2" w:rsidP="004C4AF2">
      <w:pPr>
        <w:numPr>
          <w:ins w:id="3102" w:author="SAS" w:date="2010-11-24T14:23:00Z"/>
        </w:numPr>
        <w:rPr>
          <w:ins w:id="3103" w:author="SAS" w:date="2010-11-24T14:23:00Z"/>
        </w:rPr>
      </w:pPr>
      <w:ins w:id="3104" w:author="SAS" w:date="2010-11-24T14:23:00Z">
        <w:r>
          <w:t>Grade level:  7</w:t>
        </w:r>
      </w:ins>
    </w:p>
    <w:p w:rsidR="004C4AF2" w:rsidRDefault="004C4AF2" w:rsidP="004C4AF2">
      <w:pPr>
        <w:numPr>
          <w:ins w:id="3105" w:author="SAS" w:date="2010-11-24T14:23:00Z"/>
        </w:numPr>
        <w:rPr>
          <w:ins w:id="3106" w:author="SAS" w:date="2010-11-24T14:23:00Z"/>
        </w:rPr>
      </w:pPr>
    </w:p>
    <w:p w:rsidR="004C4AF2" w:rsidRDefault="004C4AF2" w:rsidP="004C4AF2">
      <w:pPr>
        <w:numPr>
          <w:ins w:id="3107" w:author="SAS" w:date="2010-11-24T14:23:00Z"/>
        </w:numPr>
        <w:rPr>
          <w:ins w:id="3108" w:author="SAS" w:date="2010-11-24T14:23:00Z"/>
        </w:rPr>
      </w:pPr>
      <w:ins w:id="3109" w:author="SAS" w:date="2010-11-24T14:23:00Z">
        <w:r>
          <w:t>Common Assessments: Renaissance Art Project (Persuasive Essay), Vocabulary Quizzes, Blog Journals, Spot-check Quizzes</w:t>
        </w:r>
      </w:ins>
    </w:p>
    <w:p w:rsidR="004C4AF2" w:rsidRDefault="004C4AF2" w:rsidP="004C4AF2">
      <w:pPr>
        <w:numPr>
          <w:ins w:id="3110" w:author="SAS" w:date="2010-11-24T14:23:00Z"/>
        </w:numPr>
        <w:rPr>
          <w:ins w:id="3111" w:author="SAS" w:date="2010-11-24T14:23:00Z"/>
        </w:rPr>
      </w:pPr>
    </w:p>
    <w:p w:rsidR="004C4AF2" w:rsidRDefault="004C4AF2" w:rsidP="004C4AF2">
      <w:pPr>
        <w:numPr>
          <w:ins w:id="3112" w:author="SAS" w:date="2010-11-24T14:23:00Z"/>
        </w:numPr>
        <w:rPr>
          <w:ins w:id="3113" w:author="SAS" w:date="2010-11-24T14:23:00Z"/>
        </w:rPr>
      </w:pPr>
      <w:ins w:id="3114" w:author="SAS" w:date="2010-11-24T14:23:00Z">
        <w:r>
          <w:t xml:space="preserve">Types of Summative assessments:  Persuasive Essay, Vocabulary Quizzes, </w:t>
        </w:r>
        <w:proofErr w:type="gramStart"/>
        <w:r w:rsidRPr="006C08E2">
          <w:t>Blog</w:t>
        </w:r>
        <w:proofErr w:type="gramEnd"/>
        <w:r w:rsidRPr="006C08E2">
          <w:t xml:space="preserve"> Journals</w:t>
        </w:r>
      </w:ins>
    </w:p>
    <w:p w:rsidR="004C4AF2" w:rsidRDefault="004C4AF2" w:rsidP="004C4AF2">
      <w:pPr>
        <w:numPr>
          <w:ins w:id="3115" w:author="SAS" w:date="2010-11-24T14:23:00Z"/>
        </w:numPr>
        <w:rPr>
          <w:ins w:id="3116" w:author="SAS" w:date="2010-11-24T14:23:00Z"/>
        </w:rPr>
      </w:pPr>
    </w:p>
    <w:p w:rsidR="004C4AF2" w:rsidRDefault="004C4AF2" w:rsidP="004C4AF2">
      <w:pPr>
        <w:numPr>
          <w:ins w:id="3117" w:author="SAS" w:date="2010-11-24T14:23:00Z"/>
        </w:numPr>
        <w:rPr>
          <w:ins w:id="3118" w:author="SAS" w:date="2010-11-24T14:23:00Z"/>
        </w:rPr>
      </w:pPr>
      <w:ins w:id="3119" w:author="SAS" w:date="2010-11-24T14:23:00Z">
        <w:r>
          <w:t>Examples of formative assessments: Spot-check Quizzes on Renaissance and grammar</w:t>
        </w:r>
      </w:ins>
    </w:p>
    <w:p w:rsidR="004C4AF2" w:rsidRDefault="004C4AF2" w:rsidP="004C4AF2">
      <w:pPr>
        <w:numPr>
          <w:ins w:id="3120" w:author="SAS" w:date="2010-11-24T14:23:00Z"/>
        </w:numPr>
        <w:rPr>
          <w:ins w:id="3121" w:author="SAS" w:date="2010-11-24T14:23:00Z"/>
        </w:rPr>
      </w:pPr>
    </w:p>
    <w:p w:rsidR="004C4AF2" w:rsidRDefault="004C4AF2" w:rsidP="004C4AF2">
      <w:pPr>
        <w:numPr>
          <w:ins w:id="3122" w:author="SAS" w:date="2010-11-24T14:23:00Z"/>
        </w:numPr>
        <w:rPr>
          <w:ins w:id="3123" w:author="SAS" w:date="2010-11-24T14:23:00Z"/>
        </w:rPr>
      </w:pPr>
      <w:ins w:id="3124" w:author="SAS" w:date="2010-11-24T14:23:00Z">
        <w:r>
          <w:t>Additional assessment info: Blog Journals are student journal entries taken through and writing process and assessed for 2 Traits of Writing.</w:t>
        </w:r>
      </w:ins>
    </w:p>
    <w:p w:rsidR="004C4AF2" w:rsidRDefault="004C4AF2" w:rsidP="004C4AF2">
      <w:pPr>
        <w:numPr>
          <w:ins w:id="3125" w:author="SAS" w:date="2010-11-24T14:23:00Z"/>
        </w:numPr>
        <w:rPr>
          <w:ins w:id="3126" w:author="SAS" w:date="2010-11-24T14:23:00Z"/>
        </w:rPr>
      </w:pPr>
    </w:p>
    <w:p w:rsidR="004C4AF2" w:rsidRDefault="004C4AF2" w:rsidP="004C4AF2">
      <w:pPr>
        <w:numPr>
          <w:ins w:id="3127" w:author="SAS" w:date="2010-11-24T14:23:00Z"/>
        </w:numPr>
        <w:rPr>
          <w:ins w:id="3128" w:author="SAS" w:date="2010-11-24T14:23:00Z"/>
        </w:rPr>
      </w:pPr>
    </w:p>
    <w:p w:rsidR="004C4AF2" w:rsidRDefault="004C4AF2" w:rsidP="004C4AF2">
      <w:pPr>
        <w:numPr>
          <w:ins w:id="3129" w:author="SAS" w:date="2010-11-24T14:23:00Z"/>
        </w:numPr>
        <w:rPr>
          <w:ins w:id="3130" w:author="SAS" w:date="2010-11-24T14:23:00Z"/>
        </w:rPr>
      </w:pPr>
    </w:p>
    <w:p w:rsidR="004C4AF2" w:rsidRDefault="004C4AF2" w:rsidP="004C4AF2">
      <w:pPr>
        <w:numPr>
          <w:ins w:id="3131" w:author="SAS" w:date="2010-11-24T14:23:00Z"/>
        </w:numPr>
        <w:rPr>
          <w:ins w:id="3132" w:author="SAS" w:date="2010-11-24T14:23:00Z"/>
        </w:rPr>
      </w:pPr>
    </w:p>
    <w:p w:rsidR="004C4AF2" w:rsidRPr="0029626D" w:rsidRDefault="004C4AF2" w:rsidP="004C4AF2">
      <w:pPr>
        <w:numPr>
          <w:ins w:id="3133" w:author="SAS" w:date="2010-11-24T14:23:00Z"/>
        </w:numPr>
        <w:rPr>
          <w:ins w:id="3134" w:author="SAS" w:date="2010-11-24T14:23:00Z"/>
          <w:b/>
          <w:u w:val="single"/>
        </w:rPr>
      </w:pPr>
      <w:ins w:id="3135" w:author="SAS" w:date="2010-11-24T14:23:00Z">
        <w:r w:rsidRPr="0029626D">
          <w:rPr>
            <w:b/>
            <w:u w:val="single"/>
          </w:rPr>
          <w:t xml:space="preserve">Discipline/course:  </w:t>
        </w:r>
        <w:r>
          <w:rPr>
            <w:b/>
            <w:u w:val="single"/>
          </w:rPr>
          <w:t>Exploration 2030</w:t>
        </w:r>
      </w:ins>
    </w:p>
    <w:p w:rsidR="004C4AF2" w:rsidRDefault="004C4AF2" w:rsidP="004C4AF2">
      <w:pPr>
        <w:numPr>
          <w:ins w:id="3136" w:author="SAS" w:date="2010-11-24T14:23:00Z"/>
        </w:numPr>
        <w:rPr>
          <w:ins w:id="3137" w:author="SAS" w:date="2010-11-24T14:23:00Z"/>
        </w:rPr>
      </w:pPr>
    </w:p>
    <w:p w:rsidR="004C4AF2" w:rsidRDefault="004C4AF2" w:rsidP="004C4AF2">
      <w:pPr>
        <w:numPr>
          <w:ins w:id="3138" w:author="SAS" w:date="2010-11-24T14:23:00Z"/>
        </w:numPr>
        <w:rPr>
          <w:ins w:id="3139" w:author="SAS" w:date="2010-11-24T14:23:00Z"/>
        </w:rPr>
      </w:pPr>
      <w:ins w:id="3140" w:author="SAS" w:date="2010-11-24T14:23:00Z">
        <w:r>
          <w:t>Grade level:  7</w:t>
        </w:r>
      </w:ins>
    </w:p>
    <w:p w:rsidR="004C4AF2" w:rsidRDefault="004C4AF2" w:rsidP="004C4AF2">
      <w:pPr>
        <w:numPr>
          <w:ins w:id="3141" w:author="SAS" w:date="2010-11-24T14:23:00Z"/>
        </w:numPr>
        <w:rPr>
          <w:ins w:id="3142" w:author="SAS" w:date="2010-11-24T14:23:00Z"/>
        </w:rPr>
      </w:pPr>
    </w:p>
    <w:p w:rsidR="004C4AF2" w:rsidRDefault="004C4AF2" w:rsidP="004C4AF2">
      <w:pPr>
        <w:numPr>
          <w:ins w:id="3143" w:author="SAS" w:date="2010-11-24T14:23:00Z"/>
        </w:numPr>
        <w:rPr>
          <w:ins w:id="3144" w:author="SAS" w:date="2010-11-24T14:23:00Z"/>
        </w:rPr>
      </w:pPr>
      <w:ins w:id="3145" w:author="SAS" w:date="2010-11-24T14:23:00Z">
        <w:r>
          <w:t>Common Assessments: Vocabulary Quizzes, Spot-check Quizzes, Blog Journals, Research Paper and Oral Presentation</w:t>
        </w:r>
      </w:ins>
    </w:p>
    <w:p w:rsidR="004C4AF2" w:rsidRDefault="004C4AF2" w:rsidP="004C4AF2">
      <w:pPr>
        <w:numPr>
          <w:ins w:id="3146" w:author="SAS" w:date="2010-11-24T14:23:00Z"/>
        </w:numPr>
        <w:rPr>
          <w:ins w:id="3147" w:author="SAS" w:date="2010-11-24T14:23:00Z"/>
        </w:rPr>
      </w:pPr>
    </w:p>
    <w:p w:rsidR="004C4AF2" w:rsidRDefault="004C4AF2" w:rsidP="004C4AF2">
      <w:pPr>
        <w:numPr>
          <w:ins w:id="3148" w:author="SAS" w:date="2010-11-24T14:23:00Z"/>
        </w:numPr>
        <w:rPr>
          <w:ins w:id="3149" w:author="SAS" w:date="2010-11-24T14:23:00Z"/>
        </w:rPr>
      </w:pPr>
      <w:ins w:id="3150" w:author="SAS" w:date="2010-11-24T14:23:00Z">
        <w:r>
          <w:t xml:space="preserve">Types of Summative assessments:  Research Paper, Oral Presentation, Vocabulary Quizzes, </w:t>
        </w:r>
        <w:proofErr w:type="gramStart"/>
        <w:r>
          <w:t>Blog</w:t>
        </w:r>
        <w:proofErr w:type="gramEnd"/>
        <w:r>
          <w:t xml:space="preserve"> Journals</w:t>
        </w:r>
      </w:ins>
    </w:p>
    <w:p w:rsidR="004C4AF2" w:rsidRDefault="004C4AF2" w:rsidP="004C4AF2">
      <w:pPr>
        <w:numPr>
          <w:ins w:id="3151" w:author="SAS" w:date="2010-11-24T14:23:00Z"/>
        </w:numPr>
        <w:rPr>
          <w:ins w:id="3152" w:author="SAS" w:date="2010-11-24T14:23:00Z"/>
        </w:rPr>
      </w:pPr>
    </w:p>
    <w:p w:rsidR="004C4AF2" w:rsidRDefault="004C4AF2" w:rsidP="004C4AF2">
      <w:pPr>
        <w:numPr>
          <w:ins w:id="3153" w:author="SAS" w:date="2010-11-24T14:23:00Z"/>
        </w:numPr>
        <w:rPr>
          <w:ins w:id="3154" w:author="SAS" w:date="2010-11-24T14:23:00Z"/>
        </w:rPr>
      </w:pPr>
      <w:ins w:id="3155" w:author="SAS" w:date="2010-11-24T14:23:00Z">
        <w:r>
          <w:t xml:space="preserve">Examples of formative assessments: Pop Quizzes </w:t>
        </w:r>
      </w:ins>
    </w:p>
    <w:p w:rsidR="004C4AF2" w:rsidRDefault="004C4AF2" w:rsidP="004C4AF2">
      <w:pPr>
        <w:numPr>
          <w:ins w:id="3156" w:author="SAS" w:date="2010-11-24T14:23:00Z"/>
        </w:numPr>
        <w:rPr>
          <w:ins w:id="3157" w:author="SAS" w:date="2010-11-24T14:23:00Z"/>
        </w:rPr>
      </w:pPr>
    </w:p>
    <w:p w:rsidR="004C4AF2" w:rsidRDefault="004C4AF2" w:rsidP="004C4AF2">
      <w:pPr>
        <w:numPr>
          <w:ins w:id="3158" w:author="SAS" w:date="2010-11-24T14:23:00Z"/>
        </w:numPr>
        <w:rPr>
          <w:ins w:id="3159" w:author="SAS" w:date="2010-11-24T14:23:00Z"/>
        </w:rPr>
      </w:pPr>
      <w:ins w:id="3160" w:author="SAS" w:date="2010-11-24T14:23:00Z">
        <w:r>
          <w:t>Additional assessment info: Blog Journals are student journal entries taken through and writing process and assessed for 2 Traits of Writing.</w:t>
        </w:r>
      </w:ins>
    </w:p>
    <w:p w:rsidR="004C4AF2" w:rsidRDefault="004C4AF2" w:rsidP="004C4AF2">
      <w:pPr>
        <w:numPr>
          <w:ins w:id="3161" w:author="SAS" w:date="2010-11-24T14:22:00Z"/>
        </w:numPr>
        <w:rPr>
          <w:ins w:id="3162" w:author="SAS" w:date="2010-11-24T14:22:00Z"/>
        </w:rPr>
      </w:pPr>
    </w:p>
    <w:p w:rsidR="004C4AF2" w:rsidRDefault="004C4AF2" w:rsidP="004C4AF2">
      <w:pPr>
        <w:numPr>
          <w:ins w:id="3163" w:author="SAS" w:date="2010-11-24T14:22:00Z"/>
        </w:numPr>
        <w:rPr>
          <w:ins w:id="3164" w:author="SAS" w:date="2010-11-24T14:22:00Z"/>
        </w:rPr>
      </w:pPr>
    </w:p>
    <w:p w:rsidR="004C4AF2" w:rsidRDefault="004C4AF2" w:rsidP="004C4AF2">
      <w:pPr>
        <w:numPr>
          <w:ins w:id="3165" w:author="SAS" w:date="2010-11-24T14:22:00Z"/>
        </w:numPr>
        <w:rPr>
          <w:ins w:id="3166" w:author="SAS" w:date="2010-11-24T14:22:00Z"/>
        </w:rPr>
      </w:pPr>
    </w:p>
    <w:p w:rsidR="004C4AF2" w:rsidRDefault="004C4AF2" w:rsidP="004C4AF2">
      <w:pPr>
        <w:numPr>
          <w:ins w:id="3167" w:author="SAS" w:date="2010-11-24T14:22:00Z"/>
        </w:numPr>
        <w:rPr>
          <w:ins w:id="3168" w:author="SAS" w:date="2010-11-24T14:22:00Z"/>
        </w:rPr>
      </w:pPr>
    </w:p>
    <w:p w:rsidR="004C4AF2" w:rsidRDefault="004C4AF2" w:rsidP="004C4AF2">
      <w:pPr>
        <w:numPr>
          <w:ins w:id="3169" w:author="SAS" w:date="2010-11-24T14:22:00Z"/>
        </w:numPr>
        <w:rPr>
          <w:ins w:id="3170" w:author="SAS" w:date="2010-11-24T14:22:00Z"/>
        </w:rPr>
      </w:pPr>
    </w:p>
    <w:p w:rsidR="004C4AF2" w:rsidRDefault="004C4AF2" w:rsidP="004C4AF2">
      <w:pPr>
        <w:numPr>
          <w:ins w:id="3171" w:author="SAS" w:date="2010-11-24T14:23:00Z"/>
        </w:numPr>
        <w:rPr>
          <w:ins w:id="3172" w:author="SAS" w:date="2010-11-24T14:23:00Z"/>
        </w:rPr>
      </w:pPr>
    </w:p>
    <w:p w:rsidR="004C4AF2" w:rsidRDefault="004C4AF2" w:rsidP="004C4AF2">
      <w:pPr>
        <w:numPr>
          <w:ins w:id="3173" w:author="SAS" w:date="2010-11-24T14:23:00Z"/>
        </w:numPr>
        <w:rPr>
          <w:ins w:id="3174" w:author="SAS" w:date="2010-11-24T14:23:00Z"/>
        </w:rPr>
      </w:pPr>
    </w:p>
    <w:p w:rsidR="004C4AF2" w:rsidRDefault="004C4AF2" w:rsidP="004C4AF2">
      <w:pPr>
        <w:numPr>
          <w:ins w:id="3175" w:author="SAS" w:date="2010-11-24T14:23:00Z"/>
        </w:numPr>
        <w:rPr>
          <w:ins w:id="3176" w:author="SAS" w:date="2010-11-24T14:23:00Z"/>
        </w:rPr>
      </w:pPr>
    </w:p>
    <w:p w:rsidR="004C4AF2" w:rsidRDefault="004C4AF2" w:rsidP="004C4AF2">
      <w:pPr>
        <w:numPr>
          <w:ins w:id="3177" w:author="SAS" w:date="2010-11-24T14:23:00Z"/>
        </w:numPr>
        <w:rPr>
          <w:ins w:id="3178" w:author="SAS" w:date="2010-11-24T14:23:00Z"/>
        </w:rPr>
      </w:pPr>
    </w:p>
    <w:p w:rsidR="004C4AF2" w:rsidRDefault="004C4AF2" w:rsidP="004C4AF2">
      <w:pPr>
        <w:numPr>
          <w:ins w:id="3179" w:author="SAS" w:date="2010-11-24T14:23:00Z"/>
        </w:numPr>
        <w:rPr>
          <w:ins w:id="3180" w:author="SAS" w:date="2010-11-24T14:23:00Z"/>
        </w:rPr>
      </w:pPr>
    </w:p>
    <w:p w:rsidR="004C4AF2" w:rsidRDefault="004C4AF2" w:rsidP="004C4AF2">
      <w:pPr>
        <w:numPr>
          <w:ins w:id="3181" w:author="SAS" w:date="2010-11-24T14:23:00Z"/>
        </w:numPr>
        <w:jc w:val="center"/>
        <w:rPr>
          <w:ins w:id="3182" w:author="SAS" w:date="2010-11-24T14:23:00Z"/>
          <w:b/>
          <w:sz w:val="28"/>
          <w:u w:val="single"/>
        </w:rPr>
      </w:pPr>
      <w:ins w:id="3183" w:author="SAS" w:date="2010-11-24T14:23:00Z">
        <w:r w:rsidRPr="0029626D">
          <w:rPr>
            <w:b/>
            <w:sz w:val="28"/>
            <w:u w:val="single"/>
          </w:rPr>
          <w:t>Assessment Practice</w:t>
        </w:r>
        <w:r>
          <w:rPr>
            <w:b/>
            <w:sz w:val="28"/>
            <w:u w:val="single"/>
          </w:rPr>
          <w:t>s</w:t>
        </w:r>
      </w:ins>
    </w:p>
    <w:p w:rsidR="004C4AF2" w:rsidRPr="00BB1AB8" w:rsidRDefault="004C4AF2" w:rsidP="004C4AF2">
      <w:pPr>
        <w:numPr>
          <w:ins w:id="3184" w:author="SAS" w:date="2010-11-24T14:23:00Z"/>
        </w:numPr>
        <w:rPr>
          <w:ins w:id="3185" w:author="SAS" w:date="2010-11-24T14:23:00Z"/>
          <w:i/>
          <w:sz w:val="28"/>
        </w:rPr>
      </w:pPr>
      <w:ins w:id="3186" w:author="SAS" w:date="2010-11-24T14:23:00Z">
        <w:r w:rsidRPr="00BB1AB8">
          <w:rPr>
            <w:i/>
            <w:sz w:val="20"/>
          </w:rPr>
          <w:t xml:space="preserve">Template modified from </w:t>
        </w:r>
        <w:r>
          <w:rPr>
            <w:i/>
            <w:sz w:val="20"/>
          </w:rPr>
          <w:t>report</w:t>
        </w:r>
        <w:r w:rsidRPr="00BB1AB8">
          <w:rPr>
            <w:i/>
            <w:sz w:val="20"/>
          </w:rPr>
          <w:t xml:space="preserve"> from Jim </w:t>
        </w:r>
        <w:proofErr w:type="spellStart"/>
        <w:r w:rsidRPr="00BB1AB8">
          <w:rPr>
            <w:i/>
            <w:sz w:val="20"/>
          </w:rPr>
          <w:t>Mulli</w:t>
        </w:r>
        <w:proofErr w:type="spellEnd"/>
        <w:r>
          <w:rPr>
            <w:i/>
            <w:sz w:val="20"/>
          </w:rPr>
          <w:t xml:space="preserve"> on behalf of the High School, </w:t>
        </w:r>
        <w:proofErr w:type="spellStart"/>
        <w:r>
          <w:rPr>
            <w:i/>
            <w:sz w:val="20"/>
          </w:rPr>
          <w:t>Puxi</w:t>
        </w:r>
        <w:proofErr w:type="spellEnd"/>
        <w:r>
          <w:rPr>
            <w:i/>
            <w:sz w:val="20"/>
          </w:rPr>
          <w:t xml:space="preserve"> Campus - Social Studies department.</w:t>
        </w:r>
      </w:ins>
    </w:p>
    <w:p w:rsidR="004C4AF2" w:rsidRDefault="004C4AF2" w:rsidP="004C4AF2">
      <w:pPr>
        <w:numPr>
          <w:ins w:id="3187" w:author="SAS" w:date="2010-11-24T14:23:00Z"/>
        </w:numPr>
        <w:rPr>
          <w:ins w:id="3188" w:author="SAS" w:date="2010-11-24T14:23:00Z"/>
          <w:b/>
          <w:i/>
          <w:sz w:val="28"/>
        </w:rPr>
      </w:pPr>
    </w:p>
    <w:p w:rsidR="004C4AF2" w:rsidRPr="00BB1AB8" w:rsidRDefault="004C4AF2" w:rsidP="004C4AF2">
      <w:pPr>
        <w:numPr>
          <w:ins w:id="3189" w:author="SAS" w:date="2010-11-24T14:23:00Z"/>
        </w:numPr>
        <w:jc w:val="right"/>
        <w:rPr>
          <w:ins w:id="3190" w:author="SAS" w:date="2010-11-24T14:23:00Z"/>
          <w:b/>
          <w:i/>
          <w:sz w:val="28"/>
        </w:rPr>
      </w:pPr>
      <w:ins w:id="3191" w:author="SAS" w:date="2010-11-24T14:23:00Z">
        <w:r>
          <w:rPr>
            <w:b/>
            <w:i/>
            <w:sz w:val="28"/>
          </w:rPr>
          <w:t>Updated Jan. 20, 2010</w:t>
        </w:r>
      </w:ins>
    </w:p>
    <w:p w:rsidR="004C4AF2" w:rsidRPr="00964206" w:rsidRDefault="004C4AF2" w:rsidP="004C4AF2">
      <w:pPr>
        <w:numPr>
          <w:ins w:id="3192" w:author="SAS" w:date="2010-11-24T14:23:00Z"/>
        </w:numPr>
        <w:rPr>
          <w:ins w:id="3193" w:author="SAS" w:date="2010-11-24T14:23:00Z"/>
        </w:rPr>
      </w:pPr>
      <w:ins w:id="3194" w:author="SAS" w:date="2010-11-24T14:23:00Z">
        <w:r>
          <w:rPr>
            <w:b/>
            <w:sz w:val="28"/>
          </w:rPr>
          <w:t>Department, Team, or Grade Level:</w:t>
        </w:r>
      </w:ins>
    </w:p>
    <w:p w:rsidR="004C4AF2" w:rsidRDefault="004C4AF2" w:rsidP="004C4AF2">
      <w:pPr>
        <w:numPr>
          <w:ins w:id="3195" w:author="SAS" w:date="2010-11-24T14:23:00Z"/>
        </w:numPr>
        <w:rPr>
          <w:ins w:id="3196" w:author="SAS" w:date="2010-11-24T14:23:00Z"/>
        </w:rPr>
      </w:pPr>
    </w:p>
    <w:p w:rsidR="004C4AF2" w:rsidRDefault="004C4AF2" w:rsidP="004C4AF2">
      <w:pPr>
        <w:numPr>
          <w:ins w:id="3197" w:author="SAS" w:date="2010-11-24T14:23:00Z"/>
        </w:numPr>
        <w:rPr>
          <w:ins w:id="3198" w:author="SAS" w:date="2010-11-24T14:23:00Z"/>
        </w:rPr>
      </w:pPr>
    </w:p>
    <w:p w:rsidR="004C4AF2" w:rsidRPr="0029626D" w:rsidRDefault="004C4AF2" w:rsidP="004C4AF2">
      <w:pPr>
        <w:numPr>
          <w:ins w:id="3199" w:author="SAS" w:date="2010-11-24T14:23:00Z"/>
        </w:numPr>
        <w:rPr>
          <w:ins w:id="3200" w:author="SAS" w:date="2010-11-24T14:23:00Z"/>
          <w:b/>
          <w:u w:val="single"/>
        </w:rPr>
      </w:pPr>
      <w:ins w:id="3201" w:author="SAS" w:date="2010-11-24T14:23:00Z">
        <w:r w:rsidRPr="0029626D">
          <w:rPr>
            <w:b/>
            <w:u w:val="single"/>
          </w:rPr>
          <w:t xml:space="preserve">Discipline/course:  </w:t>
        </w:r>
        <w:r>
          <w:rPr>
            <w:b/>
            <w:u w:val="single"/>
          </w:rPr>
          <w:t>Humanities 6</w:t>
        </w:r>
      </w:ins>
    </w:p>
    <w:p w:rsidR="004C4AF2" w:rsidRDefault="004C4AF2" w:rsidP="004C4AF2">
      <w:pPr>
        <w:numPr>
          <w:ins w:id="3202" w:author="SAS" w:date="2010-11-24T14:23:00Z"/>
        </w:numPr>
        <w:rPr>
          <w:ins w:id="3203" w:author="SAS" w:date="2010-11-24T14:23:00Z"/>
        </w:rPr>
      </w:pPr>
    </w:p>
    <w:p w:rsidR="004C4AF2" w:rsidRDefault="004C4AF2" w:rsidP="004C4AF2">
      <w:pPr>
        <w:numPr>
          <w:ins w:id="3204" w:author="SAS" w:date="2010-11-24T14:23:00Z"/>
        </w:numPr>
        <w:rPr>
          <w:ins w:id="3205" w:author="SAS" w:date="2010-11-24T14:23:00Z"/>
        </w:rPr>
      </w:pPr>
      <w:ins w:id="3206" w:author="SAS" w:date="2010-11-24T14:23:00Z">
        <w:r>
          <w:t>Grade level:  6 (Personal and Cultural Identity)</w:t>
        </w:r>
      </w:ins>
    </w:p>
    <w:p w:rsidR="004C4AF2" w:rsidRDefault="004C4AF2" w:rsidP="004C4AF2">
      <w:pPr>
        <w:numPr>
          <w:ins w:id="3207" w:author="SAS" w:date="2010-11-24T14:23:00Z"/>
        </w:numPr>
        <w:rPr>
          <w:ins w:id="3208" w:author="SAS" w:date="2010-11-24T14:23:00Z"/>
        </w:rPr>
      </w:pPr>
    </w:p>
    <w:p w:rsidR="004C4AF2" w:rsidRDefault="004C4AF2" w:rsidP="004C4AF2">
      <w:pPr>
        <w:numPr>
          <w:ins w:id="3209" w:author="SAS" w:date="2010-11-24T14:23:00Z"/>
        </w:numPr>
        <w:rPr>
          <w:ins w:id="3210" w:author="SAS" w:date="2010-11-24T14:23:00Z"/>
        </w:rPr>
      </w:pPr>
      <w:ins w:id="3211" w:author="SAS" w:date="2010-11-24T14:23:00Z">
        <w:r>
          <w:t xml:space="preserve">Common Assessments: Scrapbook  (writings):  About the Author, Cultural Collage, Bio-poem, </w:t>
        </w:r>
        <w:proofErr w:type="gramStart"/>
        <w:r>
          <w:t>Heart</w:t>
        </w:r>
        <w:proofErr w:type="gramEnd"/>
        <w:r>
          <w:t xml:space="preserve"> Map</w:t>
        </w:r>
      </w:ins>
    </w:p>
    <w:p w:rsidR="004C4AF2" w:rsidRDefault="004C4AF2" w:rsidP="004C4AF2">
      <w:pPr>
        <w:numPr>
          <w:ins w:id="3212" w:author="SAS" w:date="2010-11-24T14:23:00Z"/>
        </w:numPr>
        <w:rPr>
          <w:ins w:id="3213" w:author="SAS" w:date="2010-11-24T14:23:00Z"/>
        </w:rPr>
      </w:pPr>
    </w:p>
    <w:p w:rsidR="004C4AF2" w:rsidRDefault="004C4AF2" w:rsidP="004C4AF2">
      <w:pPr>
        <w:numPr>
          <w:ins w:id="3214" w:author="SAS" w:date="2010-11-24T14:23:00Z"/>
        </w:numPr>
        <w:rPr>
          <w:ins w:id="3215" w:author="SAS" w:date="2010-11-24T14:23:00Z"/>
        </w:rPr>
      </w:pPr>
      <w:ins w:id="3216" w:author="SAS" w:date="2010-11-24T14:23:00Z">
        <w:r>
          <w:t xml:space="preserve">Types of Summative assessments (all assessments are common): Scrapbook, Ancestor Tree vocabulary quiz, Geography quiz, Clay Marble literature test, </w:t>
        </w:r>
        <w:r w:rsidRPr="00E400BC">
          <w:rPr>
            <w:u w:val="single"/>
          </w:rPr>
          <w:t xml:space="preserve">Clay Marble </w:t>
        </w:r>
        <w:r>
          <w:t>character analysis (keynote presentation)</w:t>
        </w:r>
      </w:ins>
    </w:p>
    <w:p w:rsidR="004C4AF2" w:rsidRDefault="004C4AF2" w:rsidP="004C4AF2">
      <w:pPr>
        <w:numPr>
          <w:ins w:id="3217" w:author="SAS" w:date="2010-11-24T14:23:00Z"/>
        </w:numPr>
        <w:rPr>
          <w:ins w:id="3218" w:author="SAS" w:date="2010-11-24T14:23:00Z"/>
        </w:rPr>
      </w:pPr>
    </w:p>
    <w:p w:rsidR="004C4AF2" w:rsidRDefault="004C4AF2" w:rsidP="004C4AF2">
      <w:pPr>
        <w:numPr>
          <w:ins w:id="3219" w:author="SAS" w:date="2010-11-24T14:23:00Z"/>
        </w:numPr>
        <w:rPr>
          <w:ins w:id="3220" w:author="SAS" w:date="2010-11-24T14:23:00Z"/>
        </w:rPr>
      </w:pPr>
    </w:p>
    <w:p w:rsidR="004C4AF2" w:rsidRDefault="004C4AF2" w:rsidP="004C4AF2">
      <w:pPr>
        <w:numPr>
          <w:ins w:id="3221" w:author="SAS" w:date="2010-11-24T14:23:00Z"/>
        </w:numPr>
        <w:rPr>
          <w:ins w:id="3222" w:author="SAS" w:date="2010-11-24T14:23:00Z"/>
        </w:rPr>
      </w:pPr>
      <w:ins w:id="3223" w:author="SAS" w:date="2010-11-24T14:23:00Z">
        <w:r>
          <w:t xml:space="preserve">Examples of formative </w:t>
        </w:r>
        <w:proofErr w:type="gramStart"/>
        <w:r>
          <w:t>assessments :</w:t>
        </w:r>
        <w:proofErr w:type="gramEnd"/>
        <w:r>
          <w:t xml:space="preserve">  Accelerated Reader, </w:t>
        </w:r>
        <w:r w:rsidRPr="00E400BC">
          <w:rPr>
            <w:u w:val="single"/>
          </w:rPr>
          <w:t>Clay Marble</w:t>
        </w:r>
        <w:r>
          <w:t xml:space="preserve"> literature quiz, word choice writing assignment (Ode to Oreo), Adjectives quiz,</w:t>
        </w:r>
      </w:ins>
    </w:p>
    <w:p w:rsidR="004C4AF2" w:rsidRDefault="004C4AF2" w:rsidP="004C4AF2">
      <w:pPr>
        <w:numPr>
          <w:ins w:id="3224" w:author="SAS" w:date="2010-11-24T14:23:00Z"/>
        </w:numPr>
        <w:rPr>
          <w:ins w:id="3225" w:author="SAS" w:date="2010-11-24T14:23:00Z"/>
        </w:rPr>
      </w:pPr>
    </w:p>
    <w:p w:rsidR="004C4AF2" w:rsidRDefault="004C4AF2" w:rsidP="004C4AF2">
      <w:pPr>
        <w:numPr>
          <w:ins w:id="3226" w:author="SAS" w:date="2010-11-24T14:23:00Z"/>
        </w:numPr>
        <w:rPr>
          <w:ins w:id="3227" w:author="SAS" w:date="2010-11-24T14:23:00Z"/>
        </w:rPr>
      </w:pPr>
      <w:ins w:id="3228" w:author="SAS" w:date="2010-11-24T14:23:00Z">
        <w:r>
          <w:t>Additional assessment info:</w:t>
        </w:r>
      </w:ins>
    </w:p>
    <w:p w:rsidR="004C4AF2" w:rsidRDefault="004C4AF2" w:rsidP="004C4AF2">
      <w:pPr>
        <w:numPr>
          <w:ins w:id="3229" w:author="SAS" w:date="2010-11-24T14:23:00Z"/>
        </w:numPr>
        <w:rPr>
          <w:ins w:id="3230" w:author="SAS" w:date="2010-11-24T14:23:00Z"/>
        </w:rPr>
      </w:pPr>
    </w:p>
    <w:p w:rsidR="004C4AF2" w:rsidRDefault="004C4AF2" w:rsidP="004C4AF2">
      <w:pPr>
        <w:numPr>
          <w:ins w:id="3231" w:author="SAS" w:date="2010-11-24T14:23:00Z"/>
        </w:numPr>
        <w:rPr>
          <w:ins w:id="3232" w:author="SAS" w:date="2010-11-24T14:23:00Z"/>
        </w:rPr>
      </w:pPr>
    </w:p>
    <w:p w:rsidR="004C4AF2" w:rsidRPr="0029626D" w:rsidRDefault="004C4AF2" w:rsidP="004C4AF2">
      <w:pPr>
        <w:numPr>
          <w:ins w:id="3233" w:author="SAS" w:date="2010-11-24T14:23:00Z"/>
        </w:numPr>
        <w:rPr>
          <w:ins w:id="3234" w:author="SAS" w:date="2010-11-24T14:23:00Z"/>
          <w:b/>
          <w:u w:val="single"/>
        </w:rPr>
      </w:pPr>
      <w:ins w:id="3235" w:author="SAS" w:date="2010-11-24T14:23:00Z">
        <w:r w:rsidRPr="0029626D">
          <w:rPr>
            <w:b/>
            <w:u w:val="single"/>
          </w:rPr>
          <w:t xml:space="preserve">Discipline/course:  </w:t>
        </w:r>
        <w:r>
          <w:rPr>
            <w:b/>
            <w:u w:val="single"/>
          </w:rPr>
          <w:t>Humanities 6</w:t>
        </w:r>
      </w:ins>
    </w:p>
    <w:p w:rsidR="004C4AF2" w:rsidRDefault="004C4AF2" w:rsidP="004C4AF2">
      <w:pPr>
        <w:numPr>
          <w:ins w:id="3236" w:author="SAS" w:date="2010-11-24T14:23:00Z"/>
        </w:numPr>
        <w:rPr>
          <w:ins w:id="3237" w:author="SAS" w:date="2010-11-24T14:23:00Z"/>
        </w:rPr>
      </w:pPr>
    </w:p>
    <w:p w:rsidR="004C4AF2" w:rsidRDefault="004C4AF2" w:rsidP="004C4AF2">
      <w:pPr>
        <w:numPr>
          <w:ins w:id="3238" w:author="SAS" w:date="2010-11-24T14:23:00Z"/>
        </w:numPr>
        <w:rPr>
          <w:ins w:id="3239" w:author="SAS" w:date="2010-11-24T14:23:00Z"/>
        </w:rPr>
      </w:pPr>
      <w:ins w:id="3240" w:author="SAS" w:date="2010-11-24T14:23:00Z">
        <w:r>
          <w:t>Grade level:  6 (Learning About the Past: Archaeology)</w:t>
        </w:r>
      </w:ins>
    </w:p>
    <w:p w:rsidR="004C4AF2" w:rsidRDefault="004C4AF2" w:rsidP="004C4AF2">
      <w:pPr>
        <w:numPr>
          <w:ins w:id="3241" w:author="SAS" w:date="2010-11-24T14:23:00Z"/>
        </w:numPr>
        <w:rPr>
          <w:ins w:id="3242" w:author="SAS" w:date="2010-11-24T14:23:00Z"/>
        </w:rPr>
      </w:pPr>
    </w:p>
    <w:p w:rsidR="004C4AF2" w:rsidRDefault="004C4AF2" w:rsidP="004C4AF2">
      <w:pPr>
        <w:numPr>
          <w:ins w:id="3243" w:author="SAS" w:date="2010-11-24T14:23:00Z"/>
        </w:numPr>
        <w:rPr>
          <w:ins w:id="3244" w:author="SAS" w:date="2010-11-24T14:23:00Z"/>
        </w:rPr>
      </w:pPr>
      <w:ins w:id="3245" w:author="SAS" w:date="2010-11-24T14:23:00Z">
        <w:r>
          <w:t>Common Assessments: Archaeology test</w:t>
        </w:r>
      </w:ins>
    </w:p>
    <w:p w:rsidR="004C4AF2" w:rsidRDefault="004C4AF2" w:rsidP="004C4AF2">
      <w:pPr>
        <w:numPr>
          <w:ins w:id="3246" w:author="SAS" w:date="2010-11-24T14:23:00Z"/>
        </w:numPr>
        <w:rPr>
          <w:ins w:id="3247" w:author="SAS" w:date="2010-11-24T14:23:00Z"/>
        </w:rPr>
      </w:pPr>
    </w:p>
    <w:p w:rsidR="004C4AF2" w:rsidRDefault="004C4AF2" w:rsidP="004C4AF2">
      <w:pPr>
        <w:numPr>
          <w:ins w:id="3248" w:author="SAS" w:date="2010-11-24T14:23:00Z"/>
        </w:numPr>
        <w:rPr>
          <w:ins w:id="3249" w:author="SAS" w:date="2010-11-24T14:23:00Z"/>
        </w:rPr>
      </w:pPr>
      <w:ins w:id="3250" w:author="SAS" w:date="2010-11-24T14:23:00Z">
        <w:r>
          <w:t>Types of Summative assessments: Archaeology test</w:t>
        </w:r>
      </w:ins>
    </w:p>
    <w:p w:rsidR="004C4AF2" w:rsidRDefault="004C4AF2" w:rsidP="004C4AF2">
      <w:pPr>
        <w:numPr>
          <w:ins w:id="3251" w:author="SAS" w:date="2010-11-24T14:23:00Z"/>
        </w:numPr>
        <w:rPr>
          <w:ins w:id="3252" w:author="SAS" w:date="2010-11-24T14:23:00Z"/>
        </w:rPr>
      </w:pPr>
    </w:p>
    <w:p w:rsidR="004C4AF2" w:rsidRDefault="004C4AF2" w:rsidP="004C4AF2">
      <w:pPr>
        <w:numPr>
          <w:ins w:id="3253" w:author="SAS" w:date="2010-11-24T14:23:00Z"/>
        </w:numPr>
        <w:rPr>
          <w:ins w:id="3254" w:author="SAS" w:date="2010-11-24T14:23:00Z"/>
        </w:rPr>
      </w:pPr>
      <w:ins w:id="3255" w:author="SAS" w:date="2010-11-24T14:23:00Z">
        <w:r>
          <w:t xml:space="preserve">Examples of formative </w:t>
        </w:r>
        <w:proofErr w:type="gramStart"/>
        <w:r>
          <w:t>assessments :</w:t>
        </w:r>
        <w:proofErr w:type="gramEnd"/>
        <w:r>
          <w:t xml:space="preserve"> Archaeology encyclopedic entry (writing with vocabulary, assessing sentence fluency, word choice)</w:t>
        </w:r>
      </w:ins>
    </w:p>
    <w:p w:rsidR="004C4AF2" w:rsidRDefault="004C4AF2" w:rsidP="004C4AF2">
      <w:pPr>
        <w:numPr>
          <w:ins w:id="3256" w:author="SAS" w:date="2010-11-24T14:23:00Z"/>
        </w:numPr>
        <w:rPr>
          <w:ins w:id="3257" w:author="SAS" w:date="2010-11-24T14:23:00Z"/>
        </w:rPr>
      </w:pPr>
    </w:p>
    <w:p w:rsidR="004C4AF2" w:rsidRDefault="004C4AF2" w:rsidP="004C4AF2">
      <w:pPr>
        <w:numPr>
          <w:ins w:id="3258" w:author="SAS" w:date="2010-11-24T14:23:00Z"/>
        </w:numPr>
        <w:rPr>
          <w:ins w:id="3259" w:author="SAS" w:date="2010-11-24T14:23:00Z"/>
        </w:rPr>
      </w:pPr>
      <w:ins w:id="3260" w:author="SAS" w:date="2010-11-24T14:23:00Z">
        <w:r>
          <w:t>Additional assessment info:</w:t>
        </w:r>
      </w:ins>
    </w:p>
    <w:p w:rsidR="004C4AF2" w:rsidRDefault="004C4AF2" w:rsidP="004C4AF2">
      <w:pPr>
        <w:numPr>
          <w:ins w:id="3261" w:author="SAS" w:date="2010-11-24T14:23:00Z"/>
        </w:numPr>
        <w:rPr>
          <w:ins w:id="3262" w:author="SAS" w:date="2010-11-24T14:23:00Z"/>
        </w:rPr>
      </w:pPr>
    </w:p>
    <w:p w:rsidR="004C4AF2" w:rsidRDefault="004C4AF2" w:rsidP="004C4AF2">
      <w:pPr>
        <w:numPr>
          <w:ins w:id="3263" w:author="SAS" w:date="2010-11-24T14:23:00Z"/>
        </w:numPr>
        <w:rPr>
          <w:ins w:id="3264" w:author="SAS" w:date="2010-11-24T14:23:00Z"/>
        </w:rPr>
      </w:pPr>
    </w:p>
    <w:p w:rsidR="004C4AF2" w:rsidRPr="0029626D" w:rsidRDefault="004C4AF2" w:rsidP="004C4AF2">
      <w:pPr>
        <w:numPr>
          <w:ins w:id="3265" w:author="SAS" w:date="2010-11-24T14:23:00Z"/>
        </w:numPr>
        <w:rPr>
          <w:ins w:id="3266" w:author="SAS" w:date="2010-11-24T14:23:00Z"/>
          <w:b/>
          <w:u w:val="single"/>
        </w:rPr>
      </w:pPr>
      <w:ins w:id="3267" w:author="SAS" w:date="2010-11-24T14:23:00Z">
        <w:r w:rsidRPr="0029626D">
          <w:rPr>
            <w:b/>
            <w:u w:val="single"/>
          </w:rPr>
          <w:t xml:space="preserve">Discipline/course:  </w:t>
        </w:r>
        <w:r>
          <w:rPr>
            <w:b/>
            <w:u w:val="single"/>
          </w:rPr>
          <w:t>Humanities 6</w:t>
        </w:r>
      </w:ins>
    </w:p>
    <w:p w:rsidR="004C4AF2" w:rsidRPr="0029626D" w:rsidRDefault="004C4AF2" w:rsidP="004C4AF2">
      <w:pPr>
        <w:numPr>
          <w:ins w:id="3268" w:author="SAS" w:date="2010-11-24T14:23:00Z"/>
        </w:numPr>
        <w:rPr>
          <w:ins w:id="3269" w:author="SAS" w:date="2010-11-24T14:23:00Z"/>
          <w:b/>
          <w:u w:val="single"/>
        </w:rPr>
      </w:pPr>
      <w:ins w:id="3270" w:author="SAS" w:date="2010-11-24T14:23:00Z">
        <w:r w:rsidRPr="0029626D">
          <w:rPr>
            <w:b/>
            <w:u w:val="single"/>
          </w:rPr>
          <w:t xml:space="preserve">  </w:t>
        </w:r>
      </w:ins>
    </w:p>
    <w:p w:rsidR="004C4AF2" w:rsidRDefault="004C4AF2" w:rsidP="004C4AF2">
      <w:pPr>
        <w:numPr>
          <w:ins w:id="3271" w:author="SAS" w:date="2010-11-24T14:23:00Z"/>
        </w:numPr>
        <w:rPr>
          <w:ins w:id="3272" w:author="SAS" w:date="2010-11-24T14:23:00Z"/>
        </w:rPr>
      </w:pPr>
    </w:p>
    <w:p w:rsidR="004C4AF2" w:rsidRDefault="004C4AF2" w:rsidP="004C4AF2">
      <w:pPr>
        <w:numPr>
          <w:ins w:id="3273" w:author="SAS" w:date="2010-11-24T14:23:00Z"/>
        </w:numPr>
        <w:rPr>
          <w:ins w:id="3274" w:author="SAS" w:date="2010-11-24T14:23:00Z"/>
        </w:rPr>
      </w:pPr>
      <w:ins w:id="3275" w:author="SAS" w:date="2010-11-24T14:23:00Z">
        <w:r>
          <w:t>Grade level:  6 (Rites of Passage)</w:t>
        </w:r>
      </w:ins>
    </w:p>
    <w:p w:rsidR="004C4AF2" w:rsidRDefault="004C4AF2" w:rsidP="004C4AF2">
      <w:pPr>
        <w:numPr>
          <w:ins w:id="3276" w:author="SAS" w:date="2010-11-24T14:23:00Z"/>
        </w:numPr>
        <w:rPr>
          <w:ins w:id="3277" w:author="SAS" w:date="2010-11-24T14:23:00Z"/>
        </w:rPr>
      </w:pPr>
    </w:p>
    <w:p w:rsidR="004C4AF2" w:rsidRDefault="004C4AF2" w:rsidP="004C4AF2">
      <w:pPr>
        <w:numPr>
          <w:ins w:id="3278" w:author="SAS" w:date="2010-11-24T14:23:00Z"/>
        </w:numPr>
        <w:rPr>
          <w:ins w:id="3279" w:author="SAS" w:date="2010-11-24T14:23:00Z"/>
        </w:rPr>
      </w:pPr>
      <w:ins w:id="3280" w:author="SAS" w:date="2010-11-24T14:23:00Z">
        <w:r>
          <w:t>Common Assessments</w:t>
        </w:r>
        <w:proofErr w:type="gramStart"/>
        <w:r>
          <w:t>: :</w:t>
        </w:r>
        <w:proofErr w:type="gramEnd"/>
        <w:r>
          <w:t xml:space="preserve">   Test on Early Man, Test on </w:t>
        </w:r>
        <w:r w:rsidRPr="00FC486A">
          <w:rPr>
            <w:u w:val="single"/>
          </w:rPr>
          <w:t>Dar and the Spear Thrower</w:t>
        </w:r>
        <w:r>
          <w:t xml:space="preserve"> (literature test)</w:t>
        </w:r>
      </w:ins>
    </w:p>
    <w:p w:rsidR="004C4AF2" w:rsidRDefault="004C4AF2" w:rsidP="004C4AF2">
      <w:pPr>
        <w:numPr>
          <w:ins w:id="3281" w:author="SAS" w:date="2010-11-24T14:23:00Z"/>
        </w:numPr>
        <w:rPr>
          <w:ins w:id="3282" w:author="SAS" w:date="2010-11-24T14:23:00Z"/>
        </w:rPr>
      </w:pPr>
    </w:p>
    <w:p w:rsidR="004C4AF2" w:rsidRDefault="004C4AF2" w:rsidP="004C4AF2">
      <w:pPr>
        <w:numPr>
          <w:ins w:id="3283" w:author="SAS" w:date="2010-11-24T14:23:00Z"/>
        </w:numPr>
        <w:rPr>
          <w:ins w:id="3284" w:author="SAS" w:date="2010-11-24T14:23:00Z"/>
        </w:rPr>
      </w:pPr>
      <w:ins w:id="3285" w:author="SAS" w:date="2010-11-24T14:23:00Z">
        <w:r>
          <w:t xml:space="preserve">Types of Summative assessments:  Test on Early Man, Five-paragraph Essay on </w:t>
        </w:r>
        <w:r w:rsidRPr="00FC486A">
          <w:rPr>
            <w:u w:val="single"/>
          </w:rPr>
          <w:t>Dar and the Spear Thrower</w:t>
        </w:r>
      </w:ins>
    </w:p>
    <w:p w:rsidR="004C4AF2" w:rsidRDefault="004C4AF2" w:rsidP="004C4AF2">
      <w:pPr>
        <w:numPr>
          <w:ins w:id="3286" w:author="SAS" w:date="2010-11-24T14:23:00Z"/>
        </w:numPr>
        <w:rPr>
          <w:ins w:id="3287" w:author="SAS" w:date="2010-11-24T14:23:00Z"/>
        </w:rPr>
      </w:pPr>
    </w:p>
    <w:p w:rsidR="004C4AF2" w:rsidRDefault="004C4AF2" w:rsidP="004C4AF2">
      <w:pPr>
        <w:numPr>
          <w:ins w:id="3288" w:author="SAS" w:date="2010-11-24T14:23:00Z"/>
        </w:numPr>
        <w:rPr>
          <w:ins w:id="3289" w:author="SAS" w:date="2010-11-24T14:23:00Z"/>
        </w:rPr>
      </w:pPr>
      <w:ins w:id="3290" w:author="SAS" w:date="2010-11-24T14:23:00Z">
        <w:r>
          <w:t xml:space="preserve">Examples </w:t>
        </w:r>
        <w:proofErr w:type="gramStart"/>
        <w:r>
          <w:t>of  formative</w:t>
        </w:r>
        <w:proofErr w:type="gramEnd"/>
        <w:r>
          <w:t xml:space="preserve"> assessments: subjects and verbs, pronouns, and quiz,   Wanted Posters for Early Man (talking document)</w:t>
        </w:r>
      </w:ins>
    </w:p>
    <w:p w:rsidR="004C4AF2" w:rsidRDefault="004C4AF2" w:rsidP="004C4AF2">
      <w:pPr>
        <w:numPr>
          <w:ins w:id="3291" w:author="SAS" w:date="2010-11-24T14:23:00Z"/>
        </w:numPr>
        <w:rPr>
          <w:ins w:id="3292" w:author="SAS" w:date="2010-11-24T14:23:00Z"/>
        </w:rPr>
      </w:pPr>
    </w:p>
    <w:p w:rsidR="004C4AF2" w:rsidRDefault="004C4AF2" w:rsidP="004C4AF2">
      <w:pPr>
        <w:numPr>
          <w:ins w:id="3293" w:author="SAS" w:date="2010-11-24T14:23:00Z"/>
        </w:numPr>
        <w:rPr>
          <w:ins w:id="3294" w:author="SAS" w:date="2010-11-24T14:23:00Z"/>
        </w:rPr>
      </w:pPr>
      <w:ins w:id="3295" w:author="SAS" w:date="2010-11-24T14:23:00Z">
        <w:r>
          <w:t>Additional assessment info:</w:t>
        </w:r>
      </w:ins>
    </w:p>
    <w:p w:rsidR="004C4AF2" w:rsidRDefault="004C4AF2" w:rsidP="004C4AF2">
      <w:pPr>
        <w:numPr>
          <w:ins w:id="3296" w:author="SAS" w:date="2010-11-24T14:23:00Z"/>
        </w:numPr>
        <w:rPr>
          <w:ins w:id="3297" w:author="SAS" w:date="2010-11-24T14:23:00Z"/>
        </w:rPr>
      </w:pPr>
    </w:p>
    <w:p w:rsidR="004C4AF2" w:rsidRDefault="004C4AF2" w:rsidP="004C4AF2">
      <w:pPr>
        <w:numPr>
          <w:ins w:id="3298" w:author="SAS" w:date="2010-11-24T14:23:00Z"/>
        </w:numPr>
        <w:rPr>
          <w:ins w:id="3299" w:author="SAS" w:date="2010-11-24T14:23:00Z"/>
        </w:rPr>
      </w:pPr>
    </w:p>
    <w:p w:rsidR="000D0208" w:rsidRDefault="000D0208">
      <w:pPr>
        <w:rPr>
          <w:ins w:id="3300" w:author="SAS" w:date="2010-12-01T07:35:00Z"/>
          <w:b/>
          <w:sz w:val="32"/>
          <w:szCs w:val="32"/>
        </w:rPr>
      </w:pPr>
      <w:ins w:id="3301" w:author="SAS" w:date="2010-12-01T07:35:00Z">
        <w:r>
          <w:rPr>
            <w:b/>
            <w:sz w:val="32"/>
            <w:szCs w:val="32"/>
          </w:rPr>
          <w:br w:type="page"/>
        </w:r>
      </w:ins>
    </w:p>
    <w:p w:rsidR="004C4AF2" w:rsidRDefault="004C4AF2" w:rsidP="004C4AF2">
      <w:pPr>
        <w:numPr>
          <w:ins w:id="3302" w:author="SAS" w:date="2010-11-24T14:31:00Z"/>
        </w:numPr>
        <w:jc w:val="center"/>
        <w:rPr>
          <w:ins w:id="3303" w:author="SAS" w:date="2010-11-24T14:31:00Z"/>
          <w:b/>
          <w:sz w:val="32"/>
          <w:szCs w:val="32"/>
        </w:rPr>
      </w:pPr>
      <w:ins w:id="3304" w:author="SAS" w:date="2010-11-24T14:31:00Z">
        <w:r w:rsidRPr="00767535">
          <w:rPr>
            <w:b/>
            <w:sz w:val="32"/>
            <w:szCs w:val="32"/>
          </w:rPr>
          <w:t>Enduring Understandings/Essential Agreements 8</w:t>
        </w:r>
        <w:r w:rsidRPr="00767535">
          <w:rPr>
            <w:b/>
            <w:sz w:val="32"/>
            <w:szCs w:val="32"/>
            <w:vertAlign w:val="superscript"/>
          </w:rPr>
          <w:t>th</w:t>
        </w:r>
        <w:r w:rsidRPr="00767535">
          <w:rPr>
            <w:b/>
            <w:sz w:val="32"/>
            <w:szCs w:val="32"/>
          </w:rPr>
          <w:t xml:space="preserve"> Grade Humanities 200</w:t>
        </w:r>
        <w:r>
          <w:rPr>
            <w:b/>
            <w:sz w:val="32"/>
            <w:szCs w:val="32"/>
          </w:rPr>
          <w:t>8-2009</w:t>
        </w:r>
      </w:ins>
    </w:p>
    <w:p w:rsidR="004C4AF2" w:rsidRDefault="004C4AF2" w:rsidP="004C4AF2">
      <w:pPr>
        <w:numPr>
          <w:ins w:id="3305" w:author="SAS" w:date="2010-11-24T14:31:00Z"/>
        </w:numPr>
        <w:jc w:val="center"/>
        <w:rPr>
          <w:ins w:id="3306" w:author="SAS" w:date="2010-11-24T14:31:00Z"/>
          <w:b/>
          <w:sz w:val="32"/>
          <w:szCs w:val="32"/>
        </w:rPr>
      </w:pPr>
    </w:p>
    <w:p w:rsidR="004C4AF2" w:rsidRDefault="004C4AF2" w:rsidP="004C4AF2">
      <w:pPr>
        <w:numPr>
          <w:ins w:id="3307" w:author="SAS" w:date="2010-11-24T14:31:00Z"/>
        </w:numPr>
        <w:jc w:val="center"/>
        <w:rPr>
          <w:ins w:id="3308" w:author="SAS" w:date="2010-11-24T14:31:00Z"/>
          <w:b/>
          <w:sz w:val="32"/>
          <w:szCs w:val="32"/>
        </w:rPr>
      </w:pPr>
      <w:ins w:id="3309" w:author="SAS" w:date="2010-11-24T14:31:00Z">
        <w:r>
          <w:rPr>
            <w:b/>
            <w:sz w:val="32"/>
            <w:szCs w:val="32"/>
          </w:rPr>
          <w:t>Major Threads/Themes</w:t>
        </w:r>
      </w:ins>
    </w:p>
    <w:p w:rsidR="004C4AF2" w:rsidRDefault="004C4AF2" w:rsidP="004C4AF2">
      <w:pPr>
        <w:numPr>
          <w:ins w:id="3310" w:author="SAS" w:date="2010-11-24T14:31:00Z"/>
        </w:numPr>
        <w:jc w:val="center"/>
        <w:rPr>
          <w:ins w:id="3311" w:author="SAS" w:date="2010-11-24T14:31:00Z"/>
          <w:b/>
          <w:sz w:val="32"/>
          <w:szCs w:val="32"/>
        </w:rPr>
      </w:pPr>
      <w:ins w:id="3312" w:author="SAS" w:date="2010-11-24T14:31:00Z">
        <w:r>
          <w:rPr>
            <w:b/>
            <w:sz w:val="32"/>
            <w:szCs w:val="32"/>
          </w:rPr>
          <w:t>CHANGE</w:t>
        </w:r>
      </w:ins>
    </w:p>
    <w:p w:rsidR="004C4AF2" w:rsidRDefault="004C4AF2" w:rsidP="004C4AF2">
      <w:pPr>
        <w:numPr>
          <w:ins w:id="3313" w:author="SAS" w:date="2010-11-24T14:31:00Z"/>
        </w:numPr>
        <w:jc w:val="center"/>
        <w:rPr>
          <w:ins w:id="3314" w:author="SAS" w:date="2010-11-24T14:31:00Z"/>
          <w:b/>
          <w:sz w:val="32"/>
          <w:szCs w:val="32"/>
        </w:rPr>
      </w:pPr>
      <w:ins w:id="3315" w:author="SAS" w:date="2010-11-24T14:31:00Z">
        <w:r>
          <w:rPr>
            <w:b/>
            <w:sz w:val="32"/>
            <w:szCs w:val="32"/>
          </w:rPr>
          <w:t>IMPACT</w:t>
        </w:r>
      </w:ins>
    </w:p>
    <w:p w:rsidR="004C4AF2" w:rsidRPr="00767535" w:rsidRDefault="004C4AF2" w:rsidP="004C4AF2">
      <w:pPr>
        <w:numPr>
          <w:ins w:id="3316" w:author="SAS" w:date="2010-11-24T14:31:00Z"/>
        </w:numPr>
        <w:jc w:val="center"/>
        <w:rPr>
          <w:ins w:id="3317" w:author="SAS" w:date="2010-11-24T14:31:00Z"/>
          <w:b/>
          <w:sz w:val="32"/>
          <w:szCs w:val="32"/>
        </w:rPr>
      </w:pPr>
      <w:ins w:id="3318" w:author="SAS" w:date="2010-11-24T14:31:00Z">
        <w:r>
          <w:rPr>
            <w:b/>
            <w:sz w:val="32"/>
            <w:szCs w:val="32"/>
          </w:rPr>
          <w:t>ENVIRONMENTAL/SOCIAL INTERDEPENDENCE</w:t>
        </w:r>
      </w:ins>
    </w:p>
    <w:p w:rsidR="004C4AF2" w:rsidRDefault="004C4AF2" w:rsidP="004C4AF2">
      <w:pPr>
        <w:numPr>
          <w:ins w:id="3319" w:author="SAS" w:date="2010-11-24T14:31:00Z"/>
        </w:numPr>
        <w:jc w:val="both"/>
        <w:rPr>
          <w:ins w:id="3320" w:author="SAS" w:date="2010-11-24T14:31:00Z"/>
          <w:b/>
        </w:rPr>
      </w:pPr>
    </w:p>
    <w:p w:rsidR="004C4AF2" w:rsidRPr="005F0FC1" w:rsidRDefault="004C4AF2" w:rsidP="004C4AF2">
      <w:pPr>
        <w:numPr>
          <w:ins w:id="3321" w:author="SAS" w:date="2010-11-24T14:31:00Z"/>
        </w:numPr>
        <w:jc w:val="both"/>
        <w:rPr>
          <w:ins w:id="3322" w:author="SAS" w:date="2010-11-24T14:31:00Z"/>
          <w:b/>
        </w:rPr>
      </w:pPr>
      <w:ins w:id="3323" w:author="SAS" w:date="2010-11-24T14:31:00Z">
        <w:r>
          <w:rPr>
            <w:b/>
          </w:rPr>
          <w:t xml:space="preserve">Theme 1: What is Evidence? </w:t>
        </w:r>
      </w:ins>
    </w:p>
    <w:p w:rsidR="004C4AF2" w:rsidRPr="005824B4" w:rsidRDefault="004C4AF2" w:rsidP="004C4AF2">
      <w:pPr>
        <w:numPr>
          <w:ins w:id="3324" w:author="SAS" w:date="2010-11-24T14:31:00Z"/>
        </w:numPr>
        <w:ind w:firstLine="360"/>
        <w:jc w:val="both"/>
        <w:rPr>
          <w:ins w:id="3325" w:author="SAS" w:date="2010-11-24T14:31:00Z"/>
          <w:b/>
        </w:rPr>
      </w:pPr>
      <w:ins w:id="3326" w:author="SAS" w:date="2010-11-24T14:31:00Z">
        <w:r w:rsidRPr="005824B4">
          <w:rPr>
            <w:b/>
          </w:rPr>
          <w:t>Enduring Understandings:</w:t>
        </w:r>
        <w:r w:rsidRPr="005824B4">
          <w:rPr>
            <w:b/>
          </w:rPr>
          <w:tab/>
        </w:r>
        <w:r w:rsidRPr="005824B4">
          <w:rPr>
            <w:b/>
          </w:rPr>
          <w:tab/>
        </w:r>
      </w:ins>
    </w:p>
    <w:p w:rsidR="004C4AF2" w:rsidRPr="00B61975" w:rsidRDefault="004C4AF2" w:rsidP="004C4AF2">
      <w:pPr>
        <w:numPr>
          <w:ilvl w:val="0"/>
          <w:numId w:val="16"/>
          <w:ins w:id="3327" w:author="SAS" w:date="2010-11-24T14:31:00Z"/>
        </w:numPr>
        <w:jc w:val="both"/>
        <w:rPr>
          <w:ins w:id="3328" w:author="SAS" w:date="2010-11-24T14:31:00Z"/>
        </w:rPr>
      </w:pPr>
      <w:ins w:id="3329" w:author="SAS" w:date="2010-11-24T14:31:00Z">
        <w:r w:rsidRPr="00B61975">
          <w:t>Problem-solving requires a systematic approach</w:t>
        </w:r>
        <w:r w:rsidRPr="00B61975">
          <w:tab/>
        </w:r>
        <w:r w:rsidRPr="00B61975">
          <w:tab/>
        </w:r>
        <w:r w:rsidRPr="00B61975">
          <w:tab/>
        </w:r>
        <w:r w:rsidRPr="00B61975">
          <w:tab/>
        </w:r>
      </w:ins>
    </w:p>
    <w:p w:rsidR="004C4AF2" w:rsidRPr="00B61975" w:rsidRDefault="004C4AF2" w:rsidP="004C4AF2">
      <w:pPr>
        <w:numPr>
          <w:ilvl w:val="0"/>
          <w:numId w:val="16"/>
          <w:ins w:id="3330" w:author="SAS" w:date="2010-11-24T14:31:00Z"/>
        </w:numPr>
        <w:jc w:val="both"/>
        <w:rPr>
          <w:ins w:id="3331" w:author="SAS" w:date="2010-11-24T14:31:00Z"/>
        </w:rPr>
      </w:pPr>
      <w:ins w:id="3332" w:author="SAS" w:date="2010-11-24T14:31:00Z">
        <w:r w:rsidRPr="00B61975">
          <w:t>Information exists in a variety of forms</w:t>
        </w:r>
        <w:r w:rsidRPr="00B61975">
          <w:tab/>
        </w:r>
        <w:r w:rsidRPr="00B61975">
          <w:tab/>
        </w:r>
        <w:r w:rsidRPr="00B61975">
          <w:tab/>
        </w:r>
      </w:ins>
    </w:p>
    <w:p w:rsidR="004C4AF2" w:rsidRPr="00B61975" w:rsidRDefault="004C4AF2" w:rsidP="004C4AF2">
      <w:pPr>
        <w:numPr>
          <w:ilvl w:val="0"/>
          <w:numId w:val="16"/>
          <w:ins w:id="3333" w:author="SAS" w:date="2010-11-24T14:31:00Z"/>
        </w:numPr>
        <w:jc w:val="both"/>
        <w:rPr>
          <w:ins w:id="3334" w:author="SAS" w:date="2010-11-24T14:31:00Z"/>
        </w:rPr>
      </w:pPr>
      <w:ins w:id="3335" w:author="SAS" w:date="2010-11-24T14:31:00Z">
        <w:r w:rsidRPr="00B61975">
          <w:t>All evidence has limitations</w:t>
        </w:r>
        <w:r w:rsidRPr="00B61975">
          <w:tab/>
        </w:r>
        <w:r w:rsidRPr="00B61975">
          <w:tab/>
        </w:r>
        <w:r w:rsidRPr="00B61975">
          <w:tab/>
        </w:r>
        <w:r w:rsidRPr="00B61975">
          <w:tab/>
        </w:r>
      </w:ins>
    </w:p>
    <w:p w:rsidR="004C4AF2" w:rsidRPr="00B61975" w:rsidRDefault="004C4AF2" w:rsidP="004C4AF2">
      <w:pPr>
        <w:numPr>
          <w:ilvl w:val="0"/>
          <w:numId w:val="16"/>
          <w:ins w:id="3336" w:author="SAS" w:date="2010-11-24T14:31:00Z"/>
        </w:numPr>
        <w:jc w:val="both"/>
        <w:rPr>
          <w:ins w:id="3337" w:author="SAS" w:date="2010-11-24T14:31:00Z"/>
        </w:rPr>
      </w:pPr>
      <w:ins w:id="3338" w:author="SAS" w:date="2010-11-24T14:31:00Z">
        <w:r w:rsidRPr="00B61975">
          <w:t>Argument requires evidence</w:t>
        </w:r>
      </w:ins>
    </w:p>
    <w:p w:rsidR="004C4AF2" w:rsidRDefault="004C4AF2" w:rsidP="004C4AF2">
      <w:pPr>
        <w:numPr>
          <w:ins w:id="3339" w:author="SAS" w:date="2010-11-24T14:31:00Z"/>
        </w:numPr>
        <w:rPr>
          <w:ins w:id="3340" w:author="SAS" w:date="2010-11-24T14:31:00Z"/>
        </w:rPr>
      </w:pPr>
    </w:p>
    <w:p w:rsidR="004C4AF2" w:rsidRPr="005F0FC1" w:rsidRDefault="004C4AF2" w:rsidP="004C4AF2">
      <w:pPr>
        <w:numPr>
          <w:ins w:id="3341" w:author="SAS" w:date="2010-11-24T14:31:00Z"/>
        </w:numPr>
        <w:jc w:val="both"/>
        <w:rPr>
          <w:ins w:id="3342" w:author="SAS" w:date="2010-11-24T14:31:00Z"/>
          <w:b/>
        </w:rPr>
      </w:pPr>
      <w:ins w:id="3343" w:author="SAS" w:date="2010-11-24T14:31:00Z">
        <w:r>
          <w:rPr>
            <w:b/>
          </w:rPr>
          <w:t xml:space="preserve">Theme 2: Journeys </w:t>
        </w:r>
      </w:ins>
    </w:p>
    <w:p w:rsidR="004C4AF2" w:rsidRPr="005824B4" w:rsidRDefault="004C4AF2" w:rsidP="004C4AF2">
      <w:pPr>
        <w:numPr>
          <w:ins w:id="3344" w:author="SAS" w:date="2010-11-24T14:31:00Z"/>
        </w:numPr>
        <w:ind w:firstLine="360"/>
        <w:jc w:val="both"/>
        <w:rPr>
          <w:ins w:id="3345" w:author="SAS" w:date="2010-11-24T14:31:00Z"/>
          <w:b/>
        </w:rPr>
      </w:pPr>
      <w:ins w:id="3346" w:author="SAS" w:date="2010-11-24T14:31:00Z">
        <w:r w:rsidRPr="005824B4">
          <w:rPr>
            <w:b/>
          </w:rPr>
          <w:t xml:space="preserve">Enduring Understandings: </w:t>
        </w:r>
        <w:r w:rsidRPr="005824B4">
          <w:rPr>
            <w:b/>
          </w:rPr>
          <w:tab/>
        </w:r>
        <w:r w:rsidRPr="005824B4">
          <w:rPr>
            <w:b/>
          </w:rPr>
          <w:tab/>
        </w:r>
      </w:ins>
    </w:p>
    <w:p w:rsidR="004C4AF2" w:rsidRPr="00B61975" w:rsidRDefault="004C4AF2" w:rsidP="004C4AF2">
      <w:pPr>
        <w:numPr>
          <w:ilvl w:val="0"/>
          <w:numId w:val="17"/>
          <w:ins w:id="3347" w:author="SAS" w:date="2010-11-24T14:31:00Z"/>
        </w:numPr>
        <w:jc w:val="both"/>
        <w:rPr>
          <w:ins w:id="3348" w:author="SAS" w:date="2010-11-24T14:31:00Z"/>
        </w:rPr>
      </w:pPr>
      <w:ins w:id="3349" w:author="SAS" w:date="2010-11-24T14:31:00Z">
        <w:r w:rsidRPr="00B61975">
          <w:t>There are many types of journeys</w:t>
        </w:r>
      </w:ins>
    </w:p>
    <w:p w:rsidR="004C4AF2" w:rsidRPr="00B61975" w:rsidRDefault="004C4AF2" w:rsidP="004C4AF2">
      <w:pPr>
        <w:numPr>
          <w:ilvl w:val="0"/>
          <w:numId w:val="17"/>
          <w:ins w:id="3350" w:author="SAS" w:date="2010-11-24T14:31:00Z"/>
        </w:numPr>
        <w:jc w:val="both"/>
        <w:rPr>
          <w:ins w:id="3351" w:author="SAS" w:date="2010-11-24T14:31:00Z"/>
        </w:rPr>
      </w:pPr>
      <w:ins w:id="3352" w:author="SAS" w:date="2010-11-24T14:31:00Z">
        <w:r w:rsidRPr="00B61975">
          <w:t>Everything we do has an impact on ourselves and on our environment</w:t>
        </w:r>
      </w:ins>
    </w:p>
    <w:p w:rsidR="004C4AF2" w:rsidRPr="00B61975" w:rsidRDefault="004C4AF2" w:rsidP="004C4AF2">
      <w:pPr>
        <w:numPr>
          <w:ilvl w:val="0"/>
          <w:numId w:val="17"/>
          <w:ins w:id="3353" w:author="SAS" w:date="2010-11-24T14:31:00Z"/>
        </w:numPr>
        <w:jc w:val="both"/>
        <w:rPr>
          <w:ins w:id="3354" w:author="SAS" w:date="2010-11-24T14:31:00Z"/>
        </w:rPr>
      </w:pPr>
      <w:ins w:id="3355" w:author="SAS" w:date="2010-11-24T14:31:00Z">
        <w:r w:rsidRPr="00B61975">
          <w:t>Systems within an environment are interdependent</w:t>
        </w:r>
      </w:ins>
    </w:p>
    <w:p w:rsidR="004C4AF2" w:rsidRPr="00B61975" w:rsidRDefault="004C4AF2" w:rsidP="004C4AF2">
      <w:pPr>
        <w:numPr>
          <w:ilvl w:val="0"/>
          <w:numId w:val="17"/>
          <w:ins w:id="3356" w:author="SAS" w:date="2010-11-24T14:31:00Z"/>
        </w:numPr>
        <w:jc w:val="both"/>
        <w:rPr>
          <w:ins w:id="3357" w:author="SAS" w:date="2010-11-24T14:31:00Z"/>
        </w:rPr>
      </w:pPr>
      <w:ins w:id="3358" w:author="SAS" w:date="2010-11-24T14:31:00Z">
        <w:r w:rsidRPr="00B61975">
          <w:t>Humans continually seek knowledge</w:t>
        </w:r>
      </w:ins>
    </w:p>
    <w:p w:rsidR="004C4AF2" w:rsidRDefault="004C4AF2" w:rsidP="004C4AF2">
      <w:pPr>
        <w:numPr>
          <w:ins w:id="3359" w:author="SAS" w:date="2010-11-24T14:31:00Z"/>
        </w:numPr>
        <w:rPr>
          <w:ins w:id="3360" w:author="SAS" w:date="2010-11-24T14:31:00Z"/>
          <w:b/>
        </w:rPr>
      </w:pPr>
    </w:p>
    <w:p w:rsidR="004C4AF2" w:rsidRPr="00944583" w:rsidRDefault="004C4AF2" w:rsidP="004C4AF2">
      <w:pPr>
        <w:numPr>
          <w:ins w:id="3361" w:author="SAS" w:date="2010-11-24T14:31:00Z"/>
        </w:numPr>
        <w:rPr>
          <w:ins w:id="3362" w:author="SAS" w:date="2010-11-24T14:31:00Z"/>
          <w:b/>
        </w:rPr>
      </w:pPr>
      <w:ins w:id="3363" w:author="SAS" w:date="2010-11-24T14:31:00Z">
        <w:r w:rsidRPr="00944583">
          <w:rPr>
            <w:b/>
          </w:rPr>
          <w:t xml:space="preserve">Theme 3:  Global Issues/ Our Environment </w:t>
        </w:r>
      </w:ins>
    </w:p>
    <w:p w:rsidR="004C4AF2" w:rsidRPr="00944583" w:rsidRDefault="004C4AF2" w:rsidP="004C4AF2">
      <w:pPr>
        <w:numPr>
          <w:ins w:id="3364" w:author="SAS" w:date="2010-11-24T14:31:00Z"/>
        </w:numPr>
        <w:ind w:firstLine="720"/>
        <w:rPr>
          <w:ins w:id="3365" w:author="SAS" w:date="2010-11-24T14:31:00Z"/>
          <w:b/>
        </w:rPr>
      </w:pPr>
      <w:ins w:id="3366" w:author="SAS" w:date="2010-11-24T14:31:00Z">
        <w:r w:rsidRPr="00944583">
          <w:rPr>
            <w:b/>
          </w:rPr>
          <w:t>Enduring Understandings</w:t>
        </w:r>
        <w:r>
          <w:rPr>
            <w:b/>
          </w:rPr>
          <w:t>:</w:t>
        </w:r>
        <w:r w:rsidRPr="00944583">
          <w:rPr>
            <w:b/>
          </w:rPr>
          <w:t xml:space="preserve"> </w:t>
        </w:r>
      </w:ins>
    </w:p>
    <w:p w:rsidR="004C4AF2" w:rsidRPr="00A8448B" w:rsidRDefault="004C4AF2" w:rsidP="004C4AF2">
      <w:pPr>
        <w:numPr>
          <w:ilvl w:val="0"/>
          <w:numId w:val="20"/>
          <w:ins w:id="3367" w:author="SAS" w:date="2010-11-24T14:31:00Z"/>
        </w:numPr>
        <w:rPr>
          <w:ins w:id="3368" w:author="SAS" w:date="2010-11-24T14:31:00Z"/>
        </w:rPr>
      </w:pPr>
      <w:ins w:id="3369" w:author="SAS" w:date="2010-11-24T14:31:00Z">
        <w:r w:rsidRPr="00A8448B">
          <w:t>Everything we do has an impact on ourselves and our environment</w:t>
        </w:r>
      </w:ins>
    </w:p>
    <w:p w:rsidR="004C4AF2" w:rsidRPr="00A8448B" w:rsidRDefault="004C4AF2" w:rsidP="004C4AF2">
      <w:pPr>
        <w:numPr>
          <w:ilvl w:val="0"/>
          <w:numId w:val="20"/>
          <w:ins w:id="3370" w:author="SAS" w:date="2010-11-24T14:31:00Z"/>
        </w:numPr>
        <w:rPr>
          <w:ins w:id="3371" w:author="SAS" w:date="2010-11-24T14:31:00Z"/>
        </w:rPr>
      </w:pPr>
      <w:ins w:id="3372" w:author="SAS" w:date="2010-11-24T14:31:00Z">
        <w:r w:rsidRPr="00A8448B">
          <w:t>Systems within an environment are interdependent</w:t>
        </w:r>
      </w:ins>
    </w:p>
    <w:p w:rsidR="004C4AF2" w:rsidRPr="00A8448B" w:rsidRDefault="004C4AF2" w:rsidP="004C4AF2">
      <w:pPr>
        <w:numPr>
          <w:ilvl w:val="0"/>
          <w:numId w:val="20"/>
          <w:ins w:id="3373" w:author="SAS" w:date="2010-11-24T14:31:00Z"/>
        </w:numPr>
        <w:rPr>
          <w:ins w:id="3374" w:author="SAS" w:date="2010-11-24T14:31:00Z"/>
        </w:rPr>
      </w:pPr>
      <w:ins w:id="3375" w:author="SAS" w:date="2010-11-24T14:31:00Z">
        <w:r w:rsidRPr="00A8448B">
          <w:t>Systems can create inequities</w:t>
        </w:r>
      </w:ins>
    </w:p>
    <w:p w:rsidR="004C4AF2" w:rsidRPr="00A8448B" w:rsidRDefault="004C4AF2" w:rsidP="004C4AF2">
      <w:pPr>
        <w:numPr>
          <w:ilvl w:val="0"/>
          <w:numId w:val="20"/>
          <w:ins w:id="3376" w:author="SAS" w:date="2010-11-24T14:31:00Z"/>
        </w:numPr>
        <w:rPr>
          <w:ins w:id="3377" w:author="SAS" w:date="2010-11-24T14:31:00Z"/>
        </w:rPr>
      </w:pPr>
      <w:ins w:id="3378" w:author="SAS" w:date="2010-11-24T14:31:00Z">
        <w:r w:rsidRPr="00A8448B">
          <w:t>The past and present affect our future</w:t>
        </w:r>
      </w:ins>
    </w:p>
    <w:p w:rsidR="004C4AF2" w:rsidRPr="00A8448B" w:rsidRDefault="004C4AF2" w:rsidP="004C4AF2">
      <w:pPr>
        <w:numPr>
          <w:ilvl w:val="0"/>
          <w:numId w:val="20"/>
          <w:ins w:id="3379" w:author="SAS" w:date="2010-11-24T14:31:00Z"/>
        </w:numPr>
        <w:rPr>
          <w:ins w:id="3380" w:author="SAS" w:date="2010-11-24T14:31:00Z"/>
        </w:rPr>
      </w:pPr>
      <w:ins w:id="3381" w:author="SAS" w:date="2010-11-24T14:31:00Z">
        <w:r w:rsidRPr="00A8448B">
          <w:t>Human needs depend on available resources</w:t>
        </w:r>
      </w:ins>
    </w:p>
    <w:p w:rsidR="004C4AF2" w:rsidRPr="002F1A67" w:rsidRDefault="004C4AF2" w:rsidP="004C4AF2">
      <w:pPr>
        <w:numPr>
          <w:ins w:id="3382" w:author="SAS" w:date="2010-11-24T14:31:00Z"/>
        </w:numPr>
        <w:ind w:firstLine="360"/>
        <w:jc w:val="both"/>
        <w:rPr>
          <w:ins w:id="3383" w:author="SAS" w:date="2010-11-24T14:31:00Z"/>
        </w:rPr>
      </w:pPr>
    </w:p>
    <w:p w:rsidR="004C4AF2" w:rsidRDefault="004C4AF2" w:rsidP="004C4AF2">
      <w:pPr>
        <w:numPr>
          <w:ins w:id="3384" w:author="SAS" w:date="2010-11-24T14:31:00Z"/>
        </w:numPr>
        <w:jc w:val="both"/>
        <w:rPr>
          <w:ins w:id="3385" w:author="SAS" w:date="2010-11-24T14:31:00Z"/>
          <w:b/>
        </w:rPr>
      </w:pPr>
    </w:p>
    <w:p w:rsidR="004C4AF2" w:rsidRPr="00647ECD" w:rsidRDefault="004C4AF2" w:rsidP="004C4AF2">
      <w:pPr>
        <w:numPr>
          <w:ins w:id="3386" w:author="SAS" w:date="2010-11-24T14:31:00Z"/>
        </w:numPr>
        <w:jc w:val="both"/>
        <w:rPr>
          <w:ins w:id="3387" w:author="SAS" w:date="2010-11-24T14:31:00Z"/>
          <w:b/>
        </w:rPr>
      </w:pPr>
      <w:ins w:id="3388" w:author="SAS" w:date="2010-11-24T14:31:00Z">
        <w:r>
          <w:rPr>
            <w:b/>
          </w:rPr>
          <w:t>Theme</w:t>
        </w:r>
        <w:r w:rsidRPr="005F0FC1">
          <w:rPr>
            <w:b/>
          </w:rPr>
          <w:t xml:space="preserve"> 4: Culture </w:t>
        </w:r>
      </w:ins>
    </w:p>
    <w:p w:rsidR="004C4AF2" w:rsidRPr="005824B4" w:rsidRDefault="004C4AF2" w:rsidP="004C4AF2">
      <w:pPr>
        <w:numPr>
          <w:ins w:id="3389" w:author="SAS" w:date="2010-11-24T14:31:00Z"/>
        </w:numPr>
        <w:ind w:firstLine="360"/>
        <w:jc w:val="both"/>
        <w:rPr>
          <w:ins w:id="3390" w:author="SAS" w:date="2010-11-24T14:31:00Z"/>
          <w:b/>
        </w:rPr>
      </w:pPr>
      <w:ins w:id="3391" w:author="SAS" w:date="2010-11-24T14:31:00Z">
        <w:r w:rsidRPr="005824B4">
          <w:rPr>
            <w:b/>
          </w:rPr>
          <w:t xml:space="preserve">Enduring Understandings: </w:t>
        </w:r>
        <w:r w:rsidRPr="005824B4">
          <w:rPr>
            <w:b/>
          </w:rPr>
          <w:tab/>
        </w:r>
        <w:r w:rsidRPr="005824B4">
          <w:rPr>
            <w:b/>
          </w:rPr>
          <w:tab/>
        </w:r>
      </w:ins>
    </w:p>
    <w:p w:rsidR="004C4AF2" w:rsidRPr="005F0FC1" w:rsidRDefault="004C4AF2" w:rsidP="004C4AF2">
      <w:pPr>
        <w:numPr>
          <w:ilvl w:val="0"/>
          <w:numId w:val="18"/>
          <w:ins w:id="3392" w:author="SAS" w:date="2010-11-24T14:31:00Z"/>
        </w:numPr>
        <w:jc w:val="both"/>
        <w:rPr>
          <w:ins w:id="3393" w:author="SAS" w:date="2010-11-24T14:31:00Z"/>
        </w:rPr>
      </w:pPr>
      <w:ins w:id="3394" w:author="SAS" w:date="2010-11-24T14:31:00Z">
        <w:r w:rsidRPr="005F0FC1">
          <w:t>Cultural Misconceptions are part of our past and present</w:t>
        </w:r>
      </w:ins>
    </w:p>
    <w:p w:rsidR="004C4AF2" w:rsidRDefault="004C4AF2" w:rsidP="004C4AF2">
      <w:pPr>
        <w:numPr>
          <w:ilvl w:val="0"/>
          <w:numId w:val="18"/>
          <w:ins w:id="3395" w:author="SAS" w:date="2010-11-24T14:31:00Z"/>
        </w:numPr>
        <w:jc w:val="both"/>
        <w:rPr>
          <w:ins w:id="3396" w:author="SAS" w:date="2010-11-24T14:31:00Z"/>
        </w:rPr>
      </w:pPr>
      <w:ins w:id="3397" w:author="SAS" w:date="2010-11-24T14:31:00Z">
        <w:r w:rsidRPr="005F0FC1">
          <w:t>Cultural values and beliefs affect relations among individuals, groups, institutions, and political states.</w:t>
        </w:r>
      </w:ins>
    </w:p>
    <w:p w:rsidR="004C4AF2" w:rsidRDefault="004C4AF2" w:rsidP="004C4AF2">
      <w:pPr>
        <w:numPr>
          <w:ilvl w:val="0"/>
          <w:numId w:val="18"/>
          <w:ins w:id="3398" w:author="SAS" w:date="2010-11-24T14:31:00Z"/>
        </w:numPr>
        <w:jc w:val="both"/>
        <w:rPr>
          <w:ins w:id="3399" w:author="SAS" w:date="2010-11-24T14:31:00Z"/>
        </w:rPr>
      </w:pPr>
      <w:ins w:id="3400" w:author="SAS" w:date="2010-11-24T14:31:00Z">
        <w:r>
          <w:t>Cultural identity is determined by many factors</w:t>
        </w:r>
      </w:ins>
    </w:p>
    <w:p w:rsidR="004C4AF2" w:rsidRPr="005F0FC1" w:rsidRDefault="004C4AF2" w:rsidP="004C4AF2">
      <w:pPr>
        <w:numPr>
          <w:ilvl w:val="0"/>
          <w:numId w:val="18"/>
          <w:ins w:id="3401" w:author="SAS" w:date="2010-11-24T14:31:00Z"/>
        </w:numPr>
        <w:jc w:val="both"/>
        <w:rPr>
          <w:ins w:id="3402" w:author="SAS" w:date="2010-11-24T14:31:00Z"/>
        </w:rPr>
      </w:pPr>
      <w:ins w:id="3403" w:author="SAS" w:date="2010-11-24T14:31:00Z">
        <w:r>
          <w:t>Our past affects our present and our future</w:t>
        </w:r>
      </w:ins>
    </w:p>
    <w:p w:rsidR="004C4AF2" w:rsidRDefault="004C4AF2" w:rsidP="004C4AF2">
      <w:pPr>
        <w:numPr>
          <w:ins w:id="3404" w:author="SAS" w:date="2010-11-24T14:31:00Z"/>
        </w:numPr>
        <w:jc w:val="both"/>
        <w:rPr>
          <w:ins w:id="3405" w:author="SAS" w:date="2010-11-24T14:31:00Z"/>
          <w:b/>
        </w:rPr>
      </w:pPr>
    </w:p>
    <w:p w:rsidR="004C4AF2" w:rsidRPr="005F0FC1" w:rsidRDefault="004C4AF2" w:rsidP="004C4AF2">
      <w:pPr>
        <w:numPr>
          <w:ins w:id="3406" w:author="SAS" w:date="2010-11-24T14:31:00Z"/>
        </w:numPr>
        <w:jc w:val="both"/>
        <w:rPr>
          <w:ins w:id="3407" w:author="SAS" w:date="2010-11-24T14:31:00Z"/>
          <w:b/>
        </w:rPr>
      </w:pPr>
      <w:ins w:id="3408" w:author="SAS" w:date="2010-11-24T14:31:00Z">
        <w:r>
          <w:rPr>
            <w:b/>
          </w:rPr>
          <w:t>Theme</w:t>
        </w:r>
        <w:r w:rsidRPr="005F0FC1">
          <w:rPr>
            <w:b/>
          </w:rPr>
          <w:t xml:space="preserve"> 5: Human Rights </w:t>
        </w:r>
      </w:ins>
    </w:p>
    <w:p w:rsidR="004C4AF2" w:rsidRPr="005824B4" w:rsidRDefault="004C4AF2" w:rsidP="004C4AF2">
      <w:pPr>
        <w:numPr>
          <w:ins w:id="3409" w:author="SAS" w:date="2010-11-24T14:31:00Z"/>
        </w:numPr>
        <w:ind w:left="360"/>
        <w:jc w:val="both"/>
        <w:rPr>
          <w:ins w:id="3410" w:author="SAS" w:date="2010-11-24T14:31:00Z"/>
          <w:b/>
        </w:rPr>
      </w:pPr>
      <w:ins w:id="3411" w:author="SAS" w:date="2010-11-24T14:31:00Z">
        <w:r w:rsidRPr="005824B4">
          <w:rPr>
            <w:b/>
          </w:rPr>
          <w:t xml:space="preserve">Enduring Understandings: </w:t>
        </w:r>
        <w:r w:rsidRPr="005824B4">
          <w:rPr>
            <w:b/>
          </w:rPr>
          <w:tab/>
        </w:r>
        <w:r w:rsidRPr="005824B4">
          <w:rPr>
            <w:b/>
          </w:rPr>
          <w:tab/>
        </w:r>
      </w:ins>
    </w:p>
    <w:p w:rsidR="004C4AF2" w:rsidRPr="00A8448B" w:rsidRDefault="004C4AF2" w:rsidP="004C4AF2">
      <w:pPr>
        <w:numPr>
          <w:ilvl w:val="0"/>
          <w:numId w:val="19"/>
          <w:ins w:id="3412" w:author="SAS" w:date="2010-11-24T14:31:00Z"/>
        </w:numPr>
        <w:rPr>
          <w:ins w:id="3413" w:author="SAS" w:date="2010-11-24T14:31:00Z"/>
        </w:rPr>
      </w:pPr>
      <w:ins w:id="3414" w:author="SAS" w:date="2010-11-24T14:31:00Z">
        <w:r w:rsidRPr="00A8448B">
          <w:t>Systems can create inequities</w:t>
        </w:r>
      </w:ins>
    </w:p>
    <w:p w:rsidR="004C4AF2" w:rsidRPr="005F0FC1" w:rsidRDefault="004C4AF2" w:rsidP="004C4AF2">
      <w:pPr>
        <w:numPr>
          <w:ilvl w:val="0"/>
          <w:numId w:val="19"/>
          <w:ins w:id="3415" w:author="SAS" w:date="2010-11-24T14:31:00Z"/>
        </w:numPr>
        <w:jc w:val="both"/>
        <w:rPr>
          <w:ins w:id="3416" w:author="SAS" w:date="2010-11-24T14:31:00Z"/>
        </w:rPr>
      </w:pPr>
      <w:ins w:id="3417" w:author="SAS" w:date="2010-11-24T14:31:00Z">
        <w:r w:rsidRPr="005F0FC1">
          <w:t>Change is continual</w:t>
        </w:r>
      </w:ins>
    </w:p>
    <w:p w:rsidR="004C4AF2" w:rsidRDefault="004C4AF2" w:rsidP="004C4AF2">
      <w:pPr>
        <w:numPr>
          <w:ilvl w:val="0"/>
          <w:numId w:val="19"/>
          <w:ins w:id="3418" w:author="SAS" w:date="2010-11-24T14:31:00Z"/>
        </w:numPr>
        <w:jc w:val="both"/>
        <w:rPr>
          <w:ins w:id="3419" w:author="SAS" w:date="2010-11-24T14:31:00Z"/>
        </w:rPr>
      </w:pPr>
      <w:ins w:id="3420" w:author="SAS" w:date="2010-11-24T14:31:00Z">
        <w:r w:rsidRPr="005F0FC1">
          <w:t>Democracy is a process</w:t>
        </w:r>
      </w:ins>
    </w:p>
    <w:p w:rsidR="004C4AF2" w:rsidRDefault="004C4AF2" w:rsidP="004C4AF2">
      <w:pPr>
        <w:numPr>
          <w:ins w:id="3421" w:author="SAS" w:date="2010-11-24T14:31:00Z"/>
        </w:numPr>
        <w:jc w:val="both"/>
        <w:rPr>
          <w:ins w:id="3422" w:author="SAS" w:date="2010-11-24T14:31:00Z"/>
        </w:rPr>
      </w:pPr>
    </w:p>
    <w:p w:rsidR="004C4AF2" w:rsidRDefault="004C4AF2" w:rsidP="004C4AF2">
      <w:pPr>
        <w:numPr>
          <w:ins w:id="3423" w:author="SAS" w:date="2010-11-24T14:31:00Z"/>
        </w:numPr>
        <w:jc w:val="center"/>
        <w:rPr>
          <w:ins w:id="3424" w:author="SAS" w:date="2010-11-24T14:31:00Z"/>
          <w:b/>
          <w:sz w:val="32"/>
          <w:szCs w:val="32"/>
        </w:rPr>
      </w:pPr>
      <w:ins w:id="3425" w:author="SAS" w:date="2010-11-24T14:31:00Z">
        <w:r w:rsidRPr="00767535">
          <w:rPr>
            <w:b/>
            <w:sz w:val="32"/>
            <w:szCs w:val="32"/>
          </w:rPr>
          <w:t xml:space="preserve">Enduring Understandings/Essential Agreements </w:t>
        </w:r>
        <w:r>
          <w:rPr>
            <w:b/>
            <w:sz w:val="32"/>
            <w:szCs w:val="32"/>
          </w:rPr>
          <w:t>7</w:t>
        </w:r>
        <w:r w:rsidRPr="00767535">
          <w:rPr>
            <w:b/>
            <w:sz w:val="32"/>
            <w:szCs w:val="32"/>
            <w:vertAlign w:val="superscript"/>
          </w:rPr>
          <w:t>th</w:t>
        </w:r>
        <w:r w:rsidRPr="00767535">
          <w:rPr>
            <w:b/>
            <w:sz w:val="32"/>
            <w:szCs w:val="32"/>
          </w:rPr>
          <w:t xml:space="preserve"> Grade Humanities 200</w:t>
        </w:r>
        <w:r>
          <w:rPr>
            <w:b/>
            <w:sz w:val="32"/>
            <w:szCs w:val="32"/>
          </w:rPr>
          <w:t>8-2009</w:t>
        </w:r>
      </w:ins>
    </w:p>
    <w:p w:rsidR="004C4AF2" w:rsidRDefault="004C4AF2" w:rsidP="004C4AF2">
      <w:pPr>
        <w:numPr>
          <w:ins w:id="3426" w:author="SAS" w:date="2010-11-24T14:31:00Z"/>
        </w:numPr>
        <w:jc w:val="center"/>
        <w:rPr>
          <w:ins w:id="3427" w:author="SAS" w:date="2010-11-24T14:31:00Z"/>
          <w:b/>
          <w:sz w:val="32"/>
          <w:szCs w:val="32"/>
        </w:rPr>
      </w:pPr>
    </w:p>
    <w:p w:rsidR="004C4AF2" w:rsidRDefault="004C4AF2" w:rsidP="004C4AF2">
      <w:pPr>
        <w:numPr>
          <w:ins w:id="3428" w:author="SAS" w:date="2010-11-24T14:31:00Z"/>
        </w:numPr>
        <w:jc w:val="center"/>
        <w:rPr>
          <w:ins w:id="3429" w:author="SAS" w:date="2010-11-24T14:31:00Z"/>
          <w:b/>
          <w:sz w:val="32"/>
          <w:szCs w:val="32"/>
        </w:rPr>
      </w:pPr>
      <w:ins w:id="3430" w:author="SAS" w:date="2010-11-24T14:31:00Z">
        <w:r>
          <w:rPr>
            <w:b/>
            <w:sz w:val="32"/>
            <w:szCs w:val="32"/>
          </w:rPr>
          <w:t>Major Threads/Themes</w:t>
        </w:r>
      </w:ins>
    </w:p>
    <w:p w:rsidR="004C4AF2" w:rsidRDefault="004C4AF2" w:rsidP="004C4AF2">
      <w:pPr>
        <w:numPr>
          <w:ins w:id="3431" w:author="SAS" w:date="2010-11-24T14:31:00Z"/>
        </w:numPr>
        <w:jc w:val="center"/>
        <w:rPr>
          <w:ins w:id="3432" w:author="SAS" w:date="2010-11-24T14:31:00Z"/>
          <w:b/>
          <w:sz w:val="32"/>
          <w:szCs w:val="32"/>
        </w:rPr>
      </w:pPr>
      <w:ins w:id="3433" w:author="SAS" w:date="2010-11-24T14:31:00Z">
        <w:r>
          <w:rPr>
            <w:b/>
            <w:sz w:val="32"/>
            <w:szCs w:val="32"/>
          </w:rPr>
          <w:t>CHANGE</w:t>
        </w:r>
      </w:ins>
    </w:p>
    <w:p w:rsidR="004C4AF2" w:rsidRDefault="004C4AF2" w:rsidP="004C4AF2">
      <w:pPr>
        <w:numPr>
          <w:ins w:id="3434" w:author="SAS" w:date="2010-11-24T14:31:00Z"/>
        </w:numPr>
        <w:jc w:val="center"/>
        <w:rPr>
          <w:ins w:id="3435" w:author="SAS" w:date="2010-11-24T14:31:00Z"/>
          <w:b/>
          <w:sz w:val="32"/>
          <w:szCs w:val="32"/>
        </w:rPr>
      </w:pPr>
      <w:ins w:id="3436" w:author="SAS" w:date="2010-11-24T14:31:00Z">
        <w:r>
          <w:rPr>
            <w:b/>
            <w:sz w:val="32"/>
            <w:szCs w:val="32"/>
          </w:rPr>
          <w:t>CONNECTIONS</w:t>
        </w:r>
      </w:ins>
    </w:p>
    <w:p w:rsidR="004C4AF2" w:rsidRDefault="004C4AF2" w:rsidP="004C4AF2">
      <w:pPr>
        <w:numPr>
          <w:ins w:id="3437" w:author="SAS" w:date="2010-11-24T14:31:00Z"/>
        </w:numPr>
        <w:jc w:val="center"/>
        <w:rPr>
          <w:ins w:id="3438" w:author="SAS" w:date="2010-11-24T14:31:00Z"/>
          <w:b/>
          <w:sz w:val="32"/>
          <w:szCs w:val="32"/>
        </w:rPr>
      </w:pPr>
      <w:ins w:id="3439" w:author="SAS" w:date="2010-11-24T14:31:00Z">
        <w:r>
          <w:rPr>
            <w:b/>
            <w:sz w:val="32"/>
            <w:szCs w:val="32"/>
          </w:rPr>
          <w:t>SELF-EVALUATION</w:t>
        </w:r>
      </w:ins>
    </w:p>
    <w:p w:rsidR="004C4AF2" w:rsidRDefault="004C4AF2" w:rsidP="004C4AF2">
      <w:pPr>
        <w:numPr>
          <w:ins w:id="3440" w:author="SAS" w:date="2010-11-24T14:31:00Z"/>
        </w:numPr>
        <w:jc w:val="center"/>
        <w:rPr>
          <w:ins w:id="3441" w:author="SAS" w:date="2010-11-24T14:31:00Z"/>
          <w:b/>
          <w:sz w:val="32"/>
          <w:szCs w:val="32"/>
        </w:rPr>
      </w:pPr>
      <w:ins w:id="3442" w:author="SAS" w:date="2010-11-24T14:31:00Z">
        <w:r>
          <w:rPr>
            <w:b/>
            <w:sz w:val="32"/>
            <w:szCs w:val="32"/>
          </w:rPr>
          <w:t>WRITING PROCESS</w:t>
        </w:r>
      </w:ins>
    </w:p>
    <w:p w:rsidR="004C4AF2" w:rsidRPr="00767535" w:rsidRDefault="004C4AF2" w:rsidP="004C4AF2">
      <w:pPr>
        <w:numPr>
          <w:ins w:id="3443" w:author="SAS" w:date="2010-11-24T14:31:00Z"/>
        </w:numPr>
        <w:jc w:val="center"/>
        <w:rPr>
          <w:ins w:id="3444" w:author="SAS" w:date="2010-11-24T14:31:00Z"/>
          <w:b/>
          <w:sz w:val="32"/>
          <w:szCs w:val="32"/>
        </w:rPr>
      </w:pPr>
      <w:ins w:id="3445" w:author="SAS" w:date="2010-11-24T14:31:00Z">
        <w:r>
          <w:rPr>
            <w:b/>
            <w:sz w:val="32"/>
            <w:szCs w:val="32"/>
          </w:rPr>
          <w:t>LEARNING FROM LITERATURE</w:t>
        </w:r>
      </w:ins>
    </w:p>
    <w:p w:rsidR="004C4AF2" w:rsidRDefault="004C4AF2" w:rsidP="004C4AF2">
      <w:pPr>
        <w:numPr>
          <w:ins w:id="3446" w:author="SAS" w:date="2010-11-24T14:31:00Z"/>
        </w:numPr>
        <w:jc w:val="both"/>
        <w:rPr>
          <w:ins w:id="3447" w:author="SAS" w:date="2010-11-24T14:31:00Z"/>
        </w:rPr>
      </w:pPr>
    </w:p>
    <w:p w:rsidR="004C4AF2" w:rsidRDefault="004C4AF2" w:rsidP="004C4AF2">
      <w:pPr>
        <w:numPr>
          <w:ins w:id="3448" w:author="SAS" w:date="2010-11-24T14:31:00Z"/>
        </w:numPr>
        <w:jc w:val="both"/>
        <w:rPr>
          <w:ins w:id="3449" w:author="SAS" w:date="2010-11-24T14:31:00Z"/>
        </w:rPr>
      </w:pPr>
    </w:p>
    <w:p w:rsidR="004C4AF2" w:rsidRPr="007E45ED" w:rsidRDefault="004C4AF2" w:rsidP="004C4AF2">
      <w:pPr>
        <w:numPr>
          <w:ins w:id="3450" w:author="SAS" w:date="2010-11-24T14:31:00Z"/>
        </w:numPr>
        <w:jc w:val="both"/>
        <w:rPr>
          <w:ins w:id="3451" w:author="SAS" w:date="2010-11-24T14:31:00Z"/>
          <w:b/>
          <w:sz w:val="28"/>
          <w:szCs w:val="28"/>
        </w:rPr>
      </w:pPr>
      <w:ins w:id="3452" w:author="SAS" w:date="2010-11-24T14:31:00Z">
        <w:r w:rsidRPr="007E45ED">
          <w:rPr>
            <w:b/>
            <w:sz w:val="28"/>
            <w:szCs w:val="28"/>
          </w:rPr>
          <w:t>Overarching Year-round Essential Questions</w:t>
        </w:r>
      </w:ins>
    </w:p>
    <w:p w:rsidR="004C4AF2" w:rsidRPr="007E45ED" w:rsidRDefault="004C4AF2" w:rsidP="004C4AF2">
      <w:pPr>
        <w:numPr>
          <w:ilvl w:val="0"/>
          <w:numId w:val="25"/>
          <w:ins w:id="3453" w:author="SAS" w:date="2010-11-24T14:31:00Z"/>
        </w:numPr>
        <w:jc w:val="both"/>
        <w:rPr>
          <w:ins w:id="3454" w:author="SAS" w:date="2010-11-24T14:31:00Z"/>
          <w:sz w:val="28"/>
          <w:szCs w:val="28"/>
        </w:rPr>
      </w:pPr>
      <w:ins w:id="3455" w:author="SAS" w:date="2010-11-24T14:31:00Z">
        <w:r w:rsidRPr="007E45ED">
          <w:rPr>
            <w:sz w:val="28"/>
            <w:szCs w:val="28"/>
          </w:rPr>
          <w:t>How does the past shape the present, and the past shape the future?</w:t>
        </w:r>
      </w:ins>
    </w:p>
    <w:p w:rsidR="004C4AF2" w:rsidRPr="007E45ED" w:rsidRDefault="004C4AF2" w:rsidP="004C4AF2">
      <w:pPr>
        <w:numPr>
          <w:ilvl w:val="0"/>
          <w:numId w:val="25"/>
          <w:ins w:id="3456" w:author="SAS" w:date="2010-11-24T14:31:00Z"/>
        </w:numPr>
        <w:jc w:val="both"/>
        <w:rPr>
          <w:ins w:id="3457" w:author="SAS" w:date="2010-11-24T14:31:00Z"/>
          <w:sz w:val="28"/>
          <w:szCs w:val="28"/>
        </w:rPr>
      </w:pPr>
      <w:ins w:id="3458" w:author="SAS" w:date="2010-11-24T14:31:00Z">
        <w:r w:rsidRPr="007E45ED">
          <w:rPr>
            <w:sz w:val="28"/>
            <w:szCs w:val="28"/>
          </w:rPr>
          <w:t>Where do you fit into society</w:t>
        </w:r>
        <w:r>
          <w:rPr>
            <w:sz w:val="28"/>
            <w:szCs w:val="28"/>
          </w:rPr>
          <w:t>?</w:t>
        </w:r>
      </w:ins>
    </w:p>
    <w:p w:rsidR="004C4AF2" w:rsidRPr="007E45ED" w:rsidRDefault="004C4AF2" w:rsidP="004C4AF2">
      <w:pPr>
        <w:numPr>
          <w:ilvl w:val="0"/>
          <w:numId w:val="25"/>
          <w:ins w:id="3459" w:author="SAS" w:date="2010-11-24T14:31:00Z"/>
        </w:numPr>
        <w:jc w:val="both"/>
        <w:rPr>
          <w:ins w:id="3460" w:author="SAS" w:date="2010-11-24T14:31:00Z"/>
          <w:sz w:val="28"/>
          <w:szCs w:val="28"/>
        </w:rPr>
      </w:pPr>
      <w:ins w:id="3461" w:author="SAS" w:date="2010-11-24T14:31:00Z">
        <w:r w:rsidRPr="007E45ED">
          <w:rPr>
            <w:sz w:val="28"/>
            <w:szCs w:val="28"/>
          </w:rPr>
          <w:t>What does it take to change the world?</w:t>
        </w:r>
      </w:ins>
    </w:p>
    <w:p w:rsidR="004C4AF2" w:rsidRDefault="004C4AF2" w:rsidP="004C4AF2">
      <w:pPr>
        <w:numPr>
          <w:ins w:id="3462" w:author="SAS" w:date="2010-11-24T14:31:00Z"/>
        </w:numPr>
        <w:jc w:val="both"/>
        <w:rPr>
          <w:ins w:id="3463" w:author="SAS" w:date="2010-11-24T14:31:00Z"/>
        </w:rPr>
      </w:pPr>
    </w:p>
    <w:p w:rsidR="004C4AF2" w:rsidRDefault="004C4AF2" w:rsidP="004C4AF2">
      <w:pPr>
        <w:numPr>
          <w:ins w:id="3464" w:author="SAS" w:date="2010-11-24T14:31:00Z"/>
        </w:numPr>
        <w:jc w:val="both"/>
        <w:rPr>
          <w:ins w:id="3465" w:author="SAS" w:date="2010-11-24T14:31:00Z"/>
        </w:rPr>
      </w:pPr>
    </w:p>
    <w:p w:rsidR="004C4AF2" w:rsidRPr="00862D43" w:rsidRDefault="004C4AF2" w:rsidP="004C4AF2">
      <w:pPr>
        <w:numPr>
          <w:ins w:id="3466" w:author="SAS" w:date="2010-11-24T14:31:00Z"/>
        </w:numPr>
        <w:jc w:val="both"/>
        <w:rPr>
          <w:ins w:id="3467" w:author="SAS" w:date="2010-11-24T14:31:00Z"/>
          <w:b/>
        </w:rPr>
      </w:pPr>
      <w:ins w:id="3468" w:author="SAS" w:date="2010-11-24T14:31:00Z">
        <w:r w:rsidRPr="00862D43">
          <w:rPr>
            <w:b/>
          </w:rPr>
          <w:t>Unit 1:  Personal Narratives</w:t>
        </w:r>
      </w:ins>
    </w:p>
    <w:p w:rsidR="004C4AF2" w:rsidRDefault="004C4AF2" w:rsidP="004C4AF2">
      <w:pPr>
        <w:numPr>
          <w:ilvl w:val="0"/>
          <w:numId w:val="21"/>
          <w:ins w:id="3469" w:author="SAS" w:date="2010-11-24T14:31:00Z"/>
        </w:numPr>
        <w:jc w:val="both"/>
        <w:rPr>
          <w:ins w:id="3470" w:author="SAS" w:date="2010-11-24T14:31:00Z"/>
        </w:rPr>
      </w:pPr>
      <w:ins w:id="3471" w:author="SAS" w:date="2010-11-24T14:31:00Z">
        <w:r>
          <w:t>Self-exploration</w:t>
        </w:r>
      </w:ins>
    </w:p>
    <w:p w:rsidR="004C4AF2" w:rsidRDefault="004C4AF2" w:rsidP="004C4AF2">
      <w:pPr>
        <w:numPr>
          <w:ilvl w:val="0"/>
          <w:numId w:val="21"/>
          <w:ins w:id="3472" w:author="SAS" w:date="2010-11-24T14:31:00Z"/>
        </w:numPr>
        <w:jc w:val="both"/>
        <w:rPr>
          <w:ins w:id="3473" w:author="SAS" w:date="2010-11-24T14:31:00Z"/>
        </w:rPr>
      </w:pPr>
      <w:ins w:id="3474" w:author="SAS" w:date="2010-11-24T14:31:00Z">
        <w:r>
          <w:t>Exploring personal narratives</w:t>
        </w:r>
      </w:ins>
    </w:p>
    <w:p w:rsidR="004C4AF2" w:rsidRDefault="004C4AF2" w:rsidP="004C4AF2">
      <w:pPr>
        <w:numPr>
          <w:ins w:id="3475" w:author="SAS" w:date="2010-11-24T14:31:00Z"/>
        </w:numPr>
        <w:jc w:val="both"/>
        <w:rPr>
          <w:ins w:id="3476" w:author="SAS" w:date="2010-11-24T14:31:00Z"/>
        </w:rPr>
      </w:pPr>
    </w:p>
    <w:p w:rsidR="004C4AF2" w:rsidRPr="003A5C69" w:rsidRDefault="004C4AF2" w:rsidP="004C4AF2">
      <w:pPr>
        <w:numPr>
          <w:ins w:id="3477" w:author="SAS" w:date="2010-11-24T14:31:00Z"/>
        </w:numPr>
        <w:jc w:val="both"/>
        <w:rPr>
          <w:ins w:id="3478" w:author="SAS" w:date="2010-11-24T14:31:00Z"/>
          <w:b/>
        </w:rPr>
      </w:pPr>
      <w:ins w:id="3479" w:author="SAS" w:date="2010-11-24T14:31:00Z">
        <w:r w:rsidRPr="003A5C69">
          <w:rPr>
            <w:b/>
          </w:rPr>
          <w:t>Unit 2:  Ancient Rome</w:t>
        </w:r>
      </w:ins>
    </w:p>
    <w:p w:rsidR="004C4AF2" w:rsidRDefault="004C4AF2" w:rsidP="004C4AF2">
      <w:pPr>
        <w:numPr>
          <w:ilvl w:val="0"/>
          <w:numId w:val="22"/>
          <w:ins w:id="3480" w:author="SAS" w:date="2010-11-24T14:31:00Z"/>
        </w:numPr>
        <w:jc w:val="both"/>
        <w:rPr>
          <w:ins w:id="3481" w:author="SAS" w:date="2010-11-24T14:31:00Z"/>
        </w:rPr>
      </w:pPr>
      <w:ins w:id="3482" w:author="SAS" w:date="2010-11-24T14:31:00Z">
        <w:r>
          <w:t>Connecting the past with the present</w:t>
        </w:r>
      </w:ins>
    </w:p>
    <w:p w:rsidR="004C4AF2" w:rsidRDefault="004C4AF2" w:rsidP="004C4AF2">
      <w:pPr>
        <w:numPr>
          <w:ilvl w:val="0"/>
          <w:numId w:val="22"/>
          <w:ins w:id="3483" w:author="SAS" w:date="2010-11-24T14:31:00Z"/>
        </w:numPr>
        <w:jc w:val="both"/>
        <w:rPr>
          <w:ins w:id="3484" w:author="SAS" w:date="2010-11-24T14:31:00Z"/>
        </w:rPr>
      </w:pPr>
      <w:ins w:id="3485" w:author="SAS" w:date="2010-11-24T14:31:00Z">
        <w:r>
          <w:t>Rise and fall of a civilization</w:t>
        </w:r>
      </w:ins>
    </w:p>
    <w:p w:rsidR="004C4AF2" w:rsidRDefault="004C4AF2" w:rsidP="004C4AF2">
      <w:pPr>
        <w:numPr>
          <w:ilvl w:val="0"/>
          <w:numId w:val="22"/>
          <w:ins w:id="3486" w:author="SAS" w:date="2010-11-24T14:31:00Z"/>
        </w:numPr>
        <w:jc w:val="both"/>
        <w:rPr>
          <w:ins w:id="3487" w:author="SAS" w:date="2010-11-24T14:31:00Z"/>
        </w:rPr>
      </w:pPr>
      <w:ins w:id="3488" w:author="SAS" w:date="2010-11-24T14:31:00Z">
        <w:r>
          <w:t>Use of technology and science</w:t>
        </w:r>
      </w:ins>
    </w:p>
    <w:p w:rsidR="004C4AF2" w:rsidRDefault="004C4AF2" w:rsidP="004C4AF2">
      <w:pPr>
        <w:numPr>
          <w:ilvl w:val="0"/>
          <w:numId w:val="22"/>
          <w:ins w:id="3489" w:author="SAS" w:date="2010-11-24T14:31:00Z"/>
        </w:numPr>
        <w:jc w:val="both"/>
        <w:rPr>
          <w:ins w:id="3490" w:author="SAS" w:date="2010-11-24T14:31:00Z"/>
        </w:rPr>
      </w:pPr>
      <w:ins w:id="3491" w:author="SAS" w:date="2010-11-24T14:31:00Z">
        <w:r>
          <w:t>Great leaders/leadership</w:t>
        </w:r>
      </w:ins>
    </w:p>
    <w:p w:rsidR="004C4AF2" w:rsidRDefault="004C4AF2" w:rsidP="004C4AF2">
      <w:pPr>
        <w:numPr>
          <w:ins w:id="3492" w:author="SAS" w:date="2010-11-24T14:31:00Z"/>
        </w:numPr>
        <w:jc w:val="both"/>
        <w:rPr>
          <w:ins w:id="3493" w:author="SAS" w:date="2010-11-24T14:31:00Z"/>
        </w:rPr>
      </w:pPr>
    </w:p>
    <w:p w:rsidR="004C4AF2" w:rsidRPr="00557A72" w:rsidRDefault="004C4AF2" w:rsidP="004C4AF2">
      <w:pPr>
        <w:numPr>
          <w:ins w:id="3494" w:author="SAS" w:date="2010-11-24T14:31:00Z"/>
        </w:numPr>
        <w:jc w:val="both"/>
        <w:rPr>
          <w:ins w:id="3495" w:author="SAS" w:date="2010-11-24T14:31:00Z"/>
          <w:b/>
        </w:rPr>
      </w:pPr>
      <w:ins w:id="3496" w:author="SAS" w:date="2010-11-24T14:31:00Z">
        <w:r w:rsidRPr="00557A72">
          <w:rPr>
            <w:b/>
          </w:rPr>
          <w:t xml:space="preserve">Unit 3:  </w:t>
        </w:r>
        <w:proofErr w:type="gramStart"/>
        <w:r w:rsidRPr="00557A72">
          <w:rPr>
            <w:b/>
          </w:rPr>
          <w:t>Middle</w:t>
        </w:r>
        <w:proofErr w:type="gramEnd"/>
        <w:r w:rsidRPr="00557A72">
          <w:rPr>
            <w:b/>
          </w:rPr>
          <w:t xml:space="preserve"> Ages</w:t>
        </w:r>
      </w:ins>
    </w:p>
    <w:p w:rsidR="004C4AF2" w:rsidRDefault="004C4AF2" w:rsidP="004C4AF2">
      <w:pPr>
        <w:numPr>
          <w:ilvl w:val="0"/>
          <w:numId w:val="23"/>
          <w:ins w:id="3497" w:author="SAS" w:date="2010-11-24T14:31:00Z"/>
        </w:numPr>
        <w:jc w:val="both"/>
        <w:rPr>
          <w:ins w:id="3498" w:author="SAS" w:date="2010-11-24T14:31:00Z"/>
        </w:rPr>
      </w:pPr>
      <w:ins w:id="3499" w:author="SAS" w:date="2010-11-24T14:31:00Z">
        <w:r>
          <w:t>Hierarchy of societies</w:t>
        </w:r>
      </w:ins>
    </w:p>
    <w:p w:rsidR="004C4AF2" w:rsidRDefault="004C4AF2" w:rsidP="004C4AF2">
      <w:pPr>
        <w:numPr>
          <w:ilvl w:val="0"/>
          <w:numId w:val="23"/>
          <w:ins w:id="3500" w:author="SAS" w:date="2010-11-24T14:31:00Z"/>
        </w:numPr>
        <w:jc w:val="both"/>
        <w:rPr>
          <w:ins w:id="3501" w:author="SAS" w:date="2010-11-24T14:31:00Z"/>
        </w:rPr>
      </w:pPr>
      <w:ins w:id="3502" w:author="SAS" w:date="2010-11-24T14:31:00Z">
        <w:r>
          <w:t>One’s role in society/how does one person change/influence a whole society/civilization</w:t>
        </w:r>
      </w:ins>
    </w:p>
    <w:p w:rsidR="004C4AF2" w:rsidRDefault="004C4AF2" w:rsidP="004C4AF2">
      <w:pPr>
        <w:numPr>
          <w:ins w:id="3503" w:author="SAS" w:date="2010-11-24T14:31:00Z"/>
        </w:numPr>
        <w:jc w:val="both"/>
        <w:rPr>
          <w:ins w:id="3504" w:author="SAS" w:date="2010-11-24T14:31:00Z"/>
        </w:rPr>
      </w:pPr>
    </w:p>
    <w:p w:rsidR="004C4AF2" w:rsidRPr="007635DA" w:rsidRDefault="004C4AF2" w:rsidP="004C4AF2">
      <w:pPr>
        <w:numPr>
          <w:ins w:id="3505" w:author="SAS" w:date="2010-11-24T14:31:00Z"/>
        </w:numPr>
        <w:jc w:val="both"/>
        <w:rPr>
          <w:ins w:id="3506" w:author="SAS" w:date="2010-11-24T14:31:00Z"/>
          <w:b/>
        </w:rPr>
      </w:pPr>
      <w:ins w:id="3507" w:author="SAS" w:date="2010-11-24T14:31:00Z">
        <w:r w:rsidRPr="007635DA">
          <w:rPr>
            <w:b/>
          </w:rPr>
          <w:t>Unit 4:  Renaissance</w:t>
        </w:r>
      </w:ins>
    </w:p>
    <w:p w:rsidR="004C4AF2" w:rsidRDefault="004C4AF2" w:rsidP="004C4AF2">
      <w:pPr>
        <w:numPr>
          <w:ilvl w:val="0"/>
          <w:numId w:val="24"/>
          <w:ins w:id="3508" w:author="SAS" w:date="2010-11-24T14:31:00Z"/>
        </w:numPr>
        <w:jc w:val="both"/>
        <w:rPr>
          <w:ins w:id="3509" w:author="SAS" w:date="2010-11-24T14:31:00Z"/>
        </w:rPr>
      </w:pPr>
      <w:ins w:id="3510" w:author="SAS" w:date="2010-11-24T14:31:00Z">
        <w:r>
          <w:t>Reason v. faith</w:t>
        </w:r>
      </w:ins>
    </w:p>
    <w:p w:rsidR="004C4AF2" w:rsidRDefault="004C4AF2" w:rsidP="004C4AF2">
      <w:pPr>
        <w:numPr>
          <w:ilvl w:val="0"/>
          <w:numId w:val="24"/>
          <w:ins w:id="3511" w:author="SAS" w:date="2010-11-24T14:31:00Z"/>
        </w:numPr>
        <w:jc w:val="both"/>
        <w:rPr>
          <w:ins w:id="3512" w:author="SAS" w:date="2010-11-24T14:31:00Z"/>
        </w:rPr>
      </w:pPr>
      <w:ins w:id="3513" w:author="SAS" w:date="2010-11-24T14:31:00Z">
        <w:r>
          <w:t>Resurgence of science, arts, technology</w:t>
        </w:r>
      </w:ins>
    </w:p>
    <w:p w:rsidR="004C4AF2" w:rsidRDefault="004C4AF2" w:rsidP="004C4AF2">
      <w:pPr>
        <w:numPr>
          <w:ilvl w:val="0"/>
          <w:numId w:val="24"/>
          <w:ins w:id="3514" w:author="SAS" w:date="2010-11-24T14:31:00Z"/>
        </w:numPr>
        <w:jc w:val="both"/>
        <w:rPr>
          <w:ins w:id="3515" w:author="SAS" w:date="2010-11-24T14:31:00Z"/>
        </w:rPr>
      </w:pPr>
      <w:ins w:id="3516" w:author="SAS" w:date="2010-11-24T14:31:00Z">
        <w:r>
          <w:t xml:space="preserve">Great minds, </w:t>
        </w:r>
        <w:proofErr w:type="spellStart"/>
        <w:r>
          <w:t>eg</w:t>
        </w:r>
        <w:proofErr w:type="spellEnd"/>
        <w:r>
          <w:t xml:space="preserve">. </w:t>
        </w:r>
        <w:proofErr w:type="spellStart"/>
        <w:r>
          <w:t>DaVinci</w:t>
        </w:r>
        <w:proofErr w:type="spellEnd"/>
      </w:ins>
    </w:p>
    <w:p w:rsidR="004C4AF2" w:rsidRDefault="004C4AF2" w:rsidP="004C4AF2">
      <w:pPr>
        <w:numPr>
          <w:ins w:id="3517" w:author="SAS" w:date="2010-11-24T14:31:00Z"/>
        </w:numPr>
        <w:jc w:val="center"/>
        <w:rPr>
          <w:ins w:id="3518" w:author="SAS" w:date="2010-11-24T14:31:00Z"/>
          <w:b/>
          <w:sz w:val="32"/>
          <w:szCs w:val="32"/>
        </w:rPr>
      </w:pPr>
      <w:ins w:id="3519" w:author="SAS" w:date="2010-11-24T14:31:00Z">
        <w:r>
          <w:br w:type="page"/>
        </w:r>
        <w:r w:rsidRPr="00767535">
          <w:rPr>
            <w:b/>
            <w:sz w:val="32"/>
            <w:szCs w:val="32"/>
          </w:rPr>
          <w:t xml:space="preserve">Enduring Understandings/Essential Agreements </w:t>
        </w:r>
        <w:r>
          <w:rPr>
            <w:b/>
            <w:sz w:val="32"/>
            <w:szCs w:val="32"/>
          </w:rPr>
          <w:t>6</w:t>
        </w:r>
        <w:r w:rsidRPr="00767535">
          <w:rPr>
            <w:b/>
            <w:sz w:val="32"/>
            <w:szCs w:val="32"/>
            <w:vertAlign w:val="superscript"/>
          </w:rPr>
          <w:t>th</w:t>
        </w:r>
        <w:r w:rsidRPr="00767535">
          <w:rPr>
            <w:b/>
            <w:sz w:val="32"/>
            <w:szCs w:val="32"/>
          </w:rPr>
          <w:t xml:space="preserve"> Grade Humanities 200</w:t>
        </w:r>
        <w:r>
          <w:rPr>
            <w:b/>
            <w:sz w:val="32"/>
            <w:szCs w:val="32"/>
          </w:rPr>
          <w:t>8-2009</w:t>
        </w:r>
      </w:ins>
    </w:p>
    <w:p w:rsidR="004C4AF2" w:rsidRDefault="004C4AF2" w:rsidP="004C4AF2">
      <w:pPr>
        <w:numPr>
          <w:ins w:id="3520" w:author="SAS" w:date="2010-11-24T14:31:00Z"/>
        </w:numPr>
        <w:jc w:val="center"/>
        <w:rPr>
          <w:ins w:id="3521" w:author="SAS" w:date="2010-11-24T14:31:00Z"/>
          <w:b/>
          <w:sz w:val="32"/>
          <w:szCs w:val="32"/>
        </w:rPr>
      </w:pPr>
    </w:p>
    <w:p w:rsidR="004C4AF2" w:rsidRDefault="004C4AF2" w:rsidP="004C4AF2">
      <w:pPr>
        <w:numPr>
          <w:ins w:id="3522" w:author="SAS" w:date="2010-11-24T14:31:00Z"/>
        </w:numPr>
        <w:jc w:val="center"/>
        <w:rPr>
          <w:ins w:id="3523" w:author="SAS" w:date="2010-11-24T14:31:00Z"/>
          <w:b/>
          <w:sz w:val="32"/>
          <w:szCs w:val="32"/>
        </w:rPr>
      </w:pPr>
      <w:ins w:id="3524" w:author="SAS" w:date="2010-11-24T14:31:00Z">
        <w:r>
          <w:rPr>
            <w:b/>
            <w:sz w:val="32"/>
            <w:szCs w:val="32"/>
          </w:rPr>
          <w:t>Major Threads/Themes</w:t>
        </w:r>
      </w:ins>
    </w:p>
    <w:p w:rsidR="004C4AF2" w:rsidRDefault="004C4AF2" w:rsidP="004C4AF2">
      <w:pPr>
        <w:numPr>
          <w:ins w:id="3525" w:author="SAS" w:date="2010-11-24T14:31:00Z"/>
        </w:numPr>
        <w:jc w:val="center"/>
        <w:rPr>
          <w:ins w:id="3526" w:author="SAS" w:date="2010-11-24T14:31:00Z"/>
          <w:sz w:val="32"/>
          <w:szCs w:val="32"/>
        </w:rPr>
      </w:pPr>
      <w:ins w:id="3527" w:author="SAS" w:date="2010-11-24T14:31:00Z">
        <w:r>
          <w:rPr>
            <w:sz w:val="32"/>
            <w:szCs w:val="32"/>
          </w:rPr>
          <w:t>Humans are unique beings</w:t>
        </w:r>
      </w:ins>
    </w:p>
    <w:p w:rsidR="004C4AF2" w:rsidRDefault="004C4AF2" w:rsidP="004C4AF2">
      <w:pPr>
        <w:numPr>
          <w:ins w:id="3528" w:author="SAS" w:date="2010-11-24T14:31:00Z"/>
        </w:numPr>
        <w:jc w:val="center"/>
        <w:rPr>
          <w:ins w:id="3529" w:author="SAS" w:date="2010-11-24T14:31:00Z"/>
          <w:sz w:val="32"/>
          <w:szCs w:val="32"/>
        </w:rPr>
      </w:pPr>
      <w:ins w:id="3530" w:author="SAS" w:date="2010-11-24T14:31:00Z">
        <w:r w:rsidRPr="00DA5EEC">
          <w:rPr>
            <w:sz w:val="32"/>
            <w:szCs w:val="32"/>
          </w:rPr>
          <w:t>Geography impacts humankind and societies</w:t>
        </w:r>
      </w:ins>
    </w:p>
    <w:p w:rsidR="004C4AF2" w:rsidRPr="00DA5EEC" w:rsidRDefault="004C4AF2" w:rsidP="004C4AF2">
      <w:pPr>
        <w:numPr>
          <w:ins w:id="3531" w:author="SAS" w:date="2010-11-24T14:31:00Z"/>
        </w:numPr>
        <w:jc w:val="center"/>
        <w:rPr>
          <w:ins w:id="3532" w:author="SAS" w:date="2010-11-24T14:31:00Z"/>
          <w:sz w:val="32"/>
          <w:szCs w:val="32"/>
        </w:rPr>
      </w:pPr>
      <w:ins w:id="3533" w:author="SAS" w:date="2010-11-24T14:31:00Z">
        <w:r>
          <w:rPr>
            <w:sz w:val="32"/>
            <w:szCs w:val="32"/>
          </w:rPr>
          <w:t>Societies continually develop and change</w:t>
        </w:r>
      </w:ins>
    </w:p>
    <w:p w:rsidR="004C4AF2" w:rsidRDefault="004C4AF2" w:rsidP="004C4AF2">
      <w:pPr>
        <w:numPr>
          <w:ins w:id="3534" w:author="SAS" w:date="2010-11-24T14:31:00Z"/>
        </w:numPr>
        <w:jc w:val="both"/>
        <w:rPr>
          <w:ins w:id="3535" w:author="SAS" w:date="2010-11-24T14:31:00Z"/>
          <w:b/>
        </w:rPr>
      </w:pPr>
    </w:p>
    <w:p w:rsidR="004C4AF2" w:rsidRPr="005F0FC1" w:rsidRDefault="004C4AF2" w:rsidP="004C4AF2">
      <w:pPr>
        <w:numPr>
          <w:ins w:id="3536" w:author="SAS" w:date="2010-11-24T14:31:00Z"/>
        </w:numPr>
        <w:jc w:val="both"/>
        <w:rPr>
          <w:ins w:id="3537" w:author="SAS" w:date="2010-11-24T14:31:00Z"/>
          <w:b/>
        </w:rPr>
      </w:pPr>
      <w:ins w:id="3538" w:author="SAS" w:date="2010-11-24T14:31:00Z">
        <w:r>
          <w:rPr>
            <w:b/>
          </w:rPr>
          <w:t xml:space="preserve">Theme 1: </w:t>
        </w:r>
        <w:proofErr w:type="spellStart"/>
        <w:r>
          <w:rPr>
            <w:b/>
          </w:rPr>
          <w:t>ChinaQuest</w:t>
        </w:r>
        <w:proofErr w:type="spellEnd"/>
        <w:r>
          <w:rPr>
            <w:b/>
          </w:rPr>
          <w:t xml:space="preserve">:  Where are we from?  Where are we now? </w:t>
        </w:r>
      </w:ins>
    </w:p>
    <w:p w:rsidR="004C4AF2" w:rsidRPr="005824B4" w:rsidRDefault="004C4AF2" w:rsidP="004C4AF2">
      <w:pPr>
        <w:numPr>
          <w:ins w:id="3539" w:author="SAS" w:date="2010-11-24T14:31:00Z"/>
        </w:numPr>
        <w:ind w:firstLine="360"/>
        <w:jc w:val="both"/>
        <w:rPr>
          <w:ins w:id="3540" w:author="SAS" w:date="2010-11-24T14:31:00Z"/>
          <w:b/>
        </w:rPr>
      </w:pPr>
      <w:ins w:id="3541" w:author="SAS" w:date="2010-11-24T14:31:00Z">
        <w:r w:rsidRPr="005824B4">
          <w:rPr>
            <w:b/>
          </w:rPr>
          <w:t>Enduring Understandings:</w:t>
        </w:r>
        <w:r w:rsidRPr="005824B4">
          <w:rPr>
            <w:b/>
          </w:rPr>
          <w:tab/>
        </w:r>
        <w:r w:rsidRPr="005824B4">
          <w:rPr>
            <w:b/>
          </w:rPr>
          <w:tab/>
        </w:r>
      </w:ins>
    </w:p>
    <w:p w:rsidR="004C4AF2" w:rsidRDefault="004C4AF2" w:rsidP="004C4AF2">
      <w:pPr>
        <w:numPr>
          <w:ilvl w:val="0"/>
          <w:numId w:val="16"/>
          <w:ins w:id="3542" w:author="SAS" w:date="2010-11-24T14:31:00Z"/>
        </w:numPr>
        <w:jc w:val="both"/>
        <w:rPr>
          <w:ins w:id="3543" w:author="SAS" w:date="2010-11-24T14:31:00Z"/>
        </w:rPr>
      </w:pPr>
      <w:ins w:id="3544" w:author="SAS" w:date="2010-11-24T14:31:00Z">
        <w:r>
          <w:t>Where we are from impacts who we are and how we behave – geographically &amp; culturally</w:t>
        </w:r>
      </w:ins>
    </w:p>
    <w:p w:rsidR="004C4AF2" w:rsidRDefault="004C4AF2" w:rsidP="004C4AF2">
      <w:pPr>
        <w:numPr>
          <w:ilvl w:val="0"/>
          <w:numId w:val="16"/>
          <w:ins w:id="3545" w:author="SAS" w:date="2010-11-24T14:31:00Z"/>
        </w:numPr>
        <w:jc w:val="both"/>
        <w:rPr>
          <w:ins w:id="3546" w:author="SAS" w:date="2010-11-24T14:31:00Z"/>
        </w:rPr>
      </w:pPr>
      <w:ins w:id="3547" w:author="SAS" w:date="2010-11-24T14:31:00Z">
        <w:r>
          <w:t>We have innate and learned values, and they differ depending upon one’s experiences</w:t>
        </w:r>
      </w:ins>
    </w:p>
    <w:p w:rsidR="004C4AF2" w:rsidRPr="00B61975" w:rsidRDefault="004C4AF2" w:rsidP="004C4AF2">
      <w:pPr>
        <w:numPr>
          <w:ilvl w:val="0"/>
          <w:numId w:val="16"/>
          <w:ins w:id="3548" w:author="SAS" w:date="2010-11-24T14:31:00Z"/>
        </w:numPr>
        <w:jc w:val="both"/>
        <w:rPr>
          <w:ins w:id="3549" w:author="SAS" w:date="2010-11-24T14:31:00Z"/>
        </w:rPr>
      </w:pPr>
      <w:ins w:id="3550" w:author="SAS" w:date="2010-11-24T14:31:00Z">
        <w:r>
          <w:t>Geography influences populations</w:t>
        </w:r>
      </w:ins>
    </w:p>
    <w:p w:rsidR="004C4AF2" w:rsidRDefault="004C4AF2" w:rsidP="004C4AF2">
      <w:pPr>
        <w:numPr>
          <w:ins w:id="3551" w:author="SAS" w:date="2010-11-24T14:31:00Z"/>
        </w:numPr>
        <w:rPr>
          <w:ins w:id="3552" w:author="SAS" w:date="2010-11-24T14:31:00Z"/>
        </w:rPr>
      </w:pPr>
    </w:p>
    <w:p w:rsidR="004C4AF2" w:rsidRPr="005F0FC1" w:rsidRDefault="004C4AF2" w:rsidP="004C4AF2">
      <w:pPr>
        <w:numPr>
          <w:ins w:id="3553" w:author="SAS" w:date="2010-11-24T14:31:00Z"/>
        </w:numPr>
        <w:jc w:val="both"/>
        <w:rPr>
          <w:ins w:id="3554" w:author="SAS" w:date="2010-11-24T14:31:00Z"/>
          <w:b/>
        </w:rPr>
      </w:pPr>
      <w:ins w:id="3555" w:author="SAS" w:date="2010-11-24T14:31:00Z">
        <w:r>
          <w:rPr>
            <w:b/>
          </w:rPr>
          <w:t xml:space="preserve">Theme 2: Stages of Development and Rites of Passage </w:t>
        </w:r>
      </w:ins>
    </w:p>
    <w:p w:rsidR="004C4AF2" w:rsidRPr="005824B4" w:rsidRDefault="004C4AF2" w:rsidP="004C4AF2">
      <w:pPr>
        <w:numPr>
          <w:ins w:id="3556" w:author="SAS" w:date="2010-11-24T14:31:00Z"/>
        </w:numPr>
        <w:ind w:firstLine="360"/>
        <w:jc w:val="both"/>
        <w:rPr>
          <w:ins w:id="3557" w:author="SAS" w:date="2010-11-24T14:31:00Z"/>
          <w:b/>
        </w:rPr>
      </w:pPr>
      <w:ins w:id="3558" w:author="SAS" w:date="2010-11-24T14:31:00Z">
        <w:r w:rsidRPr="005824B4">
          <w:rPr>
            <w:b/>
          </w:rPr>
          <w:t xml:space="preserve">Enduring Understandings: </w:t>
        </w:r>
        <w:r w:rsidRPr="005824B4">
          <w:rPr>
            <w:b/>
          </w:rPr>
          <w:tab/>
        </w:r>
        <w:r w:rsidRPr="005824B4">
          <w:rPr>
            <w:b/>
          </w:rPr>
          <w:tab/>
        </w:r>
      </w:ins>
    </w:p>
    <w:p w:rsidR="004C4AF2" w:rsidRDefault="004C4AF2" w:rsidP="004C4AF2">
      <w:pPr>
        <w:numPr>
          <w:ilvl w:val="0"/>
          <w:numId w:val="17"/>
          <w:ins w:id="3559" w:author="SAS" w:date="2010-11-24T14:31:00Z"/>
        </w:numPr>
        <w:jc w:val="both"/>
        <w:rPr>
          <w:ins w:id="3560" w:author="SAS" w:date="2010-11-24T14:31:00Z"/>
        </w:rPr>
      </w:pPr>
      <w:ins w:id="3561" w:author="SAS" w:date="2010-11-24T14:31:00Z">
        <w:r>
          <w:t>Humans have changed over time, both physically and behaviorally</w:t>
        </w:r>
      </w:ins>
    </w:p>
    <w:p w:rsidR="004C4AF2" w:rsidRDefault="004C4AF2" w:rsidP="004C4AF2">
      <w:pPr>
        <w:numPr>
          <w:ilvl w:val="0"/>
          <w:numId w:val="17"/>
          <w:ins w:id="3562" w:author="SAS" w:date="2010-11-24T14:31:00Z"/>
        </w:numPr>
        <w:jc w:val="both"/>
        <w:rPr>
          <w:ins w:id="3563" w:author="SAS" w:date="2010-11-24T14:31:00Z"/>
        </w:rPr>
      </w:pPr>
      <w:ins w:id="3564" w:author="SAS" w:date="2010-11-24T14:31:00Z">
        <w:r>
          <w:t>Humans are unique beings</w:t>
        </w:r>
      </w:ins>
    </w:p>
    <w:p w:rsidR="004C4AF2" w:rsidRDefault="004C4AF2" w:rsidP="004C4AF2">
      <w:pPr>
        <w:numPr>
          <w:ilvl w:val="0"/>
          <w:numId w:val="17"/>
          <w:ins w:id="3565" w:author="SAS" w:date="2010-11-24T14:31:00Z"/>
        </w:numPr>
        <w:jc w:val="both"/>
        <w:rPr>
          <w:ins w:id="3566" w:author="SAS" w:date="2010-11-24T14:31:00Z"/>
        </w:rPr>
      </w:pPr>
      <w:ins w:id="3567" w:author="SAS" w:date="2010-11-24T14:31:00Z">
        <w:r>
          <w:t>Agriculture changes the world</w:t>
        </w:r>
      </w:ins>
    </w:p>
    <w:p w:rsidR="004C4AF2" w:rsidRPr="00B61975" w:rsidRDefault="004C4AF2" w:rsidP="004C4AF2">
      <w:pPr>
        <w:numPr>
          <w:ilvl w:val="0"/>
          <w:numId w:val="17"/>
          <w:ins w:id="3568" w:author="SAS" w:date="2010-11-24T14:31:00Z"/>
        </w:numPr>
        <w:jc w:val="both"/>
        <w:rPr>
          <w:ins w:id="3569" w:author="SAS" w:date="2010-11-24T14:31:00Z"/>
        </w:rPr>
      </w:pPr>
      <w:ins w:id="3570" w:author="SAS" w:date="2010-11-24T14:31:00Z">
        <w:r>
          <w:t>Agriculture allows for the development of civilizations</w:t>
        </w:r>
      </w:ins>
    </w:p>
    <w:p w:rsidR="004C4AF2" w:rsidRDefault="004C4AF2" w:rsidP="004C4AF2">
      <w:pPr>
        <w:numPr>
          <w:ins w:id="3571" w:author="SAS" w:date="2010-11-24T14:31:00Z"/>
        </w:numPr>
        <w:rPr>
          <w:ins w:id="3572" w:author="SAS" w:date="2010-11-24T14:31:00Z"/>
          <w:b/>
        </w:rPr>
      </w:pPr>
    </w:p>
    <w:p w:rsidR="004C4AF2" w:rsidRPr="00944583" w:rsidRDefault="004C4AF2" w:rsidP="004C4AF2">
      <w:pPr>
        <w:numPr>
          <w:ins w:id="3573" w:author="SAS" w:date="2010-11-24T14:31:00Z"/>
        </w:numPr>
        <w:rPr>
          <w:ins w:id="3574" w:author="SAS" w:date="2010-11-24T14:31:00Z"/>
          <w:b/>
        </w:rPr>
      </w:pPr>
      <w:ins w:id="3575" w:author="SAS" w:date="2010-11-24T14:31:00Z">
        <w:r w:rsidRPr="00944583">
          <w:rPr>
            <w:b/>
          </w:rPr>
          <w:t xml:space="preserve">Theme 3:  </w:t>
        </w:r>
        <w:r>
          <w:rPr>
            <w:b/>
          </w:rPr>
          <w:t>Ancient Civilizations (Egypt)</w:t>
        </w:r>
      </w:ins>
    </w:p>
    <w:p w:rsidR="004C4AF2" w:rsidRPr="00944583" w:rsidRDefault="004C4AF2" w:rsidP="004C4AF2">
      <w:pPr>
        <w:numPr>
          <w:ins w:id="3576" w:author="SAS" w:date="2010-11-24T14:31:00Z"/>
        </w:numPr>
        <w:ind w:firstLine="720"/>
        <w:rPr>
          <w:ins w:id="3577" w:author="SAS" w:date="2010-11-24T14:31:00Z"/>
          <w:b/>
        </w:rPr>
      </w:pPr>
      <w:ins w:id="3578" w:author="SAS" w:date="2010-11-24T14:31:00Z">
        <w:r w:rsidRPr="00944583">
          <w:rPr>
            <w:b/>
          </w:rPr>
          <w:t>Enduring Understandings</w:t>
        </w:r>
        <w:r>
          <w:rPr>
            <w:b/>
          </w:rPr>
          <w:t>:</w:t>
        </w:r>
        <w:r w:rsidRPr="00944583">
          <w:rPr>
            <w:b/>
          </w:rPr>
          <w:t xml:space="preserve"> </w:t>
        </w:r>
      </w:ins>
    </w:p>
    <w:p w:rsidR="004C4AF2" w:rsidRDefault="004C4AF2" w:rsidP="004C4AF2">
      <w:pPr>
        <w:numPr>
          <w:ilvl w:val="0"/>
          <w:numId w:val="20"/>
          <w:ins w:id="3579" w:author="SAS" w:date="2010-11-24T14:31:00Z"/>
        </w:numPr>
        <w:rPr>
          <w:ins w:id="3580" w:author="SAS" w:date="2010-11-24T14:31:00Z"/>
        </w:rPr>
      </w:pPr>
      <w:ins w:id="3581" w:author="SAS" w:date="2010-11-24T14:31:00Z">
        <w:r>
          <w:t>Geography impacts civilizations</w:t>
        </w:r>
      </w:ins>
    </w:p>
    <w:p w:rsidR="004C4AF2" w:rsidRPr="00A8448B" w:rsidRDefault="004C4AF2" w:rsidP="004C4AF2">
      <w:pPr>
        <w:numPr>
          <w:ilvl w:val="0"/>
          <w:numId w:val="20"/>
          <w:ins w:id="3582" w:author="SAS" w:date="2010-11-24T14:31:00Z"/>
        </w:numPr>
        <w:rPr>
          <w:ins w:id="3583" w:author="SAS" w:date="2010-11-24T14:31:00Z"/>
        </w:rPr>
      </w:pPr>
      <w:ins w:id="3584" w:author="SAS" w:date="2010-11-24T14:31:00Z">
        <w:r>
          <w:t>Individuals, groups, and institutions create and change structures of power</w:t>
        </w:r>
      </w:ins>
    </w:p>
    <w:p w:rsidR="004C4AF2" w:rsidRPr="002F1A67" w:rsidRDefault="004C4AF2" w:rsidP="004C4AF2">
      <w:pPr>
        <w:numPr>
          <w:ins w:id="3585" w:author="SAS" w:date="2010-11-24T14:31:00Z"/>
        </w:numPr>
        <w:ind w:firstLine="360"/>
        <w:jc w:val="both"/>
        <w:rPr>
          <w:ins w:id="3586" w:author="SAS" w:date="2010-11-24T14:31:00Z"/>
        </w:rPr>
      </w:pPr>
    </w:p>
    <w:p w:rsidR="004C4AF2" w:rsidRDefault="004C4AF2" w:rsidP="004C4AF2">
      <w:pPr>
        <w:numPr>
          <w:ins w:id="3587" w:author="SAS" w:date="2010-11-24T14:31:00Z"/>
        </w:numPr>
        <w:jc w:val="both"/>
        <w:rPr>
          <w:ins w:id="3588" w:author="SAS" w:date="2010-11-24T14:31:00Z"/>
          <w:b/>
        </w:rPr>
      </w:pPr>
    </w:p>
    <w:p w:rsidR="004C4AF2" w:rsidRPr="00647ECD" w:rsidRDefault="004C4AF2" w:rsidP="004C4AF2">
      <w:pPr>
        <w:numPr>
          <w:ins w:id="3589" w:author="SAS" w:date="2010-11-24T14:31:00Z"/>
        </w:numPr>
        <w:jc w:val="both"/>
        <w:rPr>
          <w:ins w:id="3590" w:author="SAS" w:date="2010-11-24T14:31:00Z"/>
          <w:b/>
        </w:rPr>
      </w:pPr>
      <w:ins w:id="3591" w:author="SAS" w:date="2010-11-24T14:31:00Z">
        <w:r>
          <w:rPr>
            <w:b/>
          </w:rPr>
          <w:t>Theme</w:t>
        </w:r>
        <w:r w:rsidRPr="005F0FC1">
          <w:rPr>
            <w:b/>
          </w:rPr>
          <w:t xml:space="preserve"> 4: </w:t>
        </w:r>
        <w:r>
          <w:rPr>
            <w:b/>
          </w:rPr>
          <w:t>China Past and Present</w:t>
        </w:r>
      </w:ins>
    </w:p>
    <w:p w:rsidR="004C4AF2" w:rsidRPr="005F0FC1" w:rsidRDefault="004C4AF2" w:rsidP="004C4AF2">
      <w:pPr>
        <w:numPr>
          <w:ins w:id="3592" w:author="SAS" w:date="2010-11-24T14:31:00Z"/>
        </w:numPr>
        <w:ind w:firstLine="360"/>
        <w:jc w:val="both"/>
        <w:rPr>
          <w:ins w:id="3593" w:author="SAS" w:date="2010-11-24T14:31:00Z"/>
        </w:rPr>
      </w:pPr>
      <w:ins w:id="3594" w:author="SAS" w:date="2010-11-24T14:31:00Z">
        <w:r>
          <w:t>End</w:t>
        </w:r>
        <w:r w:rsidRPr="005F0FC1">
          <w:t xml:space="preserve">uring Understandings: </w:t>
        </w:r>
        <w:r w:rsidRPr="005F0FC1">
          <w:tab/>
        </w:r>
        <w:r w:rsidRPr="005F0FC1">
          <w:tab/>
        </w:r>
      </w:ins>
    </w:p>
    <w:p w:rsidR="004C4AF2" w:rsidRDefault="004C4AF2" w:rsidP="004C4AF2">
      <w:pPr>
        <w:numPr>
          <w:ins w:id="3595" w:author="SAS" w:date="2010-11-24T14:31:00Z"/>
        </w:numPr>
        <w:jc w:val="both"/>
        <w:rPr>
          <w:ins w:id="3596" w:author="SAS" w:date="2010-11-24T14:31:00Z"/>
          <w:b/>
        </w:rPr>
      </w:pPr>
    </w:p>
    <w:p w:rsidR="004C4AF2" w:rsidRDefault="004C4AF2" w:rsidP="004C4AF2">
      <w:pPr>
        <w:numPr>
          <w:ins w:id="3597" w:author="SAS" w:date="2010-11-24T14:32:00Z"/>
        </w:numPr>
        <w:ind w:left="720"/>
        <w:jc w:val="both"/>
        <w:rPr>
          <w:ins w:id="3598" w:author="SAS" w:date="2010-11-24T14:32:00Z"/>
        </w:rPr>
      </w:pPr>
    </w:p>
    <w:p w:rsidR="004C4AF2" w:rsidRDefault="004C4AF2" w:rsidP="004C4AF2">
      <w:pPr>
        <w:numPr>
          <w:ins w:id="3599" w:author="SAS" w:date="2010-11-24T14:32:00Z"/>
        </w:numPr>
        <w:ind w:left="720"/>
        <w:jc w:val="both"/>
        <w:rPr>
          <w:ins w:id="3600" w:author="SAS" w:date="2010-11-24T14:32:00Z"/>
        </w:rPr>
      </w:pPr>
    </w:p>
    <w:p w:rsidR="004C4AF2" w:rsidRDefault="004C4AF2" w:rsidP="004C4AF2">
      <w:pPr>
        <w:numPr>
          <w:ins w:id="3601" w:author="SAS" w:date="2010-11-24T14:32:00Z"/>
        </w:numPr>
        <w:ind w:left="720"/>
        <w:jc w:val="both"/>
        <w:rPr>
          <w:ins w:id="3602" w:author="SAS" w:date="2010-11-24T14:32:00Z"/>
        </w:rPr>
      </w:pPr>
    </w:p>
    <w:p w:rsidR="004C4AF2" w:rsidRDefault="004C4AF2" w:rsidP="004C4AF2">
      <w:pPr>
        <w:numPr>
          <w:ins w:id="3603" w:author="SAS" w:date="2010-11-24T14:32:00Z"/>
        </w:numPr>
        <w:ind w:left="720"/>
        <w:jc w:val="both"/>
        <w:rPr>
          <w:ins w:id="3604" w:author="SAS" w:date="2010-11-24T14:32:00Z"/>
        </w:rPr>
      </w:pPr>
    </w:p>
    <w:p w:rsidR="004C4AF2" w:rsidRDefault="004C4AF2" w:rsidP="004C4AF2">
      <w:pPr>
        <w:numPr>
          <w:ins w:id="3605" w:author="SAS" w:date="2010-11-24T14:32:00Z"/>
        </w:numPr>
        <w:ind w:left="720"/>
        <w:jc w:val="both"/>
        <w:rPr>
          <w:ins w:id="3606" w:author="SAS" w:date="2010-11-24T14:32:00Z"/>
        </w:rPr>
      </w:pPr>
    </w:p>
    <w:p w:rsidR="004C4AF2" w:rsidRDefault="004C4AF2" w:rsidP="004C4AF2">
      <w:pPr>
        <w:numPr>
          <w:ins w:id="3607" w:author="SAS" w:date="2010-11-24T14:32:00Z"/>
        </w:numPr>
        <w:ind w:left="720"/>
        <w:jc w:val="both"/>
        <w:rPr>
          <w:ins w:id="3608" w:author="SAS" w:date="2010-11-24T14:32:00Z"/>
        </w:rPr>
      </w:pPr>
    </w:p>
    <w:p w:rsidR="004C4AF2" w:rsidRDefault="004C4AF2" w:rsidP="004C4AF2">
      <w:pPr>
        <w:numPr>
          <w:ins w:id="3609" w:author="SAS" w:date="2010-11-24T14:32:00Z"/>
        </w:numPr>
        <w:ind w:left="720"/>
        <w:jc w:val="both"/>
        <w:rPr>
          <w:ins w:id="3610" w:author="SAS" w:date="2010-11-24T14:32:00Z"/>
        </w:rPr>
      </w:pPr>
    </w:p>
    <w:p w:rsidR="004C4AF2" w:rsidRDefault="004C4AF2" w:rsidP="004C4AF2">
      <w:pPr>
        <w:numPr>
          <w:ins w:id="3611" w:author="SAS" w:date="2010-11-24T14:32:00Z"/>
        </w:numPr>
        <w:ind w:left="720"/>
        <w:jc w:val="both"/>
        <w:rPr>
          <w:ins w:id="3612" w:author="SAS" w:date="2010-11-24T14:32:00Z"/>
        </w:rPr>
      </w:pPr>
    </w:p>
    <w:p w:rsidR="004C4AF2" w:rsidRDefault="004C4AF2" w:rsidP="004C4AF2">
      <w:pPr>
        <w:numPr>
          <w:ins w:id="3613" w:author="SAS" w:date="2010-11-24T14:32:00Z"/>
        </w:numPr>
        <w:ind w:left="720"/>
        <w:jc w:val="both"/>
        <w:rPr>
          <w:ins w:id="3614" w:author="SAS" w:date="2010-11-24T14:32:00Z"/>
        </w:rPr>
      </w:pPr>
    </w:p>
    <w:p w:rsidR="004C4AF2" w:rsidRDefault="004C4AF2" w:rsidP="004C4AF2">
      <w:pPr>
        <w:numPr>
          <w:ins w:id="3615" w:author="SAS" w:date="2010-11-24T14:32:00Z"/>
        </w:numPr>
        <w:ind w:left="720"/>
        <w:jc w:val="both"/>
        <w:rPr>
          <w:ins w:id="3616" w:author="SAS" w:date="2010-11-24T14:32:00Z"/>
        </w:rPr>
      </w:pPr>
    </w:p>
    <w:p w:rsidR="004C4AF2" w:rsidRDefault="004C4AF2" w:rsidP="004C4AF2">
      <w:pPr>
        <w:numPr>
          <w:ins w:id="3617" w:author="SAS" w:date="2010-11-24T14:32:00Z"/>
        </w:numPr>
        <w:ind w:left="720"/>
        <w:jc w:val="both"/>
        <w:rPr>
          <w:ins w:id="3618" w:author="SAS" w:date="2010-11-24T14:32:00Z"/>
        </w:rPr>
      </w:pPr>
    </w:p>
    <w:p w:rsidR="004C4AF2" w:rsidRDefault="004C4AF2" w:rsidP="004C4AF2">
      <w:pPr>
        <w:numPr>
          <w:ins w:id="3619" w:author="SAS" w:date="2010-11-24T14:32:00Z"/>
        </w:numPr>
        <w:ind w:left="720"/>
        <w:jc w:val="both"/>
        <w:rPr>
          <w:ins w:id="3620" w:author="SAS" w:date="2010-11-24T14:32:00Z"/>
        </w:rPr>
      </w:pPr>
    </w:p>
    <w:p w:rsidR="004C4AF2" w:rsidRDefault="004C4AF2" w:rsidP="004C4AF2">
      <w:pPr>
        <w:numPr>
          <w:ins w:id="3621" w:author="SAS" w:date="2010-11-24T14:32:00Z"/>
        </w:numPr>
        <w:ind w:left="720"/>
        <w:jc w:val="both"/>
        <w:rPr>
          <w:ins w:id="3622" w:author="SAS" w:date="2010-11-24T14:32:00Z"/>
        </w:rPr>
      </w:pPr>
    </w:p>
    <w:p w:rsidR="004C4AF2" w:rsidRDefault="004C4AF2" w:rsidP="004C4AF2">
      <w:pPr>
        <w:numPr>
          <w:ins w:id="3623" w:author="SAS" w:date="2010-11-24T14:32:00Z"/>
        </w:numPr>
        <w:ind w:left="720"/>
        <w:jc w:val="both"/>
        <w:rPr>
          <w:ins w:id="3624" w:author="SAS" w:date="2010-11-24T14:32:00Z"/>
        </w:rPr>
      </w:pPr>
    </w:p>
    <w:p w:rsidR="004C4AF2" w:rsidRDefault="004C4AF2" w:rsidP="004C4AF2">
      <w:pPr>
        <w:numPr>
          <w:ins w:id="3625" w:author="SAS" w:date="2010-11-24T14:31:00Z"/>
        </w:numPr>
        <w:ind w:left="720"/>
        <w:jc w:val="both"/>
        <w:rPr>
          <w:ins w:id="3626" w:author="SAS" w:date="2010-11-24T14:31:00Z"/>
        </w:rPr>
      </w:pPr>
    </w:p>
    <w:p w:rsidR="004C4AF2" w:rsidRPr="00D84B9E" w:rsidRDefault="004C4AF2" w:rsidP="004C4AF2">
      <w:pPr>
        <w:rPr>
          <w:rFonts w:ascii="Garamond" w:hAnsi="Garamond"/>
          <w:b/>
          <w:sz w:val="36"/>
          <w:lang w:eastAsia="en-US"/>
        </w:rPr>
      </w:pPr>
      <w:del w:id="3627" w:author="SAS" w:date="2010-11-24T14:10:00Z">
        <w:r w:rsidDel="00531826">
          <w:br w:type="page"/>
        </w:r>
      </w:del>
      <w:ins w:id="3628" w:author="SAS" w:date="2010-10-08T09:07:00Z">
        <w:r w:rsidRPr="003C18AA">
          <w:rPr>
            <w:rFonts w:ascii="Garamond" w:hAnsi="Garamond"/>
            <w:b/>
            <w:sz w:val="36"/>
            <w:lang w:eastAsia="en-US"/>
          </w:rPr>
          <w:t>Shared Unit(s) of Study</w:t>
        </w:r>
        <w:r>
          <w:rPr>
            <w:lang w:eastAsia="en-US"/>
          </w:rPr>
          <w:t xml:space="preserve"> </w:t>
        </w:r>
      </w:ins>
      <w:r w:rsidRPr="00D84B9E">
        <w:rPr>
          <w:rFonts w:ascii="Garamond" w:hAnsi="Garamond"/>
          <w:b/>
          <w:sz w:val="36"/>
          <w:lang w:eastAsia="en-US"/>
        </w:rPr>
        <w:t>Cornerstone Assessments</w:t>
      </w:r>
    </w:p>
    <w:p w:rsidR="004C4AF2" w:rsidRDefault="004C4AF2" w:rsidP="004C4AF2">
      <w:pPr>
        <w:rPr>
          <w:ins w:id="3629" w:author="SAS" w:date="2010-10-08T06:38:00Z"/>
          <w:rFonts w:ascii="Garamond" w:hAnsi="Garamond"/>
          <w:i/>
        </w:rPr>
      </w:pPr>
      <w:ins w:id="3630" w:author="SAS" w:date="2010-10-08T06:38:00Z">
        <w:r>
          <w:rPr>
            <w:rFonts w:ascii="Garamond" w:hAnsi="Garamond"/>
            <w:i/>
          </w:rPr>
          <w:t>Anchor units of study with a guaranteed authentic Assessment</w:t>
        </w:r>
      </w:ins>
    </w:p>
    <w:p w:rsidR="004C4AF2" w:rsidRDefault="004C4AF2" w:rsidP="004C4AF2">
      <w:pPr>
        <w:numPr>
          <w:ins w:id="3631" w:author="SAS" w:date="2010-10-08T07:46:00Z"/>
        </w:numPr>
        <w:rPr>
          <w:ins w:id="3632" w:author="SAS" w:date="2010-10-08T07:46:00Z"/>
          <w:rFonts w:ascii="Garamond" w:hAnsi="Garamond"/>
          <w:b/>
          <w:lang w:eastAsia="en-US"/>
        </w:rPr>
      </w:pPr>
    </w:p>
    <w:p w:rsidR="004C4AF2" w:rsidRPr="00556136" w:rsidRDefault="004C4AF2" w:rsidP="004C4AF2">
      <w:pPr>
        <w:numPr>
          <w:ins w:id="3633" w:author="SAS" w:date="2010-10-08T07:46:00Z"/>
        </w:numPr>
        <w:rPr>
          <w:ins w:id="3634" w:author="SAS" w:date="2010-10-08T07:45:00Z"/>
          <w:b/>
          <w:i/>
        </w:rPr>
      </w:pPr>
    </w:p>
    <w:p w:rsidR="004C4AF2" w:rsidRDefault="004C4AF2" w:rsidP="004C4AF2">
      <w:pPr>
        <w:pStyle w:val="TOCHeading"/>
        <w:numPr>
          <w:ins w:id="3635" w:author="SAS" w:date="2010-10-08T07:45:00Z"/>
        </w:numPr>
        <w:spacing w:before="0" w:after="0"/>
        <w:jc w:val="left"/>
        <w:rPr>
          <w:ins w:id="3636" w:author="SAS" w:date="2010-10-08T07:45:00Z"/>
          <w:sz w:val="24"/>
          <w:lang w:eastAsia="en-US"/>
        </w:rPr>
      </w:pPr>
      <w:ins w:id="3637" w:author="SAS" w:date="2010-10-08T07:45:00Z">
        <w:r>
          <w:rPr>
            <w:sz w:val="24"/>
            <w:lang w:eastAsia="en-US"/>
          </w:rPr>
          <w:t>Grade 8</w:t>
        </w:r>
      </w:ins>
    </w:p>
    <w:p w:rsidR="004C4AF2" w:rsidRDefault="004C4AF2" w:rsidP="004C4AF2">
      <w:pPr>
        <w:pStyle w:val="TOCHeading"/>
        <w:numPr>
          <w:ins w:id="3638" w:author="SAS" w:date="2010-10-08T07:45:00Z"/>
        </w:numPr>
        <w:spacing w:before="0" w:after="0"/>
        <w:jc w:val="left"/>
        <w:rPr>
          <w:ins w:id="3639" w:author="SAS" w:date="2010-10-08T07:45:00Z"/>
          <w:sz w:val="24"/>
          <w:lang w:eastAsia="en-US"/>
        </w:rPr>
      </w:pPr>
    </w:p>
    <w:p w:rsidR="004C4AF2" w:rsidRDefault="004C4AF2" w:rsidP="004C4AF2">
      <w:pPr>
        <w:pStyle w:val="TOCHeading"/>
        <w:numPr>
          <w:ins w:id="3640" w:author="SAS" w:date="2010-10-08T07:45:00Z"/>
        </w:numPr>
        <w:spacing w:before="0" w:after="0"/>
        <w:jc w:val="left"/>
        <w:rPr>
          <w:ins w:id="3641" w:author="SAS" w:date="2010-10-08T07:45:00Z"/>
          <w:sz w:val="24"/>
          <w:lang w:eastAsia="en-US"/>
        </w:rPr>
      </w:pPr>
      <w:ins w:id="3642" w:author="SAS" w:date="2010-10-08T07:45:00Z">
        <w:r>
          <w:rPr>
            <w:sz w:val="24"/>
            <w:lang w:eastAsia="en-US"/>
          </w:rPr>
          <w:t>Grade 7</w:t>
        </w:r>
      </w:ins>
    </w:p>
    <w:p w:rsidR="004C4AF2" w:rsidRDefault="004C4AF2" w:rsidP="004C4AF2">
      <w:pPr>
        <w:pStyle w:val="TOCHeading"/>
        <w:numPr>
          <w:ins w:id="3643" w:author="SAS" w:date="2010-10-08T07:45:00Z"/>
        </w:numPr>
        <w:spacing w:before="0" w:after="0"/>
        <w:jc w:val="left"/>
        <w:rPr>
          <w:ins w:id="3644" w:author="SAS" w:date="2010-10-08T07:45:00Z"/>
          <w:sz w:val="24"/>
          <w:lang w:eastAsia="en-US"/>
        </w:rPr>
      </w:pPr>
    </w:p>
    <w:p w:rsidR="004C4AF2" w:rsidRDefault="004C4AF2" w:rsidP="004C4AF2">
      <w:pPr>
        <w:pStyle w:val="TOCHeading"/>
        <w:numPr>
          <w:ins w:id="3645" w:author="SAS" w:date="2010-10-08T06:43:00Z"/>
        </w:numPr>
        <w:spacing w:before="0" w:after="0"/>
        <w:jc w:val="left"/>
        <w:rPr>
          <w:ins w:id="3646" w:author="SAS" w:date="2010-10-08T07:45:00Z"/>
          <w:sz w:val="24"/>
          <w:lang w:eastAsia="en-US"/>
        </w:rPr>
      </w:pPr>
      <w:ins w:id="3647" w:author="SAS" w:date="2010-10-08T07:45:00Z">
        <w:r>
          <w:rPr>
            <w:sz w:val="24"/>
            <w:lang w:eastAsia="en-US"/>
          </w:rPr>
          <w:t>Grade 6</w:t>
        </w:r>
      </w:ins>
    </w:p>
    <w:p w:rsidR="004C4AF2" w:rsidRDefault="004C4AF2" w:rsidP="004C4AF2">
      <w:pPr>
        <w:pStyle w:val="TOCHeading"/>
        <w:numPr>
          <w:ins w:id="3648" w:author="SAS" w:date="2010-10-08T07:45:00Z"/>
        </w:numPr>
        <w:spacing w:before="0" w:after="0"/>
        <w:jc w:val="left"/>
        <w:rPr>
          <w:ins w:id="3649" w:author="SAS" w:date="2010-10-08T07:45:00Z"/>
          <w:sz w:val="24"/>
          <w:lang w:eastAsia="en-US"/>
        </w:rPr>
      </w:pPr>
    </w:p>
    <w:p w:rsidR="004C4AF2" w:rsidRPr="00D84B9E" w:rsidDel="000D0208" w:rsidRDefault="004C4AF2" w:rsidP="004C4AF2">
      <w:pPr>
        <w:numPr>
          <w:ins w:id="3650" w:author="SAS" w:date="2010-10-08T06:38:00Z"/>
        </w:numPr>
        <w:jc w:val="center"/>
        <w:rPr>
          <w:del w:id="3651" w:author="SAS" w:date="2010-12-01T07:35:00Z"/>
          <w:rFonts w:ascii="Garamond" w:hAnsi="Garamond"/>
          <w:b/>
        </w:rPr>
      </w:pPr>
    </w:p>
    <w:p w:rsidR="004C4AF2" w:rsidRPr="00D84B9E" w:rsidDel="000D0208" w:rsidRDefault="004C4AF2" w:rsidP="004C4AF2">
      <w:pPr>
        <w:rPr>
          <w:del w:id="3652" w:author="SAS" w:date="2010-12-01T07:35:00Z"/>
          <w:rFonts w:ascii="Garamond" w:hAnsi="Garamond"/>
        </w:rPr>
      </w:pPr>
    </w:p>
    <w:p w:rsidR="004C4AF2" w:rsidRPr="00183AAE" w:rsidRDefault="004C4AF2" w:rsidP="004C4AF2">
      <w:pPr>
        <w:numPr>
          <w:ins w:id="3653" w:author="SAS" w:date="2010-10-08T08:39:00Z"/>
        </w:numPr>
      </w:pPr>
      <w:del w:id="3654" w:author="SAS" w:date="2010-10-25T09:02:00Z">
        <w:r w:rsidDel="005D288F">
          <w:rPr>
            <w:lang w:eastAsia="en-US"/>
          </w:rPr>
          <w:br w:type="page"/>
        </w:r>
      </w:del>
    </w:p>
    <w:sectPr w:rsidR="004C4AF2" w:rsidRPr="00183AAE" w:rsidSect="004C4AF2">
      <w:type w:val="nextPage"/>
      <w:pgSz w:w="11909" w:h="16834" w:code="9"/>
      <w:pgMar w:top="1440" w:right="1440" w:bottom="1440" w:left="1440" w:gutter="0"/>
      <w:titlePg/>
      <w:docGrid w:linePitch="360"/>
      <w:sectPrChange w:id="3655" w:author="SAS" w:date="2010-10-04T19:07:00Z">
        <w:sectPr w:rsidR="004C4AF2" w:rsidRPr="00183AAE" w:rsidSect="004C4AF2">
          <w:type w:val="continuous"/>
          <w:printerSettings r:id="rId23"/>
        </w:sectPr>
      </w:sectPrChange>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2" w:author="SAS" w:date="2010-10-05T06:35:00Z" w:initials="S">
    <w:p w:rsidR="009A0F91" w:rsidRDefault="009A0F91">
      <w:pPr>
        <w:pStyle w:val="CommentText"/>
      </w:pPr>
      <w:r>
        <w:rPr>
          <w:rStyle w:val="CommentReference"/>
        </w:rPr>
        <w:annotationRef/>
      </w:r>
      <w:r>
        <w:t>Distinguish among Social Studies and Social Sciences and clarify why used in this context</w:t>
      </w:r>
    </w:p>
  </w:comment>
  <w:comment w:id="426" w:author="SAS" w:date="2010-09-06T12:58:00Z" w:initials="S">
    <w:p w:rsidR="009A0F91" w:rsidRDefault="009A0F91" w:rsidP="004C4AF2">
      <w:pPr>
        <w:pStyle w:val="CommentText"/>
      </w:pPr>
      <w:r>
        <w:rPr>
          <w:rStyle w:val="CommentReference"/>
        </w:rPr>
        <w:annotationRef/>
      </w:r>
      <w:r>
        <w:t>4</w:t>
      </w:r>
      <w:r w:rsidRPr="008B7EAD">
        <w:rPr>
          <w:vertAlign w:val="superscript"/>
        </w:rPr>
        <w:t>th</w:t>
      </w:r>
      <w:r>
        <w:t xml:space="preserve"> Grade Team Meeting-Questions on Resources, consistency, </w:t>
      </w:r>
      <w:proofErr w:type="spellStart"/>
      <w:r>
        <w:t>assessement</w:t>
      </w:r>
      <w:proofErr w:type="spellEnd"/>
      <w:r>
        <w:t>, and where do we show we are doing it?</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F91" w:rsidRDefault="009A0F91">
      <w:r>
        <w:separator/>
      </w:r>
    </w:p>
  </w:endnote>
  <w:endnote w:type="continuationSeparator" w:id="0">
    <w:p w:rsidR="009A0F91" w:rsidRDefault="009A0F91">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Helvetica">
    <w:panose1 w:val="00000000000000000000"/>
    <w:charset w:val="00"/>
    <w:family w:val="auto"/>
    <w:pitch w:val="variable"/>
    <w:sig w:usb0="00000003" w:usb1="00000000" w:usb2="00000000" w:usb3="00000000" w:csb0="00000001" w:csb1="00000000"/>
  </w:font>
  <w:font w:name="FrutigerLTStd-Light">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sans-serif">
    <w:altName w:val="Times New Roman"/>
    <w:charset w:val="00"/>
    <w:family w:val="auto"/>
    <w:pitch w:val="default"/>
    <w:sig w:usb0="00000000" w:usb1="00000000" w:usb2="00000000" w:usb3="00000000" w:csb0="0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rsidP="004C4A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0F91" w:rsidRDefault="009A0F91">
    <w:pPr>
      <w:pStyle w:val="Footer"/>
      <w:ind w:right="360"/>
      <w:pPrChange w:id="124" w:author="SAS" w:date="2010-10-05T15:27:00Z">
        <w:pPr>
          <w:pStyle w:val="Footer"/>
        </w:pPr>
      </w:pPrChang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rsidP="004C4A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A0F91" w:rsidRDefault="009A0F91" w:rsidP="004C4AF2">
    <w:pPr>
      <w:pStyle w:val="Footer"/>
      <w:ind w:left="-180" w:right="360"/>
      <w:jc w:val="cen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rsidP="004C4AF2">
    <w:pPr>
      <w:shd w:val="solid" w:color="FFFFFF" w:fill="FFFFFF"/>
      <w:tabs>
        <w:tab w:val="left" w:pos="4320"/>
        <w:tab w:val="left" w:pos="8055"/>
      </w:tabs>
      <w:autoSpaceDE w:val="0"/>
      <w:autoSpaceDN w:val="0"/>
      <w:adjustRightInd w:val="0"/>
      <w:spacing w:before="20" w:after="20"/>
      <w:ind w:left="-180" w:right="-360" w:hanging="5"/>
      <w:jc w:val="center"/>
      <w:rPr>
        <w:rFonts w:ascii="AvantGarde Bk BT" w:hAnsi="AvantGarde Bk BT"/>
        <w:b/>
        <w:bCs/>
        <w:i/>
        <w:iCs/>
        <w:color w:val="333399"/>
        <w:sz w:val="16"/>
        <w:szCs w:val="16"/>
      </w:rPr>
    </w:pPr>
  </w:p>
  <w:p w:rsidR="009A0F91" w:rsidRDefault="009A0F91" w:rsidP="004C4AF2">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West Campus:</w:t>
    </w:r>
    <w:r>
      <w:rPr>
        <w:rFonts w:ascii="AvantGarde Bk BT" w:hAnsi="AvantGarde Bk BT"/>
        <w:color w:val="333399"/>
        <w:sz w:val="16"/>
        <w:szCs w:val="16"/>
      </w:rPr>
      <w:t xml:space="preserve"> 258 Jin </w:t>
    </w:r>
    <w:proofErr w:type="spellStart"/>
    <w:r>
      <w:rPr>
        <w:rFonts w:ascii="AvantGarde Bk BT" w:hAnsi="AvantGarde Bk BT"/>
        <w:color w:val="333399"/>
        <w:sz w:val="16"/>
        <w:szCs w:val="16"/>
      </w:rPr>
      <w:t>Feng</w:t>
    </w:r>
    <w:proofErr w:type="spellEnd"/>
    <w:r>
      <w:rPr>
        <w:rFonts w:ascii="AvantGarde Bk BT" w:hAnsi="AvantGarde Bk BT"/>
        <w:color w:val="333399"/>
        <w:sz w:val="16"/>
        <w:szCs w:val="16"/>
      </w:rPr>
      <w:t xml:space="preserve"> Lu, </w:t>
    </w:r>
    <w:proofErr w:type="spellStart"/>
    <w:r>
      <w:rPr>
        <w:rFonts w:ascii="AvantGarde Bk BT" w:hAnsi="AvantGarde Bk BT"/>
        <w:color w:val="333399"/>
        <w:sz w:val="16"/>
        <w:szCs w:val="16"/>
      </w:rPr>
      <w:t>Zhudi</w:t>
    </w:r>
    <w:proofErr w:type="spellEnd"/>
    <w:r>
      <w:rPr>
        <w:rFonts w:ascii="AvantGarde Bk BT" w:hAnsi="AvantGarde Bk BT"/>
        <w:color w:val="333399"/>
        <w:sz w:val="16"/>
        <w:szCs w:val="16"/>
      </w:rPr>
      <w:t xml:space="preserve"> Town, </w:t>
    </w:r>
    <w:proofErr w:type="spellStart"/>
    <w:r>
      <w:rPr>
        <w:rFonts w:ascii="AvantGarde Bk BT" w:hAnsi="AvantGarde Bk BT"/>
        <w:color w:val="333399"/>
        <w:sz w:val="16"/>
        <w:szCs w:val="16"/>
      </w:rPr>
      <w:t>Minhang</w:t>
    </w:r>
    <w:proofErr w:type="spellEnd"/>
    <w:r>
      <w:rPr>
        <w:rFonts w:ascii="AvantGarde Bk BT" w:hAnsi="AvantGarde Bk BT"/>
        <w:color w:val="333399"/>
        <w:sz w:val="16"/>
        <w:szCs w:val="16"/>
      </w:rPr>
      <w:t xml:space="preserve"> District, Shanghai, China 201107, (Tel) 6221-1445, (Fax) 6221-1269</w:t>
    </w:r>
  </w:p>
  <w:p w:rsidR="009A0F91" w:rsidRDefault="009A0F91" w:rsidP="004C4AF2">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East Campus:</w:t>
    </w:r>
    <w:r>
      <w:rPr>
        <w:rFonts w:ascii="AvantGarde Bk BT" w:hAnsi="AvantGarde Bk BT"/>
        <w:color w:val="333399"/>
        <w:sz w:val="16"/>
        <w:szCs w:val="16"/>
      </w:rPr>
      <w:t xml:space="preserve"> Shanghai Links Executive Community, San </w:t>
    </w:r>
    <w:proofErr w:type="spellStart"/>
    <w:r>
      <w:rPr>
        <w:rFonts w:ascii="AvantGarde Bk BT" w:hAnsi="AvantGarde Bk BT"/>
        <w:color w:val="333399"/>
        <w:sz w:val="16"/>
        <w:szCs w:val="16"/>
      </w:rPr>
      <w:t>Jia</w:t>
    </w:r>
    <w:proofErr w:type="spellEnd"/>
    <w:r>
      <w:rPr>
        <w:rFonts w:ascii="AvantGarde Bk BT" w:hAnsi="AvantGarde Bk BT"/>
        <w:color w:val="333399"/>
        <w:sz w:val="16"/>
        <w:szCs w:val="16"/>
      </w:rPr>
      <w:t xml:space="preserve"> Gang, </w:t>
    </w:r>
    <w:proofErr w:type="spellStart"/>
    <w:r>
      <w:rPr>
        <w:rFonts w:ascii="AvantGarde Bk BT" w:hAnsi="AvantGarde Bk BT"/>
        <w:color w:val="333399"/>
        <w:sz w:val="16"/>
        <w:szCs w:val="16"/>
      </w:rPr>
      <w:t>Pudong</w:t>
    </w:r>
    <w:proofErr w:type="spellEnd"/>
    <w:r>
      <w:rPr>
        <w:rFonts w:ascii="AvantGarde Bk BT" w:hAnsi="AvantGarde Bk BT"/>
        <w:color w:val="333399"/>
        <w:sz w:val="16"/>
        <w:szCs w:val="16"/>
      </w:rPr>
      <w:t xml:space="preserve"> New Area, Shanghai, China 201201, (Tel) 6221-1445, (Fax) 5897-0011</w:t>
    </w:r>
  </w:p>
  <w:p w:rsidR="009A0F91" w:rsidRDefault="009A0F91" w:rsidP="004C4AF2">
    <w:pPr>
      <w:shd w:val="solid" w:color="FFFFFF" w:fill="FFFFFF"/>
      <w:ind w:left="-1440" w:right="-1080" w:hanging="5"/>
      <w:jc w:val="center"/>
    </w:pPr>
    <w:r>
      <w:rPr>
        <w:rFonts w:ascii="AvantGarde Bk BT" w:hAnsi="AvantGarde Bk BT"/>
        <w:b/>
        <w:bCs/>
        <w:i/>
        <w:iCs/>
        <w:color w:val="333399"/>
        <w:sz w:val="16"/>
        <w:szCs w:val="16"/>
      </w:rPr>
      <w:t>Email:</w:t>
    </w:r>
    <w:r>
      <w:rPr>
        <w:rFonts w:ascii="AvantGarde Bk BT" w:hAnsi="AvantGarde Bk BT"/>
        <w:color w:val="333399"/>
        <w:sz w:val="16"/>
        <w:szCs w:val="16"/>
      </w:rPr>
      <w:t xml:space="preserve"> info@saschina.org   </w:t>
    </w:r>
    <w:r>
      <w:rPr>
        <w:rFonts w:ascii="AvantGarde Bk BT" w:hAnsi="AvantGarde Bk BT"/>
        <w:b/>
        <w:bCs/>
        <w:i/>
        <w:iCs/>
        <w:color w:val="333399"/>
        <w:sz w:val="16"/>
        <w:szCs w:val="16"/>
      </w:rPr>
      <w:t>Website:</w:t>
    </w:r>
    <w:r>
      <w:rPr>
        <w:rFonts w:ascii="AvantGarde Bk BT" w:hAnsi="AvantGarde Bk BT"/>
        <w:color w:val="333399"/>
        <w:sz w:val="16"/>
        <w:szCs w:val="16"/>
      </w:rPr>
      <w:t xml:space="preserve"> www.saschina.org</w:t>
    </w:r>
  </w:p>
  <w:p w:rsidR="009A0F91" w:rsidRDefault="009A0F91">
    <w:pPr>
      <w:pStyle w:val="Footer"/>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rsidP="004C4A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6C08">
      <w:rPr>
        <w:rStyle w:val="PageNumber"/>
        <w:noProof/>
      </w:rPr>
      <w:t>10</w:t>
    </w:r>
    <w:r>
      <w:rPr>
        <w:rStyle w:val="PageNumber"/>
      </w:rPr>
      <w:fldChar w:fldCharType="end"/>
    </w:r>
  </w:p>
  <w:p w:rsidR="009A0F91" w:rsidRDefault="009A0F91" w:rsidP="004C4AF2">
    <w:pPr>
      <w:pStyle w:val="Footer"/>
      <w:ind w:left="-180" w:right="360"/>
      <w:jc w:val="center"/>
    </w:pP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rsidP="004C4AF2">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F91" w:rsidRDefault="009A0F91">
      <w:r>
        <w:separator/>
      </w:r>
    </w:p>
  </w:footnote>
  <w:footnote w:type="continuationSeparator" w:id="0">
    <w:p w:rsidR="009A0F91" w:rsidRDefault="009A0F9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9" type="#_x0000_t136" style="position:absolute;margin-left:0;margin-top:0;width:578.6pt;height:57.85pt;rotation:315;z-index:-251659264;mso-wrap-edited:f;mso-position-horizontal:center;mso-position-horizontal-relative:margin;mso-position-vertical:center;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60" type="#_x0000_t136" style="position:absolute;margin-left:-63pt;margin-top:315pt;width:578.6pt;height:57.85pt;rotation:315;z-index:-251658240;mso-wrap-edited:f;mso-position-horizontal-relative:margin;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62" type="#_x0000_t136" style="position:absolute;margin-left:0;margin-top:0;width:578.6pt;height:57.85pt;rotation:315;z-index:-251657216;mso-wrap-edited:f;mso-position-horizontal:center;mso-position-horizontal-relative:margin;mso-position-vertical:center;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pPr>
      <w:pStyle w:val="Header"/>
    </w:pP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91" w:rsidRDefault="009A0F91">
    <w:pPr>
      <w:pStyle w:val="Header"/>
    </w:pPr>
    <w:del w:id="189" w:author="SAS" w:date="2010-10-05T11:24:00Z">
      <w:r>
        <w:rPr>
          <w:noProof/>
          <w:lang w:eastAsia="en-US"/>
        </w:rPr>
        <w:drawing>
          <wp:anchor distT="0" distB="0" distL="114300" distR="114300" simplePos="0" relativeHeight="251655168" behindDoc="1" locked="0" layoutInCell="1" allowOverlap="1">
            <wp:simplePos x="0" y="0"/>
            <wp:positionH relativeFrom="column">
              <wp:posOffset>-571500</wp:posOffset>
            </wp:positionH>
            <wp:positionV relativeFrom="paragraph">
              <wp:posOffset>-342900</wp:posOffset>
            </wp:positionV>
            <wp:extent cx="6743700" cy="990600"/>
            <wp:effectExtent l="25400" t="0" r="0" b="0"/>
            <wp:wrapNone/>
            <wp:docPr id="1"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r>
        <w:rPr>
          <w:noProof/>
          <w:lang w:eastAsia="en-US"/>
        </w:rPr>
        <w:drawing>
          <wp:anchor distT="0" distB="0" distL="114300" distR="114300" simplePos="0" relativeHeight="251656192" behindDoc="1" locked="0" layoutInCell="1" allowOverlap="1">
            <wp:simplePos x="0" y="0"/>
            <wp:positionH relativeFrom="column">
              <wp:posOffset>3086100</wp:posOffset>
            </wp:positionH>
            <wp:positionV relativeFrom="paragraph">
              <wp:posOffset>-114300</wp:posOffset>
            </wp:positionV>
            <wp:extent cx="6743700" cy="990600"/>
            <wp:effectExtent l="25400" t="0" r="0" b="0"/>
            <wp:wrapNone/>
            <wp:docPr id="9"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del>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63" type="#_x0000_t136" style="position:absolute;margin-left:0;margin-top:0;width:578.6pt;height:57.85pt;rotation:315;z-index:-251656192;mso-wrap-edited:f;mso-position-horizontal:center;mso-position-horizontal-relative:margin;mso-position-vertical:center;mso-position-vertical-relative:margin" wrapcoords="21207 3927 21067 3366 20815 3927 20647 5049 19891 3366 19610 5049 19582 6171 19778 8696 18938 3927 18714 2805 18630 3366 18294 6732 17817 3646 17509 2805 17117 5890 17145 7293 17565 12062 17229 14867 12663 -24966 15604 5049 15324 8415 15016 7854 14680 7574 13587 3085 13363 3366 13111 3927 12747 7574 10757 -5890 11822 11501 10113 561 9917 5049 10085 12903 8572 3085 8236 5049 8236 5610 8404 8976 8376 8696 7228 3646 5911 3927 5407 3366 5294 3646 4986 6451 4958 12062 4006 3927 3894 3366 3501 10940 2689 4768 2325 2524 2157 3646 1680 3927 1624 4207 1849 6732 896 3646 56 3927 28 4488 196 9537 168 15148 28 16270 112 17392 1036 17392 1372 15428 1624 16831 2129 18514 2325 17672 3642 17672 3726 12903 4230 17672 4762 17392 4790 16831 5294 18794 5435 17392 5463 11501 5715 13464 6611 18233 6695 17392 7031 17111 7059 16831 6863 12903 6863 6451 7424 11501 8488 18794 8628 17672 8824 17392 8824 16550 8684 11781 9385 18233 9581 16270 8684 5329 9665 14867 10309 19355 10561 17111 10393 9818 10477 8415 10337 3646 11290 12062 11822 15989 12130 12903 10729 -5890 12635 12903 13503 19916 14091 15148 14203 15989 14904 18233 14960 17672 15212 15428 15268 14306 15716 18233 15996 15428 15744 12623 15940 10098 15940 8415 15744 6171 14624 -5329 17369 18794 17565 17953 18042 17392 18098 16831 18854 17953 19190 15428 19302 16270 19947 17953 20003 17392 20199 17392 20199 16550 20059 11501 20451 14867 21123 18514 21487 14587 21571 12903 21543 8415 21487 6732 21207 3927" fillcolor="red" stroked="f">
          <v:fill opacity="14417f"/>
          <v:textpath style="font-family:&quot;Times New Roman&quot;;font-size:1pt" string="DRAFT 1.1 - Oct  2010"/>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FD0A5B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D"/>
    <w:multiLevelType w:val="hybridMultilevel"/>
    <w:tmpl w:val="1B16A27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0000000F"/>
    <w:multiLevelType w:val="hybridMultilevel"/>
    <w:tmpl w:val="0000000F"/>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04BE2339"/>
    <w:multiLevelType w:val="hybridMultilevel"/>
    <w:tmpl w:val="507E7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B703F3"/>
    <w:multiLevelType w:val="hybridMultilevel"/>
    <w:tmpl w:val="2FF66936"/>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F37E9F"/>
    <w:multiLevelType w:val="hybridMultilevel"/>
    <w:tmpl w:val="0A4EB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1268D8"/>
    <w:multiLevelType w:val="hybridMultilevel"/>
    <w:tmpl w:val="08028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4E4488"/>
    <w:multiLevelType w:val="hybridMultilevel"/>
    <w:tmpl w:val="62E216D2"/>
    <w:lvl w:ilvl="0" w:tplc="BCDCC6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8F6B49"/>
    <w:multiLevelType w:val="hybridMultilevel"/>
    <w:tmpl w:val="043A6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8B2AAF"/>
    <w:multiLevelType w:val="hybridMultilevel"/>
    <w:tmpl w:val="85883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F426ED"/>
    <w:multiLevelType w:val="hybridMultilevel"/>
    <w:tmpl w:val="9110904C"/>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3B28CC"/>
    <w:multiLevelType w:val="hybridMultilevel"/>
    <w:tmpl w:val="A0A6A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6475B0"/>
    <w:multiLevelType w:val="hybridMultilevel"/>
    <w:tmpl w:val="CCDC884E"/>
    <w:lvl w:ilvl="0" w:tplc="0000000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39751F"/>
    <w:multiLevelType w:val="hybridMultilevel"/>
    <w:tmpl w:val="D2746188"/>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1C56CD"/>
    <w:multiLevelType w:val="hybridMultilevel"/>
    <w:tmpl w:val="8EC6AFCC"/>
    <w:lvl w:ilvl="0" w:tplc="264459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B964621"/>
    <w:multiLevelType w:val="hybridMultilevel"/>
    <w:tmpl w:val="56E8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4949C7"/>
    <w:multiLevelType w:val="hybridMultilevel"/>
    <w:tmpl w:val="80DAC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072C56"/>
    <w:multiLevelType w:val="hybridMultilevel"/>
    <w:tmpl w:val="48683C28"/>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5307E0"/>
    <w:multiLevelType w:val="hybridMultilevel"/>
    <w:tmpl w:val="2B301994"/>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D2725E"/>
    <w:multiLevelType w:val="hybridMultilevel"/>
    <w:tmpl w:val="48CC3F62"/>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BA3EC1"/>
    <w:multiLevelType w:val="hybridMultilevel"/>
    <w:tmpl w:val="0A00F862"/>
    <w:lvl w:ilvl="0" w:tplc="AAFCF170">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FC1B7B"/>
    <w:multiLevelType w:val="hybridMultilevel"/>
    <w:tmpl w:val="D3E8F95E"/>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1A7AEA"/>
    <w:multiLevelType w:val="hybridMultilevel"/>
    <w:tmpl w:val="7034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3A7082"/>
    <w:multiLevelType w:val="hybridMultilevel"/>
    <w:tmpl w:val="5452682A"/>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9D4293"/>
    <w:multiLevelType w:val="hybridMultilevel"/>
    <w:tmpl w:val="702CE8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30D7EE9"/>
    <w:multiLevelType w:val="hybridMultilevel"/>
    <w:tmpl w:val="11424F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433D2B27"/>
    <w:multiLevelType w:val="hybridMultilevel"/>
    <w:tmpl w:val="651C6D70"/>
    <w:lvl w:ilvl="0" w:tplc="0409000F">
      <w:start w:val="1"/>
      <w:numFmt w:val="decimal"/>
      <w:lvlText w:val="%1."/>
      <w:lvlJc w:val="left"/>
      <w:pPr>
        <w:ind w:left="720" w:hanging="360"/>
      </w:pPr>
      <w:rPr>
        <w:rFonts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5125FA"/>
    <w:multiLevelType w:val="hybridMultilevel"/>
    <w:tmpl w:val="F782F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7F6E4E"/>
    <w:multiLevelType w:val="hybridMultilevel"/>
    <w:tmpl w:val="E07236C6"/>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6FF777D"/>
    <w:multiLevelType w:val="hybridMultilevel"/>
    <w:tmpl w:val="A8762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2E755A"/>
    <w:multiLevelType w:val="hybridMultilevel"/>
    <w:tmpl w:val="AF3066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02B49F6"/>
    <w:multiLevelType w:val="hybridMultilevel"/>
    <w:tmpl w:val="CEC2990E"/>
    <w:lvl w:ilvl="0" w:tplc="CF9A07EC">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149128F"/>
    <w:multiLevelType w:val="hybridMultilevel"/>
    <w:tmpl w:val="5832E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CE67D3"/>
    <w:multiLevelType w:val="hybridMultilevel"/>
    <w:tmpl w:val="BD063F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5CB308DF"/>
    <w:multiLevelType w:val="hybridMultilevel"/>
    <w:tmpl w:val="70C6E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77EBE"/>
    <w:multiLevelType w:val="hybridMultilevel"/>
    <w:tmpl w:val="9E824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9D2264"/>
    <w:multiLevelType w:val="hybridMultilevel"/>
    <w:tmpl w:val="1A7EDC40"/>
    <w:lvl w:ilvl="0" w:tplc="BCDCC6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D27460"/>
    <w:multiLevelType w:val="hybridMultilevel"/>
    <w:tmpl w:val="5C0C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067501"/>
    <w:multiLevelType w:val="hybridMultilevel"/>
    <w:tmpl w:val="37C63374"/>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875760"/>
    <w:multiLevelType w:val="hybridMultilevel"/>
    <w:tmpl w:val="739C98E8"/>
    <w:lvl w:ilvl="0" w:tplc="FFFFFFF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F069C"/>
    <w:multiLevelType w:val="hybridMultilevel"/>
    <w:tmpl w:val="56789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D97FEA"/>
    <w:multiLevelType w:val="hybridMultilevel"/>
    <w:tmpl w:val="81ECD0C8"/>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C34CCD"/>
    <w:multiLevelType w:val="hybridMultilevel"/>
    <w:tmpl w:val="1C7C1734"/>
    <w:lvl w:ilvl="0" w:tplc="CF9A07E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FF25C3A"/>
    <w:multiLevelType w:val="hybridMultilevel"/>
    <w:tmpl w:val="B03A1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11328C9"/>
    <w:multiLevelType w:val="hybridMultilevel"/>
    <w:tmpl w:val="1D22EA1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5C1389"/>
    <w:multiLevelType w:val="hybridMultilevel"/>
    <w:tmpl w:val="3208A480"/>
    <w:lvl w:ilvl="0" w:tplc="22244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3182BDA"/>
    <w:multiLevelType w:val="hybridMultilevel"/>
    <w:tmpl w:val="E4E00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5092880"/>
    <w:multiLevelType w:val="hybridMultilevel"/>
    <w:tmpl w:val="C2DE4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5D11EC8"/>
    <w:multiLevelType w:val="hybridMultilevel"/>
    <w:tmpl w:val="95BE3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216DBD"/>
    <w:multiLevelType w:val="hybridMultilevel"/>
    <w:tmpl w:val="670EFB3C"/>
    <w:lvl w:ilvl="0" w:tplc="25D4810E">
      <w:start w:val="1"/>
      <w:numFmt w:val="bullet"/>
      <w:lvlText w:val=""/>
      <w:lvlJc w:val="left"/>
      <w:pPr>
        <w:ind w:left="720" w:hanging="360"/>
      </w:pPr>
      <w:rPr>
        <w:rFonts w:ascii="Wingdings" w:hAnsi="Wingdings" w:hint="default"/>
        <w:outline w:val="0"/>
        <w:emboss w:val="0"/>
        <w:imprint w:val="0"/>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C756DF8"/>
    <w:multiLevelType w:val="hybridMultilevel"/>
    <w:tmpl w:val="14AED4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7E5A2301"/>
    <w:multiLevelType w:val="hybridMultilevel"/>
    <w:tmpl w:val="51D4877A"/>
    <w:lvl w:ilvl="0" w:tplc="CF9A07EC">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6"/>
  </w:num>
  <w:num w:numId="3">
    <w:abstractNumId w:val="0"/>
  </w:num>
  <w:num w:numId="4">
    <w:abstractNumId w:val="6"/>
  </w:num>
  <w:num w:numId="5">
    <w:abstractNumId w:val="44"/>
  </w:num>
  <w:num w:numId="6">
    <w:abstractNumId w:val="43"/>
  </w:num>
  <w:num w:numId="7">
    <w:abstractNumId w:val="33"/>
  </w:num>
  <w:num w:numId="8">
    <w:abstractNumId w:val="53"/>
  </w:num>
  <w:num w:numId="9">
    <w:abstractNumId w:val="2"/>
  </w:num>
  <w:num w:numId="10">
    <w:abstractNumId w:val="51"/>
  </w:num>
  <w:num w:numId="11">
    <w:abstractNumId w:val="12"/>
  </w:num>
  <w:num w:numId="12">
    <w:abstractNumId w:val="23"/>
  </w:num>
  <w:num w:numId="13">
    <w:abstractNumId w:val="19"/>
  </w:num>
  <w:num w:numId="14">
    <w:abstractNumId w:val="27"/>
  </w:num>
  <w:num w:numId="15">
    <w:abstractNumId w:val="52"/>
  </w:num>
  <w:num w:numId="16">
    <w:abstractNumId w:val="35"/>
  </w:num>
  <w:num w:numId="17">
    <w:abstractNumId w:val="32"/>
  </w:num>
  <w:num w:numId="18">
    <w:abstractNumId w:val="26"/>
  </w:num>
  <w:num w:numId="19">
    <w:abstractNumId w:val="13"/>
  </w:num>
  <w:num w:numId="20">
    <w:abstractNumId w:val="24"/>
  </w:num>
  <w:num w:numId="21">
    <w:abstractNumId w:val="45"/>
  </w:num>
  <w:num w:numId="22">
    <w:abstractNumId w:val="31"/>
  </w:num>
  <w:num w:numId="23">
    <w:abstractNumId w:val="17"/>
  </w:num>
  <w:num w:numId="24">
    <w:abstractNumId w:val="50"/>
  </w:num>
  <w:num w:numId="25">
    <w:abstractNumId w:val="42"/>
  </w:num>
  <w:num w:numId="26">
    <w:abstractNumId w:val="36"/>
  </w:num>
  <w:num w:numId="27">
    <w:abstractNumId w:val="10"/>
  </w:num>
  <w:num w:numId="28">
    <w:abstractNumId w:val="34"/>
  </w:num>
  <w:num w:numId="29">
    <w:abstractNumId w:val="29"/>
  </w:num>
  <w:num w:numId="30">
    <w:abstractNumId w:val="37"/>
  </w:num>
  <w:num w:numId="31">
    <w:abstractNumId w:val="39"/>
  </w:num>
  <w:num w:numId="32">
    <w:abstractNumId w:val="5"/>
  </w:num>
  <w:num w:numId="33">
    <w:abstractNumId w:val="28"/>
  </w:num>
  <w:num w:numId="34">
    <w:abstractNumId w:val="18"/>
  </w:num>
  <w:num w:numId="35">
    <w:abstractNumId w:val="7"/>
  </w:num>
  <w:num w:numId="36">
    <w:abstractNumId w:val="3"/>
  </w:num>
  <w:num w:numId="37">
    <w:abstractNumId w:val="9"/>
  </w:num>
  <w:num w:numId="38">
    <w:abstractNumId w:val="46"/>
  </w:num>
  <w:num w:numId="39">
    <w:abstractNumId w:val="48"/>
  </w:num>
  <w:num w:numId="40">
    <w:abstractNumId w:val="38"/>
  </w:num>
  <w:num w:numId="41">
    <w:abstractNumId w:val="47"/>
  </w:num>
  <w:num w:numId="42">
    <w:abstractNumId w:val="20"/>
  </w:num>
  <w:num w:numId="43">
    <w:abstractNumId w:val="40"/>
  </w:num>
  <w:num w:numId="44">
    <w:abstractNumId w:val="21"/>
  </w:num>
  <w:num w:numId="45">
    <w:abstractNumId w:val="25"/>
  </w:num>
  <w:num w:numId="46">
    <w:abstractNumId w:val="22"/>
  </w:num>
  <w:num w:numId="47">
    <w:abstractNumId w:val="4"/>
  </w:num>
  <w:num w:numId="48">
    <w:abstractNumId w:val="49"/>
  </w:num>
  <w:num w:numId="49">
    <w:abstractNumId w:val="1"/>
  </w:num>
  <w:num w:numId="50">
    <w:abstractNumId w:val="8"/>
  </w:num>
  <w:num w:numId="51">
    <w:abstractNumId w:val="30"/>
  </w:num>
  <w:num w:numId="52">
    <w:abstractNumId w:val="15"/>
  </w:num>
  <w:num w:numId="53">
    <w:abstractNumId w:val="41"/>
  </w:num>
  <w:num w:numId="5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revisionView w:markup="0"/>
  <w:trackRevisions/>
  <w:doNotTrackMoves/>
  <w:defaultTabStop w:val="720"/>
  <w:noPunctuationKerning/>
  <w:characterSpacingControl w:val="doNotCompress"/>
  <w:savePreviewPicture/>
  <w:doNotValidateAgainstSchema/>
  <w:doNotDemarcateInvalidXml/>
  <w:hdrShapeDefaults>
    <o:shapedefaults v:ext="edit" spidmax="2066">
      <o:colormenu v:ext="edit" strokecolor="#339"/>
    </o:shapedefaults>
    <o:shapelayout v:ext="edit">
      <o:idmap v:ext="edit" data="2"/>
    </o:shapelayout>
  </w:hdrShapeDefaults>
  <w:footnotePr>
    <w:footnote w:id="-1"/>
    <w:footnote w:id="0"/>
  </w:footnotePr>
  <w:endnotePr>
    <w:endnote w:id="-1"/>
    <w:endnote w:id="0"/>
  </w:endnotePr>
  <w:compat>
    <w:useFELayout/>
  </w:compat>
  <w:rsids>
    <w:rsidRoot w:val="00777865"/>
    <w:rsid w:val="000D0208"/>
    <w:rsid w:val="000F4E77"/>
    <w:rsid w:val="000F5A33"/>
    <w:rsid w:val="001D5634"/>
    <w:rsid w:val="00242EDA"/>
    <w:rsid w:val="00306905"/>
    <w:rsid w:val="0036383C"/>
    <w:rsid w:val="003E2281"/>
    <w:rsid w:val="00406888"/>
    <w:rsid w:val="004079D6"/>
    <w:rsid w:val="00427E1E"/>
    <w:rsid w:val="00437342"/>
    <w:rsid w:val="004807E0"/>
    <w:rsid w:val="004C4AF2"/>
    <w:rsid w:val="004E29AE"/>
    <w:rsid w:val="004E4DEA"/>
    <w:rsid w:val="00511F11"/>
    <w:rsid w:val="00555E80"/>
    <w:rsid w:val="005A07F6"/>
    <w:rsid w:val="005C19D5"/>
    <w:rsid w:val="0063064C"/>
    <w:rsid w:val="00684A40"/>
    <w:rsid w:val="006D04DC"/>
    <w:rsid w:val="006F7BD6"/>
    <w:rsid w:val="00777865"/>
    <w:rsid w:val="007D137A"/>
    <w:rsid w:val="00823B47"/>
    <w:rsid w:val="00857565"/>
    <w:rsid w:val="00871FE4"/>
    <w:rsid w:val="008D2BA1"/>
    <w:rsid w:val="008D7A62"/>
    <w:rsid w:val="009435CF"/>
    <w:rsid w:val="0096778F"/>
    <w:rsid w:val="009768B8"/>
    <w:rsid w:val="009A0F91"/>
    <w:rsid w:val="00A37562"/>
    <w:rsid w:val="00AD319B"/>
    <w:rsid w:val="00B015A1"/>
    <w:rsid w:val="00B06069"/>
    <w:rsid w:val="00B24D69"/>
    <w:rsid w:val="00B30DB9"/>
    <w:rsid w:val="00B41861"/>
    <w:rsid w:val="00B46C08"/>
    <w:rsid w:val="00BD03BA"/>
    <w:rsid w:val="00C04919"/>
    <w:rsid w:val="00C5497D"/>
    <w:rsid w:val="00CC5F43"/>
    <w:rsid w:val="00D018B0"/>
    <w:rsid w:val="00D3714A"/>
    <w:rsid w:val="00DD7AAB"/>
    <w:rsid w:val="00DE40E5"/>
    <w:rsid w:val="00ED0880"/>
    <w:rsid w:val="00F07163"/>
    <w:rsid w:val="00F07D90"/>
    <w:rsid w:val="00F34A90"/>
    <w:rsid w:val="00F40913"/>
    <w:rsid w:val="00F45840"/>
    <w:rsid w:val="00FF62E0"/>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D292F"/>
    <w:rPr>
      <w:lang w:eastAsia="zh-CN"/>
    </w:rPr>
  </w:style>
  <w:style w:type="paragraph" w:styleId="Heading1">
    <w:name w:val="heading 1"/>
    <w:basedOn w:val="Normal"/>
    <w:next w:val="Normal"/>
    <w:link w:val="Heading1Char"/>
    <w:rsid w:val="003D292F"/>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semiHidden/>
    <w:unhideWhenUsed/>
    <w:qFormat/>
    <w:rsid w:val="005E3BA1"/>
    <w:pPr>
      <w:keepNext/>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rsid w:val="003D292F"/>
    <w:pPr>
      <w:keepNext/>
      <w:spacing w:before="240" w:after="60"/>
      <w:outlineLvl w:val="2"/>
    </w:pPr>
    <w:rPr>
      <w:rFonts w:ascii="Calibri" w:eastAsia="Times New Roman" w:hAnsi="Calibri"/>
      <w:b/>
      <w:bCs/>
      <w:sz w:val="26"/>
      <w:szCs w:val="26"/>
    </w:rPr>
  </w:style>
  <w:style w:type="paragraph" w:styleId="Heading4">
    <w:name w:val="heading 4"/>
    <w:basedOn w:val="Normal"/>
    <w:link w:val="Heading4Char"/>
    <w:uiPriority w:val="9"/>
    <w:rsid w:val="005E3BA1"/>
    <w:pPr>
      <w:spacing w:beforeLines="1" w:afterLines="1"/>
      <w:outlineLvl w:val="3"/>
    </w:pPr>
    <w:rPr>
      <w:rFonts w:ascii="Times" w:hAnsi="Times"/>
      <w:b/>
      <w:szCs w:val="20"/>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 w:type="character" w:customStyle="1" w:styleId="Heading4Char">
    <w:name w:val="Heading 4 Char"/>
    <w:basedOn w:val="DefaultParagraphFont"/>
    <w:link w:val="Heading4"/>
    <w:uiPriority w:val="9"/>
    <w:rsid w:val="005E3BA1"/>
    <w:rPr>
      <w:rFonts w:ascii="Times" w:hAnsi="Times"/>
      <w:b/>
      <w:sz w:val="24"/>
    </w:rPr>
  </w:style>
  <w:style w:type="character" w:styleId="Strong">
    <w:name w:val="Strong"/>
    <w:basedOn w:val="DefaultParagraphFont"/>
    <w:uiPriority w:val="22"/>
    <w:rsid w:val="005E3BA1"/>
    <w:rPr>
      <w:b/>
    </w:rPr>
  </w:style>
  <w:style w:type="character" w:styleId="Emphasis">
    <w:name w:val="Emphasis"/>
    <w:basedOn w:val="DefaultParagraphFont"/>
    <w:uiPriority w:val="20"/>
    <w:rsid w:val="005E3BA1"/>
    <w:rPr>
      <w:i/>
    </w:rPr>
  </w:style>
  <w:style w:type="character" w:customStyle="1" w:styleId="Heading2Char">
    <w:name w:val="Heading 2 Char"/>
    <w:basedOn w:val="DefaultParagraphFont"/>
    <w:link w:val="Heading2"/>
    <w:uiPriority w:val="9"/>
    <w:semiHidden/>
    <w:rsid w:val="005E3BA1"/>
    <w:rPr>
      <w:rFonts w:ascii="Calibri" w:eastAsia="Times New Roman" w:hAnsi="Calibri" w:cs="Times New Roman"/>
      <w:b/>
      <w:bCs/>
      <w:i/>
      <w:iCs/>
      <w:sz w:val="28"/>
      <w:szCs w:val="28"/>
      <w:lang w:eastAsia="zh-CN"/>
    </w:rPr>
  </w:style>
  <w:style w:type="paragraph" w:customStyle="1" w:styleId="Default">
    <w:name w:val="Default"/>
    <w:rsid w:val="003F1A8F"/>
    <w:pPr>
      <w:widowControl w:val="0"/>
      <w:autoSpaceDE w:val="0"/>
      <w:autoSpaceDN w:val="0"/>
      <w:adjustRightInd w:val="0"/>
    </w:pPr>
    <w:rPr>
      <w:color w:val="000000"/>
    </w:rPr>
  </w:style>
  <w:style w:type="paragraph" w:styleId="NoteLevel1">
    <w:name w:val="Note Level 1"/>
    <w:basedOn w:val="Normal"/>
    <w:uiPriority w:val="99"/>
    <w:unhideWhenUsed/>
    <w:rsid w:val="003B4673"/>
    <w:pPr>
      <w:keepNext/>
      <w:numPr>
        <w:numId w:val="3"/>
      </w:numPr>
      <w:contextualSpacing/>
      <w:outlineLvl w:val="0"/>
    </w:pPr>
    <w:rPr>
      <w:rFonts w:ascii="Verdana" w:eastAsia="ＭＳ ゴシック" w:hAnsi="Verdana"/>
      <w:lang w:eastAsia="en-US"/>
    </w:rPr>
  </w:style>
  <w:style w:type="paragraph" w:styleId="NoteLevel2">
    <w:name w:val="Note Level 2"/>
    <w:basedOn w:val="Normal"/>
    <w:uiPriority w:val="99"/>
    <w:unhideWhenUsed/>
    <w:rsid w:val="003B4673"/>
    <w:pPr>
      <w:keepNext/>
      <w:numPr>
        <w:ilvl w:val="1"/>
        <w:numId w:val="3"/>
      </w:numPr>
      <w:contextualSpacing/>
      <w:outlineLvl w:val="1"/>
    </w:pPr>
    <w:rPr>
      <w:rFonts w:ascii="Verdana" w:eastAsia="ＭＳ ゴシック" w:hAnsi="Verdana"/>
      <w:lang w:eastAsia="en-US"/>
    </w:rPr>
  </w:style>
  <w:style w:type="paragraph" w:styleId="NoteLevel3">
    <w:name w:val="Note Level 3"/>
    <w:basedOn w:val="Normal"/>
    <w:uiPriority w:val="99"/>
    <w:unhideWhenUsed/>
    <w:rsid w:val="003B4673"/>
    <w:pPr>
      <w:keepNext/>
      <w:numPr>
        <w:ilvl w:val="2"/>
        <w:numId w:val="3"/>
      </w:numPr>
      <w:contextualSpacing/>
      <w:outlineLvl w:val="2"/>
    </w:pPr>
    <w:rPr>
      <w:rFonts w:ascii="Verdana" w:eastAsia="ＭＳ ゴシック" w:hAnsi="Verdana"/>
      <w:lang w:eastAsia="en-US"/>
    </w:rPr>
  </w:style>
  <w:style w:type="paragraph" w:styleId="NoteLevel4">
    <w:name w:val="Note Level 4"/>
    <w:basedOn w:val="Normal"/>
    <w:uiPriority w:val="99"/>
    <w:unhideWhenUsed/>
    <w:rsid w:val="003B4673"/>
    <w:pPr>
      <w:keepNext/>
      <w:numPr>
        <w:ilvl w:val="3"/>
        <w:numId w:val="3"/>
      </w:numPr>
      <w:contextualSpacing/>
      <w:outlineLvl w:val="3"/>
    </w:pPr>
    <w:rPr>
      <w:rFonts w:ascii="Verdana" w:eastAsia="ＭＳ ゴシック" w:hAnsi="Verdana"/>
      <w:lang w:eastAsia="en-US"/>
    </w:rPr>
  </w:style>
  <w:style w:type="paragraph" w:styleId="NoteLevel5">
    <w:name w:val="Note Level 5"/>
    <w:basedOn w:val="Normal"/>
    <w:uiPriority w:val="99"/>
    <w:unhideWhenUsed/>
    <w:rsid w:val="003B4673"/>
    <w:pPr>
      <w:keepNext/>
      <w:numPr>
        <w:ilvl w:val="4"/>
        <w:numId w:val="3"/>
      </w:numPr>
      <w:contextualSpacing/>
      <w:outlineLvl w:val="4"/>
    </w:pPr>
    <w:rPr>
      <w:rFonts w:ascii="Verdana" w:eastAsia="ＭＳ ゴシック" w:hAnsi="Verdana"/>
      <w:lang w:eastAsia="en-US"/>
    </w:rPr>
  </w:style>
  <w:style w:type="paragraph" w:styleId="NoteLevel6">
    <w:name w:val="Note Level 6"/>
    <w:basedOn w:val="Normal"/>
    <w:uiPriority w:val="99"/>
    <w:unhideWhenUsed/>
    <w:rsid w:val="003B4673"/>
    <w:pPr>
      <w:keepNext/>
      <w:numPr>
        <w:ilvl w:val="5"/>
        <w:numId w:val="3"/>
      </w:numPr>
      <w:contextualSpacing/>
      <w:outlineLvl w:val="5"/>
    </w:pPr>
    <w:rPr>
      <w:rFonts w:ascii="Verdana" w:eastAsia="ＭＳ ゴシック" w:hAnsi="Verdana"/>
      <w:lang w:eastAsia="en-US"/>
    </w:rPr>
  </w:style>
  <w:style w:type="paragraph" w:styleId="NoteLevel7">
    <w:name w:val="Note Level 7"/>
    <w:basedOn w:val="Normal"/>
    <w:uiPriority w:val="99"/>
    <w:unhideWhenUsed/>
    <w:rsid w:val="003B4673"/>
    <w:pPr>
      <w:keepNext/>
      <w:numPr>
        <w:ilvl w:val="6"/>
        <w:numId w:val="3"/>
      </w:numPr>
      <w:contextualSpacing/>
      <w:outlineLvl w:val="6"/>
    </w:pPr>
    <w:rPr>
      <w:rFonts w:ascii="Verdana" w:eastAsia="ＭＳ ゴシック" w:hAnsi="Verdana"/>
      <w:lang w:eastAsia="en-US"/>
    </w:rPr>
  </w:style>
  <w:style w:type="paragraph" w:styleId="NoteLevel8">
    <w:name w:val="Note Level 8"/>
    <w:basedOn w:val="Normal"/>
    <w:uiPriority w:val="99"/>
    <w:unhideWhenUsed/>
    <w:rsid w:val="003B4673"/>
    <w:pPr>
      <w:keepNext/>
      <w:numPr>
        <w:ilvl w:val="7"/>
        <w:numId w:val="3"/>
      </w:numPr>
      <w:contextualSpacing/>
      <w:outlineLvl w:val="7"/>
    </w:pPr>
    <w:rPr>
      <w:rFonts w:ascii="Verdana" w:eastAsia="ＭＳ ゴシック" w:hAnsi="Verdana"/>
      <w:lang w:eastAsia="en-US"/>
    </w:rPr>
  </w:style>
  <w:style w:type="paragraph" w:styleId="NoteLevel9">
    <w:name w:val="Note Level 9"/>
    <w:basedOn w:val="Normal"/>
    <w:uiPriority w:val="99"/>
    <w:unhideWhenUsed/>
    <w:rsid w:val="003B4673"/>
    <w:pPr>
      <w:keepNext/>
      <w:numPr>
        <w:ilvl w:val="8"/>
        <w:numId w:val="3"/>
      </w:numPr>
      <w:contextualSpacing/>
      <w:outlineLvl w:val="8"/>
    </w:pPr>
    <w:rPr>
      <w:rFonts w:ascii="Verdana" w:eastAsia="ＭＳ ゴシック" w:hAnsi="Verdana"/>
      <w:lang w:eastAsia="en-US"/>
    </w:rPr>
  </w:style>
  <w:style w:type="character" w:styleId="CommentReference">
    <w:name w:val="annotation reference"/>
    <w:basedOn w:val="DefaultParagraphFont"/>
    <w:rsid w:val="00D75165"/>
    <w:rPr>
      <w:sz w:val="18"/>
      <w:szCs w:val="18"/>
    </w:rPr>
  </w:style>
  <w:style w:type="paragraph" w:styleId="CommentText">
    <w:name w:val="annotation text"/>
    <w:basedOn w:val="Normal"/>
    <w:link w:val="CommentTextChar"/>
    <w:rsid w:val="00D75165"/>
    <w:rPr>
      <w:rFonts w:ascii="Cambria" w:eastAsia="Cambria" w:hAnsi="Cambria"/>
      <w:lang w:eastAsia="en-US"/>
    </w:rPr>
  </w:style>
  <w:style w:type="character" w:customStyle="1" w:styleId="CommentTextChar">
    <w:name w:val="Comment Text Char"/>
    <w:basedOn w:val="DefaultParagraphFont"/>
    <w:link w:val="CommentText"/>
    <w:rsid w:val="00D75165"/>
    <w:rPr>
      <w:rFonts w:ascii="Cambria" w:eastAsia="Cambria" w:hAnsi="Cambria" w:cs="Times New Roman"/>
      <w:sz w:val="24"/>
      <w:szCs w:val="24"/>
    </w:rPr>
  </w:style>
  <w:style w:type="table" w:styleId="TableGrid">
    <w:name w:val="Table Grid"/>
    <w:basedOn w:val="TableNormal"/>
    <w:rsid w:val="00857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497FC5"/>
    <w:rPr>
      <w:rFonts w:ascii="Times New Roman" w:eastAsia="SimSun" w:hAnsi="Times New Roman"/>
      <w:b/>
      <w:bCs/>
      <w:sz w:val="20"/>
      <w:szCs w:val="20"/>
      <w:lang w:eastAsia="zh-CN"/>
    </w:rPr>
  </w:style>
  <w:style w:type="character" w:customStyle="1" w:styleId="CommentSubjectChar">
    <w:name w:val="Comment Subject Char"/>
    <w:basedOn w:val="CommentTextChar"/>
    <w:link w:val="CommentSubject"/>
    <w:rsid w:val="00497FC5"/>
    <w:rPr>
      <w:b/>
      <w:bCs/>
      <w:lang w:eastAsia="zh-CN"/>
    </w:rPr>
  </w:style>
  <w:style w:type="character" w:customStyle="1" w:styleId="Heading3Char">
    <w:name w:val="Heading 3 Char"/>
    <w:basedOn w:val="DefaultParagraphFont"/>
    <w:link w:val="Heading3"/>
    <w:rsid w:val="003D292F"/>
    <w:rPr>
      <w:rFonts w:ascii="Calibri" w:eastAsia="Times New Roman" w:hAnsi="Calibri" w:cs="Times New Roman"/>
      <w:b/>
      <w:bCs/>
      <w:sz w:val="26"/>
      <w:szCs w:val="26"/>
      <w:lang w:eastAsia="zh-CN"/>
    </w:rPr>
  </w:style>
  <w:style w:type="character" w:customStyle="1" w:styleId="Heading1Char">
    <w:name w:val="Heading 1 Char"/>
    <w:basedOn w:val="DefaultParagraphFont"/>
    <w:link w:val="Heading1"/>
    <w:rsid w:val="003D292F"/>
    <w:rPr>
      <w:rFonts w:ascii="Calibri" w:eastAsia="Times New Roman" w:hAnsi="Calibri" w:cs="Times New Roman"/>
      <w:b/>
      <w:bCs/>
      <w:kern w:val="32"/>
      <w:sz w:val="32"/>
      <w:szCs w:val="32"/>
      <w:lang w:eastAsia="zh-CN"/>
    </w:rPr>
  </w:style>
  <w:style w:type="paragraph" w:styleId="TOCHeading">
    <w:name w:val="TOC Heading"/>
    <w:basedOn w:val="Heading1"/>
    <w:next w:val="Normal"/>
    <w:rsid w:val="003D292F"/>
    <w:pPr>
      <w:keepNext w:val="0"/>
      <w:spacing w:after="240"/>
      <w:jc w:val="center"/>
      <w:outlineLvl w:val="9"/>
    </w:pPr>
    <w:rPr>
      <w:rFonts w:ascii="Garamond" w:eastAsia="SimSun" w:hAnsi="Garamond"/>
      <w:bCs w:val="0"/>
      <w:kern w:val="0"/>
      <w:sz w:val="36"/>
      <w:szCs w:val="24"/>
    </w:rPr>
  </w:style>
  <w:style w:type="character" w:styleId="PageNumber">
    <w:name w:val="page number"/>
    <w:basedOn w:val="DefaultParagraphFont"/>
    <w:rsid w:val="003D292F"/>
  </w:style>
  <w:style w:type="paragraph" w:styleId="NormalWeb">
    <w:name w:val="Normal (Web)"/>
    <w:basedOn w:val="Normal"/>
    <w:uiPriority w:val="99"/>
    <w:rsid w:val="003C18AA"/>
    <w:pPr>
      <w:spacing w:beforeLines="1" w:afterLines="1"/>
    </w:pPr>
    <w:rPr>
      <w:rFonts w:ascii="Times" w:hAnsi="Times"/>
      <w:sz w:val="20"/>
      <w:szCs w:val="20"/>
      <w:lang w:eastAsia="en-US"/>
    </w:rPr>
  </w:style>
  <w:style w:type="paragraph" w:styleId="ListParagraph">
    <w:name w:val="List Paragraph"/>
    <w:basedOn w:val="Normal"/>
    <w:uiPriority w:val="34"/>
    <w:qFormat/>
    <w:rsid w:val="00531826"/>
    <w:pPr>
      <w:ind w:left="720"/>
      <w:contextualSpacing/>
    </w:pPr>
    <w:rPr>
      <w:rFonts w:ascii="Cambria" w:eastAsia="Cambria" w:hAnsi="Cambria"/>
      <w:lang w:eastAsia="en-US"/>
    </w:rPr>
  </w:style>
  <w:style w:type="character" w:styleId="Hyperlink">
    <w:name w:val="Hyperlink"/>
    <w:basedOn w:val="DefaultParagraphFont"/>
    <w:rsid w:val="00531826"/>
    <w:rPr>
      <w:color w:val="0000FF"/>
      <w:u w:val="single"/>
    </w:rPr>
  </w:style>
  <w:style w:type="paragraph" w:customStyle="1" w:styleId="Li">
    <w:name w:val="Li"/>
    <w:basedOn w:val="Normal"/>
    <w:rsid w:val="004E4DEA"/>
    <w:pPr>
      <w:shd w:val="solid" w:color="FFFFFF" w:fill="auto"/>
    </w:pPr>
    <w:rPr>
      <w:rFonts w:ascii="Verdana" w:eastAsia="Verdana" w:hAnsi="Verdana" w:cs="Verdana"/>
      <w:color w:val="000000"/>
      <w:sz w:val="20"/>
      <w:shd w:val="solid" w:color="FFFFFF" w:fill="auto"/>
      <w:lang w:val="ru-RU" w:eastAsia="ru-RU"/>
    </w:rPr>
  </w:style>
  <w:style w:type="paragraph" w:customStyle="1" w:styleId="Div">
    <w:name w:val="Div"/>
    <w:basedOn w:val="Normal"/>
    <w:rsid w:val="004E4DEA"/>
    <w:pPr>
      <w:shd w:val="solid" w:color="FFFFFF" w:fill="auto"/>
    </w:pPr>
    <w:rPr>
      <w:rFonts w:ascii="Verdana" w:eastAsia="Verdana" w:hAnsi="Verdana" w:cs="Verdana"/>
      <w:color w:val="000000"/>
      <w:sz w:val="2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ivs>
    <w:div w:id="365715931">
      <w:bodyDiv w:val="1"/>
      <w:marLeft w:val="0"/>
      <w:marRight w:val="0"/>
      <w:marTop w:val="0"/>
      <w:marBottom w:val="0"/>
      <w:divBdr>
        <w:top w:val="none" w:sz="0" w:space="0" w:color="auto"/>
        <w:left w:val="none" w:sz="0" w:space="0" w:color="auto"/>
        <w:bottom w:val="none" w:sz="0" w:space="0" w:color="auto"/>
        <w:right w:val="none" w:sz="0" w:space="0" w:color="auto"/>
      </w:divBdr>
    </w:div>
    <w:div w:id="539899969">
      <w:bodyDiv w:val="1"/>
      <w:marLeft w:val="0"/>
      <w:marRight w:val="0"/>
      <w:marTop w:val="0"/>
      <w:marBottom w:val="0"/>
      <w:divBdr>
        <w:top w:val="none" w:sz="0" w:space="0" w:color="auto"/>
        <w:left w:val="none" w:sz="0" w:space="0" w:color="auto"/>
        <w:bottom w:val="none" w:sz="0" w:space="0" w:color="auto"/>
        <w:right w:val="none" w:sz="0" w:space="0" w:color="auto"/>
      </w:divBdr>
    </w:div>
    <w:div w:id="788209719">
      <w:bodyDiv w:val="1"/>
      <w:marLeft w:val="0"/>
      <w:marRight w:val="0"/>
      <w:marTop w:val="0"/>
      <w:marBottom w:val="0"/>
      <w:divBdr>
        <w:top w:val="none" w:sz="0" w:space="0" w:color="auto"/>
        <w:left w:val="none" w:sz="0" w:space="0" w:color="auto"/>
        <w:bottom w:val="none" w:sz="0" w:space="0" w:color="auto"/>
        <w:right w:val="none" w:sz="0" w:space="0" w:color="auto"/>
      </w:divBdr>
    </w:div>
    <w:div w:id="1061632395">
      <w:bodyDiv w:val="1"/>
      <w:marLeft w:val="0"/>
      <w:marRight w:val="0"/>
      <w:marTop w:val="0"/>
      <w:marBottom w:val="0"/>
      <w:divBdr>
        <w:top w:val="none" w:sz="0" w:space="0" w:color="auto"/>
        <w:left w:val="none" w:sz="0" w:space="0" w:color="auto"/>
        <w:bottom w:val="none" w:sz="0" w:space="0" w:color="auto"/>
        <w:right w:val="none" w:sz="0" w:space="0" w:color="auto"/>
      </w:divBdr>
    </w:div>
    <w:div w:id="140005932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printerSettings" Target="printerSettings/printerSettings3.bin"/><Relationship Id="rId21" Type="http://schemas.openxmlformats.org/officeDocument/2006/relationships/printerSettings" Target="printerSettings/printerSettings4.bin"/><Relationship Id="rId22" Type="http://schemas.openxmlformats.org/officeDocument/2006/relationships/printerSettings" Target="printerSettings/printerSettings5.bin"/><Relationship Id="rId23" Type="http://schemas.openxmlformats.org/officeDocument/2006/relationships/printerSettings" Target="printerSettings/printerSettings6.bin"/><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printerSettings" Target="printerSettings/printerSettings1.bin"/><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header" Target="header5.xml"/><Relationship Id="rId18" Type="http://schemas.openxmlformats.org/officeDocument/2006/relationships/footer" Target="footer5.xml"/><Relationship Id="rId19" Type="http://schemas.openxmlformats.org/officeDocument/2006/relationships/printerSettings" Target="printerSettings/printerSettings2.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CURRICULUM\Curriculum%20Template%202010%20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Settings\Administrator\Desktop\CURRICULUM\Curriculum Template 2010 06.dotx</Template>
  <TotalTime>27</TotalTime>
  <Pages>26</Pages>
  <Words>7572</Words>
  <Characters>43165</Characters>
  <Application>Microsoft Macintosh Word</Application>
  <DocSecurity>0</DocSecurity>
  <Lines>359</Lines>
  <Paragraphs>86</Paragraphs>
  <ScaleCrop>false</ScaleCrop>
  <HeadingPairs>
    <vt:vector size="2" baseType="variant">
      <vt:variant>
        <vt:lpstr>Title</vt:lpstr>
      </vt:variant>
      <vt:variant>
        <vt:i4>1</vt:i4>
      </vt:variant>
    </vt:vector>
  </HeadingPairs>
  <TitlesOfParts>
    <vt:vector size="1" baseType="lpstr">
      <vt:lpstr/>
    </vt:vector>
  </TitlesOfParts>
  <Company>Shanghai American School</Company>
  <LinksUpToDate>false</LinksUpToDate>
  <CharactersWithSpaces>53009</CharactersWithSpaces>
  <SharedDoc>false</SharedDoc>
  <HLinks>
    <vt:vector size="114" baseType="variant">
      <vt:variant>
        <vt:i4>4259945</vt:i4>
      </vt:variant>
      <vt:variant>
        <vt:i4>54</vt:i4>
      </vt:variant>
      <vt:variant>
        <vt:i4>0</vt:i4>
      </vt:variant>
      <vt:variant>
        <vt:i4>5</vt:i4>
      </vt:variant>
      <vt:variant>
        <vt:lpwstr>http://www.socialstudies.org/standards/curriculum</vt:lpwstr>
      </vt:variant>
      <vt:variant>
        <vt:lpwstr/>
      </vt:variant>
      <vt:variant>
        <vt:i4>3670093</vt:i4>
      </vt:variant>
      <vt:variant>
        <vt:i4>51</vt:i4>
      </vt:variant>
      <vt:variant>
        <vt:i4>0</vt:i4>
      </vt:variant>
      <vt:variant>
        <vt:i4>5</vt:i4>
      </vt:variant>
      <vt:variant>
        <vt:lpwstr>http://www.rubicon.com/</vt:lpwstr>
      </vt:variant>
      <vt:variant>
        <vt:lpwstr/>
      </vt:variant>
      <vt:variant>
        <vt:i4>1835118</vt:i4>
      </vt:variant>
      <vt:variant>
        <vt:i4>48</vt:i4>
      </vt:variant>
      <vt:variant>
        <vt:i4>0</vt:i4>
      </vt:variant>
      <vt:variant>
        <vt:i4>5</vt:i4>
      </vt:variant>
      <vt:variant>
        <vt:lpwstr>http://saschina.rubiconatlas.org/c/maps/standardsOverviewDetail.php?StandardID=1000270360&amp;ProficiencyID=&amp;</vt:lpwstr>
      </vt:variant>
      <vt:variant>
        <vt:lpwstr/>
      </vt:variant>
      <vt:variant>
        <vt:i4>2031718</vt:i4>
      </vt:variant>
      <vt:variant>
        <vt:i4>45</vt:i4>
      </vt:variant>
      <vt:variant>
        <vt:i4>0</vt:i4>
      </vt:variant>
      <vt:variant>
        <vt:i4>5</vt:i4>
      </vt:variant>
      <vt:variant>
        <vt:lpwstr>http://saschina.rubiconatlas.org/c/maps/standardsOverviewDetail.php?StandardID=1000270358&amp;ProficiencyID=&amp;</vt:lpwstr>
      </vt:variant>
      <vt:variant>
        <vt:lpwstr/>
      </vt:variant>
      <vt:variant>
        <vt:i4>2031720</vt:i4>
      </vt:variant>
      <vt:variant>
        <vt:i4>42</vt:i4>
      </vt:variant>
      <vt:variant>
        <vt:i4>0</vt:i4>
      </vt:variant>
      <vt:variant>
        <vt:i4>5</vt:i4>
      </vt:variant>
      <vt:variant>
        <vt:lpwstr>http://saschina.rubiconatlas.org/c/maps/standardsOverviewDetail.php?StandardID=1000270356&amp;ProficiencyID=&amp;</vt:lpwstr>
      </vt:variant>
      <vt:variant>
        <vt:lpwstr/>
      </vt:variant>
      <vt:variant>
        <vt:i4>2031722</vt:i4>
      </vt:variant>
      <vt:variant>
        <vt:i4>39</vt:i4>
      </vt:variant>
      <vt:variant>
        <vt:i4>0</vt:i4>
      </vt:variant>
      <vt:variant>
        <vt:i4>5</vt:i4>
      </vt:variant>
      <vt:variant>
        <vt:lpwstr>http://saschina.rubiconatlas.org/c/maps/standardsOverviewDetail.php?StandardID=1000270354&amp;ProficiencyID=&amp;</vt:lpwstr>
      </vt:variant>
      <vt:variant>
        <vt:lpwstr/>
      </vt:variant>
      <vt:variant>
        <vt:i4>2031724</vt:i4>
      </vt:variant>
      <vt:variant>
        <vt:i4>36</vt:i4>
      </vt:variant>
      <vt:variant>
        <vt:i4>0</vt:i4>
      </vt:variant>
      <vt:variant>
        <vt:i4>5</vt:i4>
      </vt:variant>
      <vt:variant>
        <vt:lpwstr>http://saschina.rubiconatlas.org/c/maps/standardsOverviewDetail.php?StandardID=1000270352&amp;ProficiencyID=&amp;</vt:lpwstr>
      </vt:variant>
      <vt:variant>
        <vt:lpwstr/>
      </vt:variant>
      <vt:variant>
        <vt:i4>2031726</vt:i4>
      </vt:variant>
      <vt:variant>
        <vt:i4>33</vt:i4>
      </vt:variant>
      <vt:variant>
        <vt:i4>0</vt:i4>
      </vt:variant>
      <vt:variant>
        <vt:i4>5</vt:i4>
      </vt:variant>
      <vt:variant>
        <vt:lpwstr>http://saschina.rubiconatlas.org/c/maps/standardsOverviewDetail.php?StandardID=1000270350&amp;ProficiencyID=&amp;</vt:lpwstr>
      </vt:variant>
      <vt:variant>
        <vt:lpwstr/>
      </vt:variant>
      <vt:variant>
        <vt:i4>1966182</vt:i4>
      </vt:variant>
      <vt:variant>
        <vt:i4>30</vt:i4>
      </vt:variant>
      <vt:variant>
        <vt:i4>0</vt:i4>
      </vt:variant>
      <vt:variant>
        <vt:i4>5</vt:i4>
      </vt:variant>
      <vt:variant>
        <vt:lpwstr>http://saschina.rubiconatlas.org/c/maps/standardsOverviewDetail.php?StandardID=1000270348&amp;ProficiencyID=&amp;</vt:lpwstr>
      </vt:variant>
      <vt:variant>
        <vt:lpwstr/>
      </vt:variant>
      <vt:variant>
        <vt:i4>1966184</vt:i4>
      </vt:variant>
      <vt:variant>
        <vt:i4>27</vt:i4>
      </vt:variant>
      <vt:variant>
        <vt:i4>0</vt:i4>
      </vt:variant>
      <vt:variant>
        <vt:i4>5</vt:i4>
      </vt:variant>
      <vt:variant>
        <vt:lpwstr>http://saschina.rubiconatlas.org/c/maps/standardsOverviewDetail.php?StandardID=1000270346&amp;ProficiencyID=&amp;</vt:lpwstr>
      </vt:variant>
      <vt:variant>
        <vt:lpwstr/>
      </vt:variant>
      <vt:variant>
        <vt:i4>1966186</vt:i4>
      </vt:variant>
      <vt:variant>
        <vt:i4>24</vt:i4>
      </vt:variant>
      <vt:variant>
        <vt:i4>0</vt:i4>
      </vt:variant>
      <vt:variant>
        <vt:i4>5</vt:i4>
      </vt:variant>
      <vt:variant>
        <vt:lpwstr>http://saschina.rubiconatlas.org/c/maps/standardsOverviewDetail.php?StandardID=1000270344&amp;ProficiencyID=&amp;</vt:lpwstr>
      </vt:variant>
      <vt:variant>
        <vt:lpwstr/>
      </vt:variant>
      <vt:variant>
        <vt:i4>1966188</vt:i4>
      </vt:variant>
      <vt:variant>
        <vt:i4>21</vt:i4>
      </vt:variant>
      <vt:variant>
        <vt:i4>0</vt:i4>
      </vt:variant>
      <vt:variant>
        <vt:i4>5</vt:i4>
      </vt:variant>
      <vt:variant>
        <vt:lpwstr>http://saschina.rubiconatlas.org/c/maps/standardsOverviewDetail.php?StandardID=1000270342&amp;ProficiencyID=&amp;</vt:lpwstr>
      </vt:variant>
      <vt:variant>
        <vt:lpwstr/>
      </vt:variant>
      <vt:variant>
        <vt:i4>1966190</vt:i4>
      </vt:variant>
      <vt:variant>
        <vt:i4>18</vt:i4>
      </vt:variant>
      <vt:variant>
        <vt:i4>0</vt:i4>
      </vt:variant>
      <vt:variant>
        <vt:i4>5</vt:i4>
      </vt:variant>
      <vt:variant>
        <vt:lpwstr>http://saschina.rubiconatlas.org/c/maps/standardsOverviewDetail.php?StandardID=1000270340&amp;ProficiencyID=&amp;</vt:lpwstr>
      </vt:variant>
      <vt:variant>
        <vt:lpwstr/>
      </vt:variant>
      <vt:variant>
        <vt:i4>1638502</vt:i4>
      </vt:variant>
      <vt:variant>
        <vt:i4>15</vt:i4>
      </vt:variant>
      <vt:variant>
        <vt:i4>0</vt:i4>
      </vt:variant>
      <vt:variant>
        <vt:i4>5</vt:i4>
      </vt:variant>
      <vt:variant>
        <vt:lpwstr>http://saschina.rubiconatlas.org/c/maps/standardsOverviewDetail.php?StandardID=1000270338&amp;ProficiencyID=&amp;</vt:lpwstr>
      </vt:variant>
      <vt:variant>
        <vt:lpwstr/>
      </vt:variant>
      <vt:variant>
        <vt:i4>1638504</vt:i4>
      </vt:variant>
      <vt:variant>
        <vt:i4>12</vt:i4>
      </vt:variant>
      <vt:variant>
        <vt:i4>0</vt:i4>
      </vt:variant>
      <vt:variant>
        <vt:i4>5</vt:i4>
      </vt:variant>
      <vt:variant>
        <vt:lpwstr>http://saschina.rubiconatlas.org/c/maps/standardsOverviewDetail.php?StandardID=1000270336&amp;ProficiencyID=&amp;</vt:lpwstr>
      </vt:variant>
      <vt:variant>
        <vt:lpwstr/>
      </vt:variant>
      <vt:variant>
        <vt:i4>1638506</vt:i4>
      </vt:variant>
      <vt:variant>
        <vt:i4>9</vt:i4>
      </vt:variant>
      <vt:variant>
        <vt:i4>0</vt:i4>
      </vt:variant>
      <vt:variant>
        <vt:i4>5</vt:i4>
      </vt:variant>
      <vt:variant>
        <vt:lpwstr>http://saschina.rubiconatlas.org/c/maps/standardsOverviewDetail.php?StandardID=1000270334&amp;ProficiencyID=&amp;</vt:lpwstr>
      </vt:variant>
      <vt:variant>
        <vt:lpwstr/>
      </vt:variant>
      <vt:variant>
        <vt:i4>1638508</vt:i4>
      </vt:variant>
      <vt:variant>
        <vt:i4>6</vt:i4>
      </vt:variant>
      <vt:variant>
        <vt:i4>0</vt:i4>
      </vt:variant>
      <vt:variant>
        <vt:i4>5</vt:i4>
      </vt:variant>
      <vt:variant>
        <vt:lpwstr>http://saschina.rubiconatlas.org/c/maps/standardsOverviewDetail.php?StandardID=1000270332&amp;ProficiencyID=&amp;</vt:lpwstr>
      </vt:variant>
      <vt:variant>
        <vt:lpwstr/>
      </vt:variant>
      <vt:variant>
        <vt:i4>1638510</vt:i4>
      </vt:variant>
      <vt:variant>
        <vt:i4>3</vt:i4>
      </vt:variant>
      <vt:variant>
        <vt:i4>0</vt:i4>
      </vt:variant>
      <vt:variant>
        <vt:i4>5</vt:i4>
      </vt:variant>
      <vt:variant>
        <vt:lpwstr>http://saschina.rubiconatlas.org/c/maps/standardsOverviewDetail.php?StandardID=1000270330&amp;ProficiencyID=&amp;</vt:lpwstr>
      </vt:variant>
      <vt:variant>
        <vt:lpwstr/>
      </vt:variant>
      <vt:variant>
        <vt:i4>1572966</vt:i4>
      </vt:variant>
      <vt:variant>
        <vt:i4>0</vt:i4>
      </vt:variant>
      <vt:variant>
        <vt:i4>0</vt:i4>
      </vt:variant>
      <vt:variant>
        <vt:i4>5</vt:i4>
      </vt:variant>
      <vt:variant>
        <vt:lpwstr>http://saschina.rubiconatlas.org/c/maps/standardsOverviewDetail.php?StandardID=1000270328&amp;ProficiencyID=&amp;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dc:creator>
  <cp:keywords/>
  <cp:lastModifiedBy>SAS</cp:lastModifiedBy>
  <cp:revision>7</cp:revision>
  <cp:lastPrinted>2010-11-30T23:34:00Z</cp:lastPrinted>
  <dcterms:created xsi:type="dcterms:W3CDTF">2010-12-01T05:59:00Z</dcterms:created>
  <dcterms:modified xsi:type="dcterms:W3CDTF">2010-12-01T06:38:00Z</dcterms:modified>
</cp:coreProperties>
</file>