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4E5" w:rsidRDefault="008C64E5" w:rsidP="00F56AA4">
      <w:pPr>
        <w:rPr>
          <w:rFonts w:ascii="Garamond" w:hAnsi="Garamond"/>
          <w:sz w:val="22"/>
        </w:rPr>
      </w:pPr>
    </w:p>
    <w:p w:rsidR="008C64E5" w:rsidRDefault="008C64E5" w:rsidP="008C64E5">
      <w:pPr>
        <w:jc w:val="center"/>
        <w:rPr>
          <w:rFonts w:ascii="Garamond" w:hAnsi="Garamond" w:cs="Helvetica"/>
          <w:b/>
          <w:sz w:val="36"/>
          <w:szCs w:val="32"/>
          <w:lang w:eastAsia="en-US"/>
        </w:rPr>
      </w:pPr>
      <w:r w:rsidRPr="00871FE4">
        <w:rPr>
          <w:rFonts w:ascii="Garamond" w:hAnsi="Garamond" w:cs="Helvetica"/>
          <w:b/>
          <w:sz w:val="36"/>
          <w:szCs w:val="32"/>
          <w:lang w:eastAsia="en-US"/>
        </w:rPr>
        <w:t xml:space="preserve">STANDARDS AND BENCHMARKS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868"/>
        <w:gridCol w:w="1562"/>
        <w:gridCol w:w="3301"/>
        <w:gridCol w:w="3248"/>
        <w:gridCol w:w="4536"/>
        <w:gridCol w:w="3306"/>
        <w:gridCol w:w="3333"/>
        <w:tblGridChange w:id="0">
          <w:tblGrid>
            <w:gridCol w:w="1868"/>
            <w:gridCol w:w="1562"/>
            <w:gridCol w:w="3301"/>
            <w:gridCol w:w="3248"/>
            <w:gridCol w:w="4536"/>
            <w:gridCol w:w="3306"/>
            <w:gridCol w:w="3333"/>
          </w:tblGrid>
        </w:tblGridChange>
      </w:tblGrid>
      <w:tr w:rsidR="008C64E5" w:rsidRPr="00E47942">
        <w:trPr>
          <w:cantSplit/>
          <w:tblHeader/>
        </w:trPr>
        <w:tc>
          <w:tcPr>
            <w:tcW w:w="1868" w:type="dxa"/>
            <w:vAlign w:val="center"/>
          </w:tcPr>
          <w:p w:rsidR="008C64E5" w:rsidRPr="00DC3217" w:rsidRDefault="00186529" w:rsidP="00F56AA4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  <w:rPrChange w:id="1" w:author="SAS" w:date="2011-01-31T15:56:00Z">
                  <w:rPr>
                    <w:rFonts w:ascii="Garamond" w:hAnsi="Garamond" w:cs="Helvetica"/>
                    <w:b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2" w:author="SAS" w:date="2011-01-31T15:56:00Z">
                  <w:rPr>
                    <w:rFonts w:ascii="Garamond" w:hAnsi="Garamond" w:cs="Helvetica"/>
                    <w:b/>
                    <w:sz w:val="20"/>
                    <w:szCs w:val="32"/>
                    <w:lang w:eastAsia="en-US"/>
                  </w:rPr>
                </w:rPrChange>
              </w:rPr>
              <w:t>SAS STRANDS (SKILLS)</w:t>
            </w:r>
          </w:p>
        </w:tc>
        <w:tc>
          <w:tcPr>
            <w:tcW w:w="1562" w:type="dxa"/>
          </w:tcPr>
          <w:p w:rsidR="008C64E5" w:rsidRPr="00DC3217" w:rsidRDefault="00186529" w:rsidP="00F56AA4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  <w:rPrChange w:id="3" w:author="SAS" w:date="2011-01-31T15:56:00Z">
                  <w:rPr>
                    <w:rFonts w:ascii="Garamond" w:hAnsi="Garamond" w:cs="Helvetica"/>
                    <w:b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4" w:author="SAS" w:date="2011-01-31T15:56:00Z">
                  <w:rPr>
                    <w:rFonts w:ascii="Garamond" w:hAnsi="Garamond" w:cs="Helvetica"/>
                    <w:b/>
                    <w:sz w:val="20"/>
                    <w:szCs w:val="32"/>
                    <w:lang w:eastAsia="en-US"/>
                  </w:rPr>
                </w:rPrChange>
              </w:rPr>
              <w:t>NCSS STRANDS</w:t>
            </w:r>
          </w:p>
        </w:tc>
        <w:tc>
          <w:tcPr>
            <w:tcW w:w="3301" w:type="dxa"/>
            <w:vAlign w:val="center"/>
          </w:tcPr>
          <w:p w:rsidR="008C64E5" w:rsidRPr="00DC3217" w:rsidRDefault="00186529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  <w:rPrChange w:id="5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6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  <w:t>(Grade 6)</w:t>
            </w:r>
          </w:p>
        </w:tc>
        <w:tc>
          <w:tcPr>
            <w:tcW w:w="3248" w:type="dxa"/>
            <w:vAlign w:val="center"/>
          </w:tcPr>
          <w:p w:rsidR="008C64E5" w:rsidRPr="00DC3217" w:rsidRDefault="00186529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  <w:rPrChange w:id="7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8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  <w:t>(Grade 7)</w:t>
            </w:r>
          </w:p>
        </w:tc>
        <w:tc>
          <w:tcPr>
            <w:tcW w:w="4536" w:type="dxa"/>
            <w:vAlign w:val="center"/>
          </w:tcPr>
          <w:p w:rsidR="008C64E5" w:rsidRPr="00DC3217" w:rsidRDefault="00186529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  <w:rPrChange w:id="9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10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  <w:t>(Grade 8)</w:t>
            </w:r>
          </w:p>
        </w:tc>
        <w:tc>
          <w:tcPr>
            <w:tcW w:w="3306" w:type="dxa"/>
            <w:vAlign w:val="center"/>
          </w:tcPr>
          <w:p w:rsidR="008C64E5" w:rsidRPr="00DC3217" w:rsidRDefault="00186529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  <w:rPrChange w:id="11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12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  <w:t>Asian History</w:t>
            </w:r>
          </w:p>
        </w:tc>
        <w:tc>
          <w:tcPr>
            <w:tcW w:w="3333" w:type="dxa"/>
          </w:tcPr>
          <w:p w:rsidR="008C64E5" w:rsidRPr="00DC3217" w:rsidRDefault="00186529" w:rsidP="00F56AA4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  <w:rPrChange w:id="13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14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  <w:t xml:space="preserve">Grade 10 </w:t>
            </w:r>
            <w:ins w:id="15" w:author="SAS" w:date="2011-01-31T15:44:00Z">
              <w:r w:rsidRPr="00186529">
                <w:rPr>
                  <w:rFonts w:ascii="Arial" w:hAnsi="Arial" w:cs="Helvetica"/>
                  <w:b/>
                  <w:sz w:val="22"/>
                  <w:szCs w:val="32"/>
                  <w:lang w:eastAsia="en-US"/>
                  <w:rPrChange w:id="16" w:author="SAS" w:date="2011-01-31T15:56:00Z">
                    <w:rPr>
                      <w:rFonts w:ascii="Garamond" w:hAnsi="Garamond" w:cs="Helvetica"/>
                      <w:b/>
                      <w:sz w:val="28"/>
                      <w:szCs w:val="32"/>
                      <w:lang w:eastAsia="en-US"/>
                    </w:rPr>
                  </w:rPrChange>
                </w:rPr>
                <w:br/>
              </w:r>
            </w:ins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17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  <w:t>(World Hist</w:t>
            </w:r>
            <w:ins w:id="18" w:author="SAS" w:date="2011-01-31T15:44:00Z">
              <w:r w:rsidRPr="00186529">
                <w:rPr>
                  <w:rFonts w:ascii="Arial" w:hAnsi="Arial" w:cs="Helvetica"/>
                  <w:b/>
                  <w:sz w:val="22"/>
                  <w:szCs w:val="32"/>
                  <w:lang w:eastAsia="en-US"/>
                  <w:rPrChange w:id="19" w:author="SAS" w:date="2011-01-31T15:56:00Z">
                    <w:rPr>
                      <w:rFonts w:ascii="Garamond" w:hAnsi="Garamond" w:cs="Helvetica"/>
                      <w:b/>
                      <w:sz w:val="28"/>
                      <w:szCs w:val="32"/>
                      <w:lang w:eastAsia="en-US"/>
                    </w:rPr>
                  </w:rPrChange>
                </w:rPr>
                <w:t>ory</w:t>
              </w:r>
            </w:ins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20" w:author="SAS" w:date="2011-01-31T15:56:00Z">
                  <w:rPr>
                    <w:rFonts w:ascii="Garamond" w:hAnsi="Garamond" w:cs="Helvetica"/>
                    <w:b/>
                    <w:sz w:val="28"/>
                    <w:szCs w:val="32"/>
                    <w:lang w:eastAsia="en-US"/>
                  </w:rPr>
                </w:rPrChange>
              </w:rPr>
              <w:t>)</w:t>
            </w:r>
          </w:p>
        </w:tc>
      </w:tr>
      <w:tr w:rsidR="003C5C14" w:rsidRPr="00E47942">
        <w:trPr>
          <w:cantSplit/>
          <w:trHeight w:val="1264"/>
        </w:trPr>
        <w:tc>
          <w:tcPr>
            <w:tcW w:w="1868" w:type="dxa"/>
          </w:tcPr>
          <w:p w:rsidR="003C5C14" w:rsidRPr="00DC3217" w:rsidRDefault="00186529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  <w:rPrChange w:id="21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22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  <w:t>Standard I:  Analyze how individuals,</w:t>
            </w:r>
          </w:p>
          <w:p w:rsidR="003C5C14" w:rsidRPr="00DC3217" w:rsidRDefault="00186529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  <w:rPrChange w:id="23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</w:pPr>
            <w:proofErr w:type="gramStart"/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24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  <w:t>groups</w:t>
            </w:r>
            <w:proofErr w:type="gramEnd"/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25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  <w:t>, and institutions create and change</w:t>
            </w:r>
          </w:p>
          <w:p w:rsidR="003C5C14" w:rsidRPr="00DC3217" w:rsidRDefault="00186529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  <w:rPrChange w:id="26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</w:pPr>
            <w:proofErr w:type="gramStart"/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27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  <w:t>structures</w:t>
            </w:r>
            <w:proofErr w:type="gramEnd"/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28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  <w:t xml:space="preserve"> of power, authority, and governance</w:t>
            </w:r>
          </w:p>
        </w:tc>
        <w:tc>
          <w:tcPr>
            <w:tcW w:w="1562" w:type="dxa"/>
          </w:tcPr>
          <w:p w:rsidR="003C5C14" w:rsidRPr="00DC3217" w:rsidRDefault="00186529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29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  <w:rPrChange w:id="30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  <w:t>Individuals, Groups, &amp; Institutions</w:t>
            </w:r>
          </w:p>
          <w:p w:rsidR="003C5C14" w:rsidRPr="00DC3217" w:rsidRDefault="003C5C14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31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C5C14" w:rsidRPr="00DC3217" w:rsidDel="00262F02" w:rsidRDefault="003C5C14" w:rsidP="00F56AA4">
            <w:pPr>
              <w:jc w:val="center"/>
              <w:rPr>
                <w:del w:id="32" w:author="SAS" w:date="2011-02-04T06:34:00Z"/>
                <w:rFonts w:ascii="Arial" w:hAnsi="Arial" w:cs="Helvetica"/>
                <w:sz w:val="22"/>
                <w:szCs w:val="32"/>
                <w:lang w:eastAsia="en-US"/>
                <w:rPrChange w:id="33" w:author="SAS" w:date="2011-01-31T15:56:00Z">
                  <w:rPr>
                    <w:del w:id="34" w:author="SAS" w:date="2011-02-04T06:34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C5C14" w:rsidRPr="00DC3217" w:rsidDel="00262F02" w:rsidRDefault="003C5C14" w:rsidP="00F56AA4">
            <w:pPr>
              <w:jc w:val="center"/>
              <w:rPr>
                <w:del w:id="35" w:author="SAS" w:date="2011-02-04T06:34:00Z"/>
                <w:rFonts w:ascii="Arial" w:hAnsi="Arial" w:cs="Helvetica"/>
                <w:sz w:val="22"/>
                <w:szCs w:val="32"/>
                <w:lang w:eastAsia="en-US"/>
                <w:rPrChange w:id="36" w:author="SAS" w:date="2011-01-31T15:56:00Z">
                  <w:rPr>
                    <w:del w:id="37" w:author="SAS" w:date="2011-02-04T06:34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C5C14" w:rsidRPr="00DC3217" w:rsidDel="00262F02" w:rsidRDefault="003C5C14" w:rsidP="00F56AA4">
            <w:pPr>
              <w:jc w:val="center"/>
              <w:rPr>
                <w:del w:id="38" w:author="SAS" w:date="2011-02-04T06:34:00Z"/>
                <w:rFonts w:ascii="Arial" w:hAnsi="Arial" w:cs="Helvetica"/>
                <w:sz w:val="22"/>
                <w:szCs w:val="32"/>
                <w:lang w:eastAsia="en-US"/>
                <w:rPrChange w:id="39" w:author="SAS" w:date="2011-01-31T15:56:00Z">
                  <w:rPr>
                    <w:del w:id="40" w:author="SAS" w:date="2011-02-04T06:34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C5C14" w:rsidRPr="00DC3217" w:rsidDel="00262F02" w:rsidRDefault="003C5C14" w:rsidP="00F56AA4">
            <w:pPr>
              <w:jc w:val="center"/>
              <w:rPr>
                <w:del w:id="41" w:author="SAS" w:date="2011-02-04T06:34:00Z"/>
                <w:rFonts w:ascii="Arial" w:hAnsi="Arial" w:cs="Helvetica"/>
                <w:sz w:val="22"/>
                <w:szCs w:val="32"/>
                <w:lang w:eastAsia="en-US"/>
                <w:rPrChange w:id="42" w:author="SAS" w:date="2011-01-31T15:56:00Z">
                  <w:rPr>
                    <w:del w:id="43" w:author="SAS" w:date="2011-02-04T06:34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C5C14" w:rsidRPr="00DC3217" w:rsidRDefault="003C5C14" w:rsidP="00262F02">
            <w:pPr>
              <w:rPr>
                <w:rFonts w:ascii="Arial" w:hAnsi="Arial" w:cs="Helvetica"/>
                <w:sz w:val="22"/>
                <w:szCs w:val="32"/>
                <w:lang w:eastAsia="en-US"/>
                <w:rPrChange w:id="44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  <w:pPrChange w:id="45" w:author="SAS" w:date="2011-02-04T06:34:00Z">
                <w:pPr>
                  <w:jc w:val="center"/>
                </w:pPr>
              </w:pPrChange>
            </w:pPr>
          </w:p>
          <w:p w:rsidR="003C5C14" w:rsidRPr="00DC3217" w:rsidRDefault="003C5C14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46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C5C14" w:rsidRPr="00DC3217" w:rsidRDefault="00186529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47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  <w:rPrChange w:id="48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  <w:t>Power, Authority, &amp; Governments</w:t>
            </w:r>
          </w:p>
          <w:p w:rsidR="003C5C14" w:rsidRPr="00DC3217" w:rsidRDefault="003C5C14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49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C5C14" w:rsidRPr="00DC3217" w:rsidRDefault="003C5C14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50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3301" w:type="dxa"/>
            <w:tcBorders>
              <w:bottom w:val="dotted" w:sz="4" w:space="0" w:color="auto"/>
            </w:tcBorders>
          </w:tcPr>
          <w:p w:rsidR="00BB5A07" w:rsidRDefault="00186529">
            <w:pPr>
              <w:pStyle w:val="ListParagraph"/>
              <w:widowControl w:val="0"/>
              <w:numPr>
                <w:ilvl w:val="0"/>
                <w:numId w:val="2"/>
                <w:numberingChange w:id="51" w:author="SAS" w:date="2010-12-09T09:00:00Z" w:original="%1:1:0:.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Helvetica"/>
                <w:sz w:val="22"/>
                <w:szCs w:val="32"/>
                <w:rPrChange w:id="52" w:author="SAS" w:date="2011-01-31T15:56:00Z">
                  <w:rPr>
                    <w:rFonts w:ascii="Garamond" w:hAnsi="Garamond" w:cs="Helvetica"/>
                    <w:sz w:val="20"/>
                    <w:szCs w:val="32"/>
                  </w:rPr>
                </w:rPrChange>
              </w:rPr>
              <w:pPrChange w:id="53" w:author="SAS" w:date="2011-02-01T10:27:00Z">
                <w:pPr>
                  <w:pStyle w:val="ListParagraph"/>
                  <w:widowControl w:val="0"/>
                  <w:numPr>
                    <w:numId w:val="2"/>
                  </w:numPr>
                  <w:tabs>
                    <w:tab w:val="left" w:pos="347"/>
                  </w:tabs>
                  <w:autoSpaceDE w:val="0"/>
                  <w:autoSpaceDN w:val="0"/>
                  <w:adjustRightInd w:val="0"/>
                  <w:spacing w:line="200" w:lineRule="atLeast"/>
                  <w:ind w:left="360" w:hanging="360"/>
                </w:pPr>
              </w:pPrChange>
            </w:pPr>
            <w:r w:rsidRPr="00186529">
              <w:rPr>
                <w:rFonts w:ascii="Arial" w:hAnsi="Arial" w:cs="Verdana"/>
                <w:sz w:val="22"/>
                <w:szCs w:val="18"/>
                <w:rPrChange w:id="54" w:author="SAS" w:date="2011-01-31T15:56:00Z">
                  <w:rPr>
                    <w:rFonts w:ascii="Garamond" w:eastAsia="SimSun" w:hAnsi="Garamond" w:cs="Verdana"/>
                    <w:sz w:val="20"/>
                    <w:szCs w:val="18"/>
                    <w:lang w:eastAsia="zh-CN"/>
                  </w:rPr>
                </w:rPrChange>
              </w:rPr>
              <w:t xml:space="preserve">Describe major issues involving rights, responsibilities, roles, and status of </w:t>
            </w:r>
            <w:del w:id="55" w:author="SAS" w:date="2011-02-01T10:27:00Z">
              <w:r w:rsidRPr="00186529">
                <w:rPr>
                  <w:rFonts w:ascii="Arial" w:hAnsi="Arial" w:cs="Verdana"/>
                  <w:sz w:val="22"/>
                  <w:szCs w:val="18"/>
                  <w:rPrChange w:id="56" w:author="SAS" w:date="2011-01-31T15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 xml:space="preserve">the </w:delText>
              </w:r>
            </w:del>
            <w:r w:rsidRPr="00186529">
              <w:rPr>
                <w:rFonts w:ascii="Arial" w:hAnsi="Arial" w:cs="Verdana"/>
                <w:sz w:val="22"/>
                <w:szCs w:val="18"/>
                <w:rPrChange w:id="57" w:author="SAS" w:date="2011-01-31T15:56:00Z">
                  <w:rPr>
                    <w:rFonts w:ascii="Garamond" w:eastAsia="SimSun" w:hAnsi="Garamond" w:cs="Verdana"/>
                    <w:sz w:val="20"/>
                    <w:szCs w:val="18"/>
                    <w:lang w:eastAsia="zh-CN"/>
                  </w:rPr>
                </w:rPrChange>
              </w:rPr>
              <w:t>individuals and social groups  </w:t>
            </w:r>
            <w:del w:id="58" w:author="SAS" w:date="2011-02-01T09:02:00Z">
              <w:r w:rsidRPr="00186529">
                <w:rPr>
                  <w:rFonts w:ascii="Arial" w:hAnsi="Arial" w:cs="Verdana"/>
                  <w:sz w:val="22"/>
                  <w:szCs w:val="18"/>
                  <w:rPrChange w:id="59" w:author="SAS" w:date="2011-01-31T15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[ </w:delText>
              </w:r>
              <w:r w:rsidRPr="00186529">
                <w:rPr>
                  <w:rFonts w:ascii="Arial" w:hAnsi="Arial" w:cs="Verdana"/>
                  <w:b/>
                  <w:bCs/>
                  <w:color w:val="1E3082"/>
                  <w:sz w:val="22"/>
                  <w:szCs w:val="18"/>
                  <w:u w:val="single" w:color="1E3082"/>
                  <w:rPrChange w:id="60" w:author="SAS" w:date="2011-01-31T15:56:00Z">
                    <w:rPr>
                      <w:rFonts w:ascii="Garamond" w:eastAsia="SimSun" w:hAnsi="Garamond" w:cs="Verdana"/>
                      <w:b/>
                      <w:bCs/>
                      <w:color w:val="1E3082"/>
                      <w:sz w:val="20"/>
                      <w:szCs w:val="18"/>
                      <w:u w:val="single" w:color="1E3082"/>
                      <w:lang w:eastAsia="zh-CN"/>
                    </w:rPr>
                  </w:rPrChange>
                </w:rPr>
                <w:delText>20</w:delText>
              </w:r>
              <w:r w:rsidRPr="00186529">
                <w:rPr>
                  <w:rFonts w:ascii="Arial" w:hAnsi="Arial" w:cs="Verdana"/>
                  <w:sz w:val="22"/>
                  <w:szCs w:val="18"/>
                  <w:rPrChange w:id="61" w:author="SAS" w:date="2011-01-31T15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]</w:delText>
              </w:r>
            </w:del>
          </w:p>
        </w:tc>
        <w:tc>
          <w:tcPr>
            <w:tcW w:w="3248" w:type="dxa"/>
            <w:tcBorders>
              <w:bottom w:val="dotted" w:sz="4" w:space="0" w:color="auto"/>
            </w:tcBorders>
          </w:tcPr>
          <w:p w:rsidR="003C5C14" w:rsidRPr="00DC3217" w:rsidRDefault="003C5C14" w:rsidP="007C0EE4">
            <w:pPr>
              <w:pStyle w:val="ListParagraph"/>
              <w:widowControl w:val="0"/>
              <w:numPr>
                <w:ilvl w:val="0"/>
                <w:numId w:val="7"/>
                <w:ins w:id="62" w:author="SAS" w:date="2011-02-01T08:34:00Z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ins w:id="63" w:author="SAS" w:date="2011-02-01T08:34:00Z"/>
                <w:rFonts w:ascii="Arial" w:hAnsi="Arial" w:cs="Verdana"/>
                <w:sz w:val="22"/>
                <w:szCs w:val="18"/>
              </w:rPr>
            </w:pPr>
            <w:ins w:id="64" w:author="SAS" w:date="2011-02-01T08:34:00Z">
              <w:r w:rsidRPr="00DB4FAF">
                <w:rPr>
                  <w:rFonts w:ascii="Arial" w:hAnsi="Arial" w:cs="Verdana"/>
                  <w:sz w:val="22"/>
                  <w:szCs w:val="18"/>
                </w:rPr>
                <w:t>Examine the various forms institutions take and the interactions of people with</w:t>
              </w:r>
            </w:ins>
            <w:ins w:id="65" w:author="SAS" w:date="2011-02-01T10:27:00Z">
              <w:r>
                <w:rPr>
                  <w:rFonts w:ascii="Arial" w:hAnsi="Arial" w:cs="Verdana"/>
                  <w:sz w:val="22"/>
                  <w:szCs w:val="18"/>
                </w:rPr>
                <w:t xml:space="preserve"> and within</w:t>
              </w:r>
            </w:ins>
            <w:ins w:id="66" w:author="SAS" w:date="2011-02-01T08:34:00Z">
              <w:r w:rsidRPr="00DB4FAF">
                <w:rPr>
                  <w:rFonts w:ascii="Arial" w:hAnsi="Arial" w:cs="Verdana"/>
                  <w:sz w:val="22"/>
                  <w:szCs w:val="18"/>
                </w:rPr>
                <w:t xml:space="preserve"> institutions</w:t>
              </w:r>
            </w:ins>
          </w:p>
          <w:p w:rsidR="003C5C14" w:rsidRPr="00DC3217" w:rsidDel="007C0EE4" w:rsidRDefault="00186529" w:rsidP="008C64E5">
            <w:pPr>
              <w:pStyle w:val="ListParagraph"/>
              <w:widowControl w:val="0"/>
              <w:numPr>
                <w:ilvl w:val="0"/>
                <w:numId w:val="7"/>
                <w:numberingChange w:id="67" w:author="SAS" w:date="2010-12-09T09:00:00Z" w:original="%1:1:0:.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del w:id="68" w:author="SAS" w:date="2011-02-01T08:34:00Z"/>
                <w:rFonts w:ascii="Arial" w:hAnsi="Arial" w:cs="Verdana"/>
                <w:sz w:val="22"/>
                <w:szCs w:val="18"/>
                <w:rPrChange w:id="69" w:author="SAS" w:date="2011-01-31T15:56:00Z">
                  <w:rPr>
                    <w:del w:id="70" w:author="SAS" w:date="2011-02-01T08:34:00Z"/>
                    <w:rFonts w:ascii="Garamond" w:hAnsi="Garamond" w:cs="Verdana"/>
                    <w:sz w:val="20"/>
                    <w:szCs w:val="18"/>
                  </w:rPr>
                </w:rPrChange>
              </w:rPr>
            </w:pPr>
            <w:del w:id="71" w:author="SAS" w:date="2011-02-01T08:34:00Z">
              <w:r w:rsidRPr="00186529">
                <w:rPr>
                  <w:rFonts w:ascii="Arial" w:hAnsi="Arial" w:cs="Verdana"/>
                  <w:sz w:val="22"/>
                  <w:szCs w:val="18"/>
                  <w:rPrChange w:id="72" w:author="SAS" w:date="2011-01-31T15:56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Analyze the role of individuals and institutions in furthering both continuity and change</w:delText>
              </w:r>
            </w:del>
          </w:p>
          <w:p w:rsidR="00BB5A07" w:rsidRDefault="00186529">
            <w:pPr>
              <w:widowControl w:val="0"/>
              <w:numPr>
                <w:numberingChange w:id="73" w:author="SAS" w:date="2010-12-09T09:00:00Z" w:original="%1:2:0:.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b/>
                <w:bCs/>
                <w:kern w:val="32"/>
                <w:sz w:val="22"/>
                <w:szCs w:val="18"/>
                <w:rPrChange w:id="74" w:author="SAS" w:date="2011-02-01T08:30:00Z">
                  <w:rPr>
                    <w:rFonts w:ascii="Garamond" w:hAnsi="Garamond" w:cs="Verdana"/>
                    <w:b/>
                    <w:bCs/>
                    <w:kern w:val="32"/>
                    <w:sz w:val="20"/>
                    <w:szCs w:val="18"/>
                  </w:rPr>
                </w:rPrChange>
              </w:rPr>
              <w:pPrChange w:id="75" w:author="SAS" w:date="2011-02-01T08:30:00Z">
                <w:pPr>
                  <w:pStyle w:val="ListParagraph"/>
                  <w:widowControl w:val="0"/>
                  <w:tabs>
                    <w:tab w:val="left" w:pos="324"/>
                  </w:tabs>
                  <w:autoSpaceDE w:val="0"/>
                  <w:autoSpaceDN w:val="0"/>
                  <w:adjustRightInd w:val="0"/>
                  <w:spacing w:line="240" w:lineRule="atLeast"/>
                  <w:ind w:left="0"/>
                </w:pPr>
              </w:pPrChange>
            </w:pPr>
            <w:del w:id="76" w:author="SAS" w:date="2011-02-01T08:30:00Z">
              <w:r w:rsidRPr="00186529">
                <w:rPr>
                  <w:rFonts w:ascii="Arial" w:hAnsi="Arial" w:cs="Verdana"/>
                  <w:sz w:val="22"/>
                  <w:szCs w:val="18"/>
                  <w:rPrChange w:id="77" w:author="SAS" w:date="2011-02-01T08:30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 xml:space="preserve">Examine the various forms </w:delText>
              </w:r>
            </w:del>
          </w:p>
        </w:tc>
        <w:tc>
          <w:tcPr>
            <w:tcW w:w="4536" w:type="dxa"/>
            <w:tcBorders>
              <w:bottom w:val="dotted" w:sz="4" w:space="0" w:color="auto"/>
            </w:tcBorders>
          </w:tcPr>
          <w:p w:rsidR="003C5C14" w:rsidRPr="00DC3217" w:rsidDel="007C0EE4" w:rsidRDefault="00186529" w:rsidP="00837882">
            <w:pPr>
              <w:widowControl w:val="0"/>
              <w:numPr>
                <w:ilvl w:val="0"/>
                <w:numId w:val="17"/>
                <w:numberingChange w:id="78" w:author="SAS" w:date="2010-12-09T09:00:00Z" w:original="%1:1:0:."/>
              </w:numPr>
              <w:tabs>
                <w:tab w:val="left" w:pos="20"/>
                <w:tab w:val="left" w:pos="280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260" w:hanging="260"/>
              <w:rPr>
                <w:del w:id="79" w:author="SAS" w:date="2011-02-01T08:30:00Z"/>
                <w:rFonts w:ascii="Arial" w:hAnsi="Arial" w:cs="Helvetica"/>
                <w:sz w:val="22"/>
                <w:lang w:eastAsia="en-US"/>
                <w:rPrChange w:id="80" w:author="SAS" w:date="2011-01-31T15:56:00Z">
                  <w:rPr>
                    <w:del w:id="81" w:author="SAS" w:date="2011-02-01T08:30:00Z"/>
                    <w:rFonts w:ascii="Garamond" w:hAnsi="Garamond" w:cs="Helvetica"/>
                    <w:lang w:eastAsia="en-US"/>
                  </w:rPr>
                </w:rPrChange>
              </w:rPr>
              <w:pPrChange w:id="82" w:author="SAS" w:date="2011-02-03T22:48:00Z">
                <w:pPr>
                  <w:widowControl w:val="0"/>
                  <w:numPr>
                    <w:numId w:val="20"/>
                  </w:numPr>
                  <w:tabs>
                    <w:tab w:val="left" w:pos="20"/>
                    <w:tab w:val="left" w:pos="280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num" w:pos="288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260" w:hanging="260"/>
                </w:pPr>
              </w:pPrChange>
            </w:pPr>
            <w:r w:rsidRPr="00186529">
              <w:rPr>
                <w:rFonts w:ascii="Arial" w:hAnsi="Arial" w:cs="Helvetica"/>
                <w:sz w:val="22"/>
                <w:lang w:eastAsia="en-US"/>
                <w:rPrChange w:id="83" w:author="SAS" w:date="2011-01-31T15:56:00Z">
                  <w:rPr>
                    <w:rFonts w:ascii="Garamond" w:eastAsia="Cambria" w:hAnsi="Garamond" w:cs="Helvetica"/>
                    <w:lang w:eastAsia="en-US"/>
                  </w:rPr>
                </w:rPrChange>
              </w:rPr>
              <w:t>Examine issues involving the rights, roles and status of the individual in relation to societ</w:t>
            </w:r>
            <w:ins w:id="84" w:author="SAS" w:date="2011-02-01T08:30:00Z">
              <w:r w:rsidR="003C5C14">
                <w:rPr>
                  <w:rFonts w:ascii="Arial" w:hAnsi="Arial" w:cs="Helvetica"/>
                  <w:sz w:val="22"/>
                  <w:lang w:eastAsia="en-US"/>
                </w:rPr>
                <w:t>y</w:t>
              </w:r>
            </w:ins>
            <w:del w:id="85" w:author="SAS" w:date="2011-02-01T08:30:00Z">
              <w:r w:rsidRPr="00186529">
                <w:rPr>
                  <w:rFonts w:ascii="Arial" w:hAnsi="Arial" w:cs="Helvetica"/>
                  <w:sz w:val="22"/>
                  <w:lang w:eastAsia="en-US"/>
                  <w:rPrChange w:id="86" w:author="SAS" w:date="2011-01-31T15:56:00Z">
                    <w:rPr>
                      <w:rFonts w:ascii="Garamond" w:eastAsia="Cambria" w:hAnsi="Garamond" w:cs="Helvetica"/>
                      <w:lang w:eastAsia="en-US"/>
                    </w:rPr>
                  </w:rPrChange>
                </w:rPr>
                <w:delText>y</w:delText>
              </w:r>
            </w:del>
          </w:p>
          <w:p w:rsidR="00BB5A07" w:rsidRDefault="00186529" w:rsidP="00837882">
            <w:pPr>
              <w:widowControl w:val="0"/>
              <w:numPr>
                <w:ilvl w:val="0"/>
                <w:numId w:val="17"/>
                <w:numberingChange w:id="87" w:author="SAS" w:date="2010-12-09T09:00:00Z" w:original="%1:2:0:."/>
              </w:numPr>
              <w:tabs>
                <w:tab w:val="left" w:pos="20"/>
                <w:tab w:val="left" w:pos="280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260" w:hanging="260"/>
              <w:rPr>
                <w:rFonts w:ascii="Arial" w:hAnsi="Arial" w:cs="Helvetica"/>
                <w:sz w:val="22"/>
                <w:rPrChange w:id="88" w:author="SAS" w:date="2011-02-01T08:30:00Z">
                  <w:rPr>
                    <w:rFonts w:ascii="Helvetica" w:hAnsi="Helvetica" w:cs="Helvetica"/>
                  </w:rPr>
                </w:rPrChange>
              </w:rPr>
              <w:pPrChange w:id="89" w:author="SAS" w:date="2011-02-03T22:48:00Z">
                <w:pPr>
                  <w:widowControl w:val="0"/>
                  <w:tabs>
                    <w:tab w:val="left" w:pos="20"/>
                    <w:tab w:val="left" w:pos="280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</w:pPr>
              </w:pPrChange>
            </w:pPr>
            <w:del w:id="90" w:author="SAS" w:date="2011-02-01T08:30:00Z">
              <w:r w:rsidRPr="00186529">
                <w:rPr>
                  <w:rFonts w:ascii="Arial" w:hAnsi="Arial" w:cs="Helvetica"/>
                  <w:sz w:val="22"/>
                  <w:lang w:eastAsia="en-US"/>
                  <w:rPrChange w:id="91" w:author="SAS" w:date="2011-02-01T08:30:00Z">
                    <w:rPr>
                      <w:rFonts w:ascii="Garamond" w:hAnsi="Garamond" w:cs="Helvetica"/>
                      <w:lang w:eastAsia="en-US"/>
                    </w:rPr>
                  </w:rPrChange>
                </w:rPr>
                <w:delText xml:space="preserve">Weigh the advantages and disadvantages of various forms of </w:delText>
              </w:r>
            </w:del>
          </w:p>
        </w:tc>
        <w:tc>
          <w:tcPr>
            <w:tcW w:w="3306" w:type="dxa"/>
            <w:tcBorders>
              <w:bottom w:val="dotted" w:sz="4" w:space="0" w:color="auto"/>
            </w:tcBorders>
          </w:tcPr>
          <w:p w:rsidR="003C5C14" w:rsidRPr="00EE3B6C" w:rsidRDefault="00186529" w:rsidP="00837882">
            <w:pPr>
              <w:pStyle w:val="Li"/>
              <w:numPr>
                <w:ilvl w:val="0"/>
                <w:numId w:val="12"/>
                <w:ins w:id="92" w:author="SAS" w:date="2011-02-01T10:31:00Z"/>
              </w:numPr>
              <w:spacing w:after="280" w:afterAutospacing="1"/>
              <w:ind w:left="720"/>
              <w:rPr>
                <w:ins w:id="93" w:author="SAS" w:date="2011-02-01T10:32:00Z"/>
                <w:rFonts w:ascii="Arial" w:hAnsi="Arial"/>
                <w:sz w:val="22"/>
                <w:rPrChange w:id="94" w:author="SAS" w:date="2011-02-01T10:32:00Z">
                  <w:rPr>
                    <w:ins w:id="95" w:author="SAS" w:date="2011-02-01T10:32:00Z"/>
                    <w:rFonts w:ascii="Arial" w:hAnsi="Arial"/>
                    <w:color w:val="auto"/>
                    <w:sz w:val="22"/>
                  </w:rPr>
                </w:rPrChange>
              </w:rPr>
              <w:pPrChange w:id="96" w:author="SAS" w:date="2011-02-03T22:48:00Z">
                <w:pPr>
                  <w:pStyle w:val="Li"/>
                  <w:numPr>
                    <w:numId w:val="13"/>
                  </w:numPr>
                  <w:spacing w:after="280" w:afterAutospacing="1"/>
                  <w:ind w:left="720" w:hanging="360"/>
                </w:pPr>
              </w:pPrChange>
            </w:pPr>
            <w:r w:rsidRPr="00186529">
              <w:rPr>
                <w:rFonts w:ascii="Arial" w:hAnsi="Arial"/>
                <w:color w:val="auto"/>
                <w:sz w:val="22"/>
                <w:rPrChange w:id="97" w:author="SAS" w:date="2011-01-31T15:56:00Z">
                  <w:rPr>
                    <w:rFonts w:ascii="Garamond" w:eastAsia="SimSun" w:hAnsi="Garamond" w:cs="Times New Roman"/>
                    <w:color w:val="9900FF"/>
                    <w:sz w:val="24"/>
                    <w:shd w:val="clear" w:color="auto" w:fill="auto"/>
                    <w:lang w:val="en-US" w:eastAsia="zh-CN"/>
                  </w:rPr>
                </w:rPrChange>
              </w:rPr>
              <w:t xml:space="preserve">Identify the structures of power, authority, and governance within and between societies  </w:t>
            </w:r>
          </w:p>
          <w:p w:rsidR="00BB5A07" w:rsidRDefault="00186529" w:rsidP="004119C5">
            <w:pPr>
              <w:pStyle w:val="Li"/>
              <w:numPr>
                <w:numberingChange w:id="98" w:author="SAS" w:date="2010-12-09T09:00:00Z" w:original="%1:1:0:."/>
              </w:numPr>
              <w:rPr>
                <w:del w:id="99" w:author="SAS" w:date="2011-02-01T08:31:00Z"/>
                <w:rFonts w:ascii="Arial" w:hAnsi="Arial"/>
                <w:color w:val="auto"/>
                <w:sz w:val="22"/>
                <w:rPrChange w:id="100" w:author="SAS" w:date="2011-01-31T15:56:00Z">
                  <w:rPr>
                    <w:del w:id="101" w:author="SAS" w:date="2011-02-01T08:31:00Z"/>
                    <w:rFonts w:ascii="Garamond" w:hAnsi="Garamond"/>
                  </w:rPr>
                </w:rPrChange>
              </w:rPr>
              <w:pPrChange w:id="102" w:author="SAS" w:date="2011-02-03T02:40:00Z">
                <w:pPr>
                  <w:pStyle w:val="Li"/>
                  <w:numPr>
                    <w:numId w:val="13"/>
                  </w:numPr>
                  <w:ind w:left="720" w:hanging="360"/>
                </w:pPr>
              </w:pPrChange>
            </w:pPr>
            <w:del w:id="103" w:author="SAS" w:date="2011-01-31T15:10:00Z">
              <w:r w:rsidRPr="00186529">
                <w:rPr>
                  <w:rFonts w:ascii="Arial" w:hAnsi="Arial"/>
                  <w:color w:val="auto"/>
                  <w:sz w:val="22"/>
                  <w:rPrChange w:id="104" w:author="SAS" w:date="2011-01-31T15:56:00Z">
                    <w:rPr>
                      <w:rFonts w:ascii="Garamond" w:hAnsi="Garamond"/>
                      <w:color w:val="9900FF"/>
                    </w:rPr>
                  </w:rPrChange>
                </w:rPr>
                <w:delText xml:space="preserve">(added) </w:delText>
              </w:r>
            </w:del>
          </w:p>
          <w:p w:rsidR="00BB5A07" w:rsidRDefault="00186529">
            <w:pPr>
              <w:pStyle w:val="Li"/>
              <w:numPr>
                <w:numberingChange w:id="105" w:author="SAS" w:date="2010-12-09T09:00:00Z" w:original="%1:2:0:."/>
              </w:numPr>
              <w:ind w:left="323"/>
              <w:rPr>
                <w:rFonts w:ascii="Arial" w:hAnsi="Arial"/>
                <w:sz w:val="22"/>
                <w:rPrChange w:id="106" w:author="SAS" w:date="2011-02-01T08:31:00Z">
                  <w:rPr>
                    <w:rFonts w:ascii="Garamond" w:hAnsi="Garamond"/>
                  </w:rPr>
                </w:rPrChange>
              </w:rPr>
              <w:pPrChange w:id="107" w:author="SAS" w:date="2011-02-01T10:32:00Z">
                <w:pPr>
                  <w:pStyle w:val="Li"/>
                  <w:numPr>
                    <w:numId w:val="13"/>
                  </w:numPr>
                  <w:spacing w:after="280" w:afterAutospacing="1"/>
                  <w:ind w:left="720" w:hanging="360"/>
                </w:pPr>
              </w:pPrChange>
            </w:pPr>
            <w:del w:id="108" w:author="SAS" w:date="2011-02-01T08:31:00Z">
              <w:r w:rsidRPr="00186529">
                <w:rPr>
                  <w:rFonts w:ascii="Arial" w:hAnsi="Arial"/>
                  <w:sz w:val="22"/>
                  <w:rPrChange w:id="109" w:author="SAS" w:date="2011-02-01T08:31:00Z">
                    <w:rPr>
                      <w:rFonts w:ascii="Garamond" w:hAnsi="Garamond"/>
                    </w:rPr>
                  </w:rPrChange>
                </w:rPr>
                <w:delText xml:space="preserve">Explain motivations behind </w:delText>
              </w:r>
            </w:del>
          </w:p>
        </w:tc>
        <w:tc>
          <w:tcPr>
            <w:tcW w:w="3333" w:type="dxa"/>
            <w:tcBorders>
              <w:bottom w:val="dotted" w:sz="4" w:space="0" w:color="auto"/>
            </w:tcBorders>
          </w:tcPr>
          <w:p w:rsidR="00BB5A07" w:rsidRDefault="003C5C14" w:rsidP="00837882">
            <w:pPr>
              <w:pStyle w:val="Li"/>
              <w:numPr>
                <w:ilvl w:val="0"/>
                <w:numId w:val="16"/>
                <w:numberingChange w:id="110" w:author="SAS" w:date="2010-12-09T09:00:00Z" w:original="%1:1:0:."/>
              </w:numPr>
              <w:ind w:left="353" w:hanging="353"/>
              <w:rPr>
                <w:del w:id="111" w:author="SAS" w:date="2011-02-01T08:31:00Z"/>
                <w:rFonts w:ascii="Arial" w:hAnsi="Arial"/>
                <w:sz w:val="22"/>
                <w:rPrChange w:id="112" w:author="SAS" w:date="2011-01-31T15:56:00Z">
                  <w:rPr>
                    <w:del w:id="113" w:author="SAS" w:date="2011-02-01T08:31:00Z"/>
                    <w:rFonts w:ascii="Garamond" w:hAnsi="Garamond"/>
                  </w:rPr>
                </w:rPrChange>
              </w:rPr>
              <w:pPrChange w:id="114" w:author="SAS" w:date="2011-02-03T22:48:00Z">
                <w:pPr>
                  <w:pStyle w:val="Li"/>
                  <w:numPr>
                    <w:numId w:val="19"/>
                  </w:numPr>
                  <w:ind w:left="353" w:hanging="353"/>
                </w:pPr>
              </w:pPrChange>
            </w:pPr>
            <w:ins w:id="115" w:author="SAS" w:date="2011-02-01T10:30:00Z">
              <w:r w:rsidRPr="00DB4FAF">
                <w:rPr>
                  <w:rFonts w:ascii="Arial" w:hAnsi="Arial"/>
                  <w:sz w:val="22"/>
                </w:rPr>
                <w:t>Analyze major responsibilities of governing bodies for domestic and foreign policy</w:t>
              </w:r>
            </w:ins>
            <w:del w:id="116" w:author="SAS" w:date="2011-02-01T10:30:00Z">
              <w:r w:rsidR="00186529" w:rsidRPr="00186529">
                <w:rPr>
                  <w:rFonts w:ascii="Arial" w:hAnsi="Arial"/>
                  <w:sz w:val="22"/>
                  <w:rPrChange w:id="117" w:author="SAS" w:date="2011-01-31T15:56:00Z">
                    <w:rPr>
                      <w:rFonts w:ascii="Garamond" w:hAnsi="Garamond"/>
                    </w:rPr>
                  </w:rPrChange>
                </w:rPr>
                <w:delText>Identify the motivations within groups to affect changes</w:delText>
              </w:r>
            </w:del>
          </w:p>
          <w:p w:rsidR="00BB5A07" w:rsidRDefault="00186529" w:rsidP="00837882">
            <w:pPr>
              <w:pStyle w:val="Li"/>
              <w:numPr>
                <w:ilvl w:val="0"/>
                <w:numId w:val="16"/>
                <w:numberingChange w:id="118" w:author="SAS" w:date="2010-12-09T09:00:00Z" w:original="%1:2:0:."/>
              </w:numPr>
              <w:ind w:left="353" w:hanging="353"/>
              <w:rPr>
                <w:rFonts w:ascii="Arial" w:hAnsi="Arial"/>
                <w:sz w:val="22"/>
                <w:rPrChange w:id="119" w:author="SAS" w:date="2011-01-31T15:56:00Z">
                  <w:rPr>
                    <w:rFonts w:ascii="Garamond" w:hAnsi="Garamond"/>
                  </w:rPr>
                </w:rPrChange>
              </w:rPr>
              <w:pPrChange w:id="120" w:author="SAS" w:date="2011-02-03T22:48:00Z">
                <w:pPr>
                  <w:pStyle w:val="Li"/>
                  <w:numPr>
                    <w:numId w:val="19"/>
                  </w:numPr>
                  <w:ind w:left="720" w:hanging="360"/>
                </w:pPr>
              </w:pPrChange>
            </w:pPr>
            <w:del w:id="121" w:author="SAS" w:date="2011-02-01T08:31:00Z">
              <w:r w:rsidRPr="00186529">
                <w:rPr>
                  <w:rFonts w:ascii="Arial" w:hAnsi="Arial"/>
                  <w:sz w:val="22"/>
                  <w:rPrChange w:id="122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Analyze major responsibilities of governing </w:delText>
              </w:r>
            </w:del>
          </w:p>
        </w:tc>
      </w:tr>
      <w:tr w:rsidR="003C5C14" w:rsidRPr="00E47942">
        <w:trPr>
          <w:cantSplit/>
          <w:trHeight w:val="1320"/>
        </w:trPr>
        <w:tc>
          <w:tcPr>
            <w:tcW w:w="1868" w:type="dxa"/>
          </w:tcPr>
          <w:p w:rsidR="003C5C14" w:rsidRPr="00DB4FAF" w:rsidRDefault="003C5C14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</w:tcPr>
          <w:p w:rsidR="003C5C14" w:rsidRPr="00DB4FAF" w:rsidRDefault="003C5C14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3301" w:type="dxa"/>
            <w:tcBorders>
              <w:top w:val="dotted" w:sz="4" w:space="0" w:color="auto"/>
              <w:bottom w:val="dotted" w:sz="4" w:space="0" w:color="auto"/>
            </w:tcBorders>
          </w:tcPr>
          <w:p w:rsidR="00186529" w:rsidRDefault="00186529">
            <w:pPr>
              <w:pStyle w:val="ListParagraph"/>
              <w:widowControl w:val="0"/>
              <w:numPr>
                <w:ilvl w:val="0"/>
                <w:numId w:val="7"/>
                <w:ins w:id="123" w:author="Unknown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  <w:del w:id="124" w:author="SAS" w:date="2011-02-01T09:09:00Z">
              <w:r w:rsidRPr="00186529">
                <w:rPr>
                  <w:rFonts w:ascii="Arial" w:hAnsi="Arial" w:cs="Verdana"/>
                  <w:sz w:val="22"/>
                  <w:szCs w:val="18"/>
                  <w:rPrChange w:id="125" w:author="SAS" w:date="2011-02-01T10:38:00Z">
                    <w:rPr>
                      <w:rFonts w:ascii="Garamond" w:eastAsia="SimSun" w:hAnsi="Garamond" w:cs="Verdana"/>
                      <w:color w:val="000000"/>
                      <w:sz w:val="20"/>
                      <w:szCs w:val="18"/>
                      <w:shd w:val="solid" w:color="FFFFFF" w:fill="auto"/>
                      <w:lang w:val="ru-RU" w:eastAsia="zh-CN"/>
                    </w:rPr>
                  </w:rPrChange>
                </w:rPr>
                <w:delText xml:space="preserve">Explain </w:delText>
              </w:r>
            </w:del>
            <w:ins w:id="126" w:author="SAS" w:date="2011-02-01T09:09:00Z">
              <w:r w:rsidRPr="00186529">
                <w:rPr>
                  <w:rFonts w:ascii="Arial" w:hAnsi="Arial" w:cs="Verdana"/>
                  <w:sz w:val="22"/>
                  <w:szCs w:val="18"/>
                  <w:rPrChange w:id="127" w:author="SAS" w:date="2011-02-01T10:38:00Z">
                    <w:rPr>
                      <w:rFonts w:ascii="Arial" w:eastAsia="Verdana" w:hAnsi="Arial" w:cs="Verdana"/>
                      <w:color w:val="000000"/>
                      <w:sz w:val="22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t xml:space="preserve">DESCRIBE </w:t>
              </w:r>
            </w:ins>
            <w:r w:rsidRPr="00186529">
              <w:rPr>
                <w:rFonts w:ascii="Arial" w:hAnsi="Arial" w:cs="Verdana"/>
                <w:sz w:val="22"/>
                <w:szCs w:val="18"/>
                <w:rPrChange w:id="128" w:author="SAS" w:date="2011-02-01T10:38:00Z">
                  <w:rPr>
                    <w:rFonts w:ascii="Garamond" w:eastAsia="SimSun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zh-CN"/>
                  </w:rPr>
                </w:rPrChange>
              </w:rPr>
              <w:t xml:space="preserve">reasons </w:t>
            </w:r>
            <w:ins w:id="129" w:author="SAS" w:date="2011-02-01T09:09:00Z">
              <w:r w:rsidRPr="00186529">
                <w:rPr>
                  <w:rFonts w:ascii="Arial" w:hAnsi="Arial" w:cs="Verdana"/>
                  <w:sz w:val="22"/>
                  <w:szCs w:val="18"/>
                  <w:rPrChange w:id="130" w:author="SAS" w:date="2011-02-01T10:38:00Z">
                    <w:rPr>
                      <w:rFonts w:ascii="Arial" w:eastAsia="Verdana" w:hAnsi="Arial" w:cs="Verdana"/>
                      <w:color w:val="000000"/>
                      <w:sz w:val="22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t xml:space="preserve">AND INDIVIDUAL’S MOTIVATION </w:t>
              </w:r>
            </w:ins>
            <w:r w:rsidRPr="00186529">
              <w:rPr>
                <w:rFonts w:ascii="Arial" w:hAnsi="Arial" w:cs="Verdana"/>
                <w:sz w:val="22"/>
                <w:szCs w:val="18"/>
                <w:rPrChange w:id="131" w:author="SAS" w:date="2011-02-01T10:38:00Z">
                  <w:rPr>
                    <w:rFonts w:ascii="Garamond" w:eastAsia="SimSun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zh-CN"/>
                  </w:rPr>
                </w:rPrChange>
              </w:rPr>
              <w:t>for change</w:t>
            </w:r>
          </w:p>
          <w:p w:rsidR="003C5C14" w:rsidRDefault="003C5C14" w:rsidP="00EE3B6C">
            <w:pPr>
              <w:widowControl w:val="0"/>
              <w:numPr>
                <w:ins w:id="132" w:author="SAS" w:date="2011-02-01T10:38:00Z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ins w:id="133" w:author="SAS" w:date="2011-02-01T10:38:00Z"/>
                <w:rFonts w:ascii="Arial" w:hAnsi="Arial" w:cs="Verdana"/>
                <w:sz w:val="22"/>
                <w:szCs w:val="18"/>
              </w:rPr>
            </w:pPr>
          </w:p>
          <w:p w:rsidR="003C5C14" w:rsidRPr="00DB4FAF" w:rsidRDefault="003C5C14" w:rsidP="00F56AA4">
            <w:pPr>
              <w:numPr>
                <w:numberingChange w:id="134" w:author="SAS" w:date="2010-12-09T09:00:00Z" w:original="%1:1:0:."/>
              </w:numPr>
              <w:jc w:val="center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3248" w:type="dxa"/>
            <w:tcBorders>
              <w:top w:val="dotted" w:sz="4" w:space="0" w:color="auto"/>
              <w:bottom w:val="dotted" w:sz="4" w:space="0" w:color="auto"/>
            </w:tcBorders>
          </w:tcPr>
          <w:p w:rsidR="00BB5A07" w:rsidRDefault="00186529" w:rsidP="00837882">
            <w:pPr>
              <w:widowControl w:val="0"/>
              <w:numPr>
                <w:ilvl w:val="0"/>
                <w:numId w:val="29"/>
                <w:numberingChange w:id="135" w:author="SAS" w:date="2010-12-09T09:00:00Z" w:original="%1:2:0:.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del w:id="136" w:author="SAS" w:date="2011-02-01T08:34:00Z"/>
                <w:rFonts w:ascii="Arial" w:hAnsi="Arial" w:cs="Verdana"/>
                <w:sz w:val="22"/>
                <w:szCs w:val="18"/>
                <w:rPrChange w:id="137" w:author="SAS" w:date="2011-02-01T10:38:00Z">
                  <w:rPr>
                    <w:del w:id="138" w:author="SAS" w:date="2011-02-01T08:34:00Z"/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139" w:author="SAS" w:date="2011-02-03T22:48:00Z">
                <w:pPr>
                  <w:pStyle w:val="ListParagraph"/>
                  <w:widowControl w:val="0"/>
                  <w:tabs>
                    <w:tab w:val="left" w:pos="324"/>
                  </w:tabs>
                  <w:autoSpaceDE w:val="0"/>
                  <w:autoSpaceDN w:val="0"/>
                  <w:adjustRightInd w:val="0"/>
                  <w:spacing w:line="240" w:lineRule="atLeast"/>
                  <w:ind w:left="0"/>
                </w:pPr>
              </w:pPrChange>
            </w:pPr>
            <w:del w:id="140" w:author="SAS" w:date="2011-02-01T08:34:00Z">
              <w:r w:rsidRPr="00186529">
                <w:rPr>
                  <w:rFonts w:ascii="Arial" w:hAnsi="Arial" w:cs="Verdana"/>
                  <w:sz w:val="22"/>
                  <w:szCs w:val="18"/>
                  <w:rPrChange w:id="141" w:author="SAS" w:date="2011-02-01T10:38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institutions take and the interactions of people with institutions</w:delText>
              </w:r>
            </w:del>
          </w:p>
          <w:p w:rsidR="003C5C14" w:rsidRDefault="003C5C14" w:rsidP="00837882">
            <w:pPr>
              <w:numPr>
                <w:ilvl w:val="0"/>
                <w:numId w:val="29"/>
                <w:ins w:id="142" w:author="SAS" w:date="2011-02-01T10:38:00Z"/>
              </w:numPr>
              <w:ind w:left="360"/>
              <w:rPr>
                <w:del w:id="143" w:author="Unknown"/>
              </w:rPr>
              <w:pPrChange w:id="144" w:author="SAS" w:date="2011-02-03T22:48:00Z">
                <w:pPr/>
              </w:pPrChange>
            </w:pPr>
            <w:ins w:id="145" w:author="SAS" w:date="2011-02-01T08:34:00Z">
              <w:r w:rsidRPr="00DB4FAF">
                <w:t>Analyze the role of individuals and institutions in furthering both continuity and c</w:t>
              </w:r>
              <w:r>
                <w:t>hange</w:t>
              </w:r>
            </w:ins>
          </w:p>
          <w:p w:rsidR="00BB5A07" w:rsidRDefault="00BB5A07" w:rsidP="00837882">
            <w:pPr>
              <w:pStyle w:val="ListParagraph"/>
              <w:numPr>
                <w:ilvl w:val="0"/>
                <w:numId w:val="29"/>
                <w:ins w:id="146" w:author="SAS" w:date="2011-02-01T10:39:00Z"/>
              </w:numPr>
              <w:ind w:left="360"/>
              <w:rPr>
                <w:ins w:id="147" w:author="SAS" w:date="2011-02-01T10:39:00Z"/>
                <w:rFonts w:ascii="Calibri" w:eastAsia="Times New Roman" w:hAnsi="Calibri"/>
                <w:b/>
                <w:bCs/>
                <w:sz w:val="26"/>
                <w:szCs w:val="26"/>
              </w:rPr>
              <w:pPrChange w:id="148" w:author="SAS" w:date="2011-02-03T22:48:00Z">
                <w:pPr>
                  <w:keepNext/>
                  <w:spacing w:before="240" w:after="60"/>
                  <w:outlineLvl w:val="2"/>
                </w:pPr>
              </w:pPrChange>
            </w:pPr>
          </w:p>
          <w:p w:rsidR="00BB5A07" w:rsidRDefault="00BB5A07">
            <w:pPr>
              <w:numPr>
                <w:ins w:id="149" w:author="SAS" w:date="2011-02-01T10:38:00Z"/>
              </w:numPr>
              <w:rPr>
                <w:ins w:id="150" w:author="SAS" w:date="2011-02-01T10:38:00Z"/>
                <w:rFonts w:ascii="Arial" w:hAnsi="Arial" w:cs="Verdana"/>
                <w:sz w:val="22"/>
                <w:szCs w:val="18"/>
                <w:rPrChange w:id="151" w:author="SAS" w:date="2011-01-31T15:56:00Z">
                  <w:rPr>
                    <w:ins w:id="152" w:author="SAS" w:date="2011-02-01T10:38:00Z"/>
                    <w:rFonts w:ascii="Arial" w:hAnsi="Arial" w:cs="Verdana"/>
                    <w:b/>
                    <w:bCs/>
                    <w:kern w:val="32"/>
                    <w:sz w:val="22"/>
                    <w:szCs w:val="18"/>
                  </w:rPr>
                </w:rPrChange>
              </w:rPr>
              <w:pPrChange w:id="153" w:author="SAS" w:date="2011-02-01T10:38:00Z">
                <w:pPr>
                  <w:pStyle w:val="ListParagraph"/>
                  <w:keepNext/>
                  <w:widowControl w:val="0"/>
                  <w:tabs>
                    <w:tab w:val="left" w:pos="324"/>
                  </w:tabs>
                  <w:autoSpaceDE w:val="0"/>
                  <w:autoSpaceDN w:val="0"/>
                  <w:adjustRightInd w:val="0"/>
                  <w:spacing w:before="240" w:after="60" w:line="240" w:lineRule="atLeast"/>
                  <w:ind w:left="360"/>
                  <w:outlineLvl w:val="0"/>
                </w:pPr>
              </w:pPrChange>
            </w:pP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</w:tcPr>
          <w:p w:rsidR="00186529" w:rsidRDefault="00186529" w:rsidP="00837882">
            <w:pPr>
              <w:pStyle w:val="ListParagraph"/>
              <w:numPr>
                <w:ilvl w:val="0"/>
                <w:numId w:val="30"/>
                <w:ins w:id="154" w:author="Unknown"/>
              </w:numPr>
              <w:ind w:left="360"/>
              <w:rPr>
                <w:rFonts w:ascii="Arial" w:eastAsia="SimSun" w:hAnsi="Arial" w:cs="Verdana"/>
                <w:sz w:val="22"/>
                <w:szCs w:val="18"/>
                <w:lang w:eastAsia="zh-CN"/>
              </w:rPr>
              <w:pPrChange w:id="155" w:author="SAS" w:date="2011-02-03T22:48:00Z">
                <w:pPr>
                  <w:pStyle w:val="ListParagraph"/>
                  <w:numPr>
                    <w:numId w:val="44"/>
                  </w:numPr>
                  <w:tabs>
                    <w:tab w:val="num" w:pos="360"/>
                  </w:tabs>
                  <w:ind w:left="360"/>
                </w:pPr>
              </w:pPrChange>
            </w:pPr>
            <w:ins w:id="156" w:author="SAS" w:date="2011-02-01T10:30:00Z">
              <w:r w:rsidRPr="00186529">
                <w:rPr>
                  <w:rFonts w:ascii="Arial" w:eastAsia="SimSun" w:hAnsi="Arial" w:cs="Verdana"/>
                  <w:sz w:val="22"/>
                  <w:szCs w:val="18"/>
                  <w:lang w:eastAsia="zh-CN"/>
                  <w:rPrChange w:id="157" w:author="SAS" w:date="2011-02-01T10:40:00Z">
                    <w:rPr>
                      <w:rFonts w:ascii="Arial" w:hAnsi="Arial"/>
                      <w:sz w:val="22"/>
                    </w:rPr>
                  </w:rPrChange>
                </w:rPr>
                <w:t>IDENTIFY</w:t>
              </w:r>
            </w:ins>
            <w:ins w:id="158" w:author="SAS" w:date="2011-02-01T09:06:00Z">
              <w:r w:rsidRPr="00186529">
                <w:rPr>
                  <w:rFonts w:ascii="Arial" w:eastAsia="SimSun" w:hAnsi="Arial" w:cs="Verdana"/>
                  <w:sz w:val="22"/>
                  <w:szCs w:val="18"/>
                  <w:lang w:eastAsia="zh-CN"/>
                  <w:rPrChange w:id="159" w:author="SAS" w:date="2011-02-01T10:40:00Z">
                    <w:rPr>
                      <w:rFonts w:ascii="Arial" w:hAnsi="Arial"/>
                      <w:sz w:val="22"/>
                    </w:rPr>
                  </w:rPrChange>
                </w:rPr>
                <w:t xml:space="preserve"> motivations behind changes within society (MOVED FROM G</w:t>
              </w:r>
            </w:ins>
            <w:ins w:id="160" w:author="SAS" w:date="2011-02-01T10:30:00Z">
              <w:r w:rsidRPr="00186529">
                <w:rPr>
                  <w:rFonts w:ascii="Arial" w:eastAsia="SimSun" w:hAnsi="Arial" w:cs="Verdana"/>
                  <w:sz w:val="22"/>
                  <w:szCs w:val="18"/>
                  <w:lang w:eastAsia="zh-CN"/>
                  <w:rPrChange w:id="161" w:author="SAS" w:date="2011-02-01T10:40:00Z">
                    <w:rPr>
                      <w:rFonts w:ascii="Arial" w:hAnsi="Arial"/>
                      <w:sz w:val="22"/>
                    </w:rPr>
                  </w:rPrChange>
                </w:rPr>
                <w:t>10</w:t>
              </w:r>
            </w:ins>
            <w:ins w:id="162" w:author="SAS" w:date="2011-02-01T09:06:00Z">
              <w:r w:rsidRPr="00186529">
                <w:rPr>
                  <w:rFonts w:ascii="Arial" w:eastAsia="SimSun" w:hAnsi="Arial" w:cs="Verdana"/>
                  <w:sz w:val="22"/>
                  <w:szCs w:val="18"/>
                  <w:lang w:eastAsia="zh-CN"/>
                  <w:rPrChange w:id="163" w:author="SAS" w:date="2011-02-01T10:40:00Z">
                    <w:rPr>
                      <w:rFonts w:ascii="Arial" w:hAnsi="Arial"/>
                      <w:sz w:val="22"/>
                    </w:rPr>
                  </w:rPrChange>
                </w:rPr>
                <w:t>)</w:t>
              </w:r>
            </w:ins>
          </w:p>
          <w:p w:rsidR="003C5C14" w:rsidRDefault="003C5C14" w:rsidP="003C5C14">
            <w:pPr>
              <w:numPr>
                <w:ins w:id="164" w:author="SAS" w:date="2011-02-01T10:40:00Z"/>
              </w:numPr>
              <w:rPr>
                <w:ins w:id="165" w:author="SAS" w:date="2011-02-01T10:40:00Z"/>
                <w:rFonts w:ascii="Arial" w:hAnsi="Arial" w:cs="Verdana"/>
                <w:sz w:val="22"/>
                <w:szCs w:val="18"/>
              </w:rPr>
            </w:pPr>
          </w:p>
          <w:p w:rsidR="003C5C14" w:rsidRDefault="003C5C14" w:rsidP="003C5C14">
            <w:pPr>
              <w:numPr>
                <w:ins w:id="166" w:author="SAS" w:date="2011-02-01T10:40:00Z"/>
              </w:numPr>
              <w:rPr>
                <w:ins w:id="167" w:author="SAS" w:date="2011-02-01T10:40:00Z"/>
                <w:rFonts w:ascii="Arial" w:hAnsi="Arial" w:cs="Verdana"/>
                <w:sz w:val="22"/>
                <w:szCs w:val="18"/>
              </w:rPr>
            </w:pPr>
          </w:p>
          <w:p w:rsidR="00BB5A07" w:rsidRDefault="00BB5A07">
            <w:pPr>
              <w:widowControl w:val="0"/>
              <w:numPr>
                <w:numberingChange w:id="168" w:author="SAS" w:date="2010-12-09T09:00:00Z" w:original="%1:4:0:."/>
              </w:numPr>
              <w:tabs>
                <w:tab w:val="left" w:pos="20"/>
                <w:tab w:val="left" w:pos="280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  <w:sz w:val="22"/>
                <w:lang w:eastAsia="en-US"/>
                <w:rPrChange w:id="169" w:author="SAS" w:date="2011-01-31T15:56:00Z">
                  <w:rPr>
                    <w:rFonts w:ascii="Arial" w:eastAsiaTheme="majorEastAsia" w:hAnsi="Arial" w:cs="Helvetica"/>
                    <w:i/>
                    <w:iCs/>
                    <w:color w:val="363636" w:themeColor="text1" w:themeTint="C9"/>
                    <w:sz w:val="22"/>
                    <w:szCs w:val="20"/>
                    <w:lang w:eastAsia="en-US"/>
                  </w:rPr>
                </w:rPrChange>
              </w:rPr>
              <w:pPrChange w:id="170" w:author="SAS" w:date="2011-02-01T10:39:00Z">
                <w:pPr>
                  <w:keepNext/>
                  <w:keepLines/>
                  <w:widowControl w:val="0"/>
                  <w:tabs>
                    <w:tab w:val="left" w:pos="20"/>
                    <w:tab w:val="left" w:pos="280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spacing w:before="200"/>
                  <w:outlineLvl w:val="8"/>
                </w:pPr>
              </w:pPrChange>
            </w:pPr>
          </w:p>
        </w:tc>
        <w:tc>
          <w:tcPr>
            <w:tcW w:w="3306" w:type="dxa"/>
            <w:tcBorders>
              <w:top w:val="dotted" w:sz="4" w:space="0" w:color="auto"/>
              <w:bottom w:val="dotted" w:sz="4" w:space="0" w:color="auto"/>
            </w:tcBorders>
          </w:tcPr>
          <w:p w:rsidR="004119C5" w:rsidRDefault="004119C5" w:rsidP="00837882">
            <w:pPr>
              <w:pStyle w:val="Li"/>
              <w:numPr>
                <w:ilvl w:val="0"/>
                <w:numId w:val="28"/>
                <w:ins w:id="171" w:author="SAS" w:date="2011-02-03T02:40:00Z"/>
              </w:numPr>
              <w:spacing w:after="280" w:afterAutospacing="1"/>
              <w:ind w:left="720"/>
              <w:rPr>
                <w:ins w:id="172" w:author="SAS" w:date="2011-02-03T02:40:00Z"/>
                <w:rFonts w:ascii="Arial" w:hAnsi="Arial"/>
                <w:sz w:val="22"/>
              </w:rPr>
              <w:pPrChange w:id="173" w:author="SAS" w:date="2011-02-03T22:48:00Z">
                <w:pPr>
                  <w:pStyle w:val="Li"/>
                  <w:numPr>
                    <w:numId w:val="39"/>
                  </w:numPr>
                  <w:spacing w:after="280" w:afterAutospacing="1"/>
                  <w:ind w:left="720" w:hanging="360"/>
                </w:pPr>
              </w:pPrChange>
            </w:pPr>
            <w:ins w:id="174" w:author="SAS" w:date="2011-02-03T02:40:00Z">
              <w:r w:rsidRPr="00186529">
                <w:rPr>
                  <w:rFonts w:ascii="Arial" w:hAnsi="Arial"/>
                  <w:sz w:val="22"/>
                </w:rPr>
                <w:t>Analyze the cause and effect relationships of changes within society</w:t>
              </w:r>
            </w:ins>
          </w:p>
          <w:p w:rsidR="003C5C14" w:rsidRPr="00DB4FAF" w:rsidRDefault="003C5C14" w:rsidP="004119C5">
            <w:pPr>
              <w:pStyle w:val="Li"/>
              <w:numPr>
                <w:ins w:id="175" w:author="SAS" w:date="2011-02-01T10:32:00Z"/>
              </w:numPr>
              <w:spacing w:after="280" w:afterAutospacing="1"/>
              <w:rPr>
                <w:rFonts w:ascii="Arial" w:hAnsi="Arial"/>
                <w:color w:val="auto"/>
                <w:sz w:val="22"/>
              </w:rPr>
              <w:pPrChange w:id="176" w:author="SAS" w:date="2011-02-03T02:41:00Z">
                <w:pPr>
                  <w:pStyle w:val="Li"/>
                  <w:spacing w:after="280" w:afterAutospacing="1"/>
                </w:pPr>
              </w:pPrChange>
            </w:pPr>
          </w:p>
        </w:tc>
        <w:tc>
          <w:tcPr>
            <w:tcW w:w="3333" w:type="dxa"/>
            <w:tcBorders>
              <w:top w:val="dotted" w:sz="4" w:space="0" w:color="auto"/>
              <w:bottom w:val="dotted" w:sz="4" w:space="0" w:color="auto"/>
            </w:tcBorders>
          </w:tcPr>
          <w:p w:rsidR="003C5C14" w:rsidRDefault="003C5C14" w:rsidP="00837882">
            <w:pPr>
              <w:pStyle w:val="Li"/>
              <w:numPr>
                <w:ilvl w:val="0"/>
                <w:numId w:val="16"/>
                <w:ins w:id="177" w:author="SAS" w:date="2011-02-01T10:30:00Z"/>
              </w:numPr>
              <w:ind w:left="353" w:hanging="353"/>
              <w:rPr>
                <w:ins w:id="178" w:author="SAS" w:date="2011-02-01T10:41:00Z"/>
                <w:rFonts w:ascii="Arial" w:hAnsi="Arial"/>
                <w:sz w:val="22"/>
              </w:rPr>
              <w:pPrChange w:id="179" w:author="SAS" w:date="2011-02-03T22:48:00Z">
                <w:pPr>
                  <w:pStyle w:val="Li"/>
                  <w:numPr>
                    <w:numId w:val="19"/>
                  </w:numPr>
                  <w:ind w:left="353" w:hanging="353"/>
                </w:pPr>
              </w:pPrChange>
            </w:pPr>
            <w:ins w:id="180" w:author="SAS" w:date="2011-02-01T10:30:00Z">
              <w:r>
                <w:rPr>
                  <w:rFonts w:ascii="Arial" w:hAnsi="Arial"/>
                  <w:sz w:val="22"/>
                </w:rPr>
                <w:t>EXPLAIN</w:t>
              </w:r>
              <w:r w:rsidRPr="00EE3B6C">
                <w:rPr>
                  <w:rFonts w:ascii="Arial" w:hAnsi="Arial"/>
                  <w:sz w:val="22"/>
                </w:rPr>
                <w:t xml:space="preserve"> the motivations within groups to affect changes</w:t>
              </w:r>
            </w:ins>
            <w:ins w:id="181" w:author="SAS" w:date="2011-02-01T10:31:00Z">
              <w:r>
                <w:rPr>
                  <w:rFonts w:ascii="Arial" w:hAnsi="Arial"/>
                  <w:sz w:val="22"/>
                </w:rPr>
                <w:t xml:space="preserve"> (moved from G9)</w:t>
              </w:r>
            </w:ins>
          </w:p>
          <w:p w:rsidR="003C5C14" w:rsidRDefault="003C5C14" w:rsidP="003C5C14">
            <w:pPr>
              <w:pStyle w:val="Li"/>
              <w:numPr>
                <w:ins w:id="182" w:author="SAS" w:date="2011-02-01T10:41:00Z"/>
              </w:numPr>
              <w:rPr>
                <w:ins w:id="183" w:author="SAS" w:date="2011-02-01T10:41:00Z"/>
                <w:rFonts w:ascii="Arial" w:hAnsi="Arial"/>
                <w:sz w:val="22"/>
              </w:rPr>
            </w:pPr>
          </w:p>
          <w:p w:rsidR="00BB5A07" w:rsidRDefault="00BB5A07">
            <w:pPr>
              <w:pStyle w:val="Li"/>
              <w:numPr>
                <w:numberingChange w:id="184" w:author="SAS" w:date="2010-12-09T09:00:00Z" w:original="%1:3:0:."/>
              </w:numPr>
              <w:rPr>
                <w:rFonts w:ascii="Arial" w:hAnsi="Arial"/>
                <w:sz w:val="22"/>
              </w:rPr>
              <w:pPrChange w:id="185" w:author="SAS" w:date="2011-02-01T08:45:00Z">
                <w:pPr>
                  <w:pStyle w:val="Li"/>
                </w:pPr>
              </w:pPrChange>
            </w:pPr>
          </w:p>
        </w:tc>
      </w:tr>
      <w:tr w:rsidR="003C5C14" w:rsidRPr="00E47942">
        <w:trPr>
          <w:cantSplit/>
          <w:trHeight w:val="1440"/>
        </w:trPr>
        <w:tc>
          <w:tcPr>
            <w:tcW w:w="1868" w:type="dxa"/>
            <w:tcBorders>
              <w:bottom w:val="thinThickSmallGap" w:sz="24" w:space="0" w:color="auto"/>
            </w:tcBorders>
          </w:tcPr>
          <w:p w:rsidR="003C5C14" w:rsidRPr="00DB4FAF" w:rsidRDefault="003C5C14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tcBorders>
              <w:bottom w:val="thinThickSmallGap" w:sz="24" w:space="0" w:color="auto"/>
            </w:tcBorders>
          </w:tcPr>
          <w:p w:rsidR="003C5C14" w:rsidRPr="00DB4FAF" w:rsidRDefault="003C5C14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3301" w:type="dxa"/>
            <w:tcBorders>
              <w:top w:val="dotted" w:sz="4" w:space="0" w:color="auto"/>
              <w:bottom w:val="thinThickSmallGap" w:sz="24" w:space="0" w:color="auto"/>
            </w:tcBorders>
          </w:tcPr>
          <w:p w:rsidR="00BB5A07" w:rsidRDefault="00BB5A07">
            <w:pPr>
              <w:widowControl w:val="0"/>
              <w:numPr>
                <w:ins w:id="186" w:author="SAS" w:date="2011-02-01T10:38:00Z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ins w:id="187" w:author="SAS" w:date="2011-02-01T10:38:00Z"/>
                <w:rFonts w:ascii="Arial" w:hAnsi="Arial" w:cs="Verdana"/>
                <w:sz w:val="22"/>
                <w:szCs w:val="18"/>
                <w:rPrChange w:id="188" w:author="SAS" w:date="2011-02-01T10:38:00Z">
                  <w:rPr>
                    <w:ins w:id="189" w:author="SAS" w:date="2011-02-01T10:38:00Z"/>
                    <w:rFonts w:ascii="Arial" w:eastAsia="Verdana" w:hAnsi="Arial" w:cs="Verdana"/>
                    <w:color w:val="000000"/>
                    <w:sz w:val="22"/>
                    <w:shd w:val="solid" w:color="FFFFFF" w:fill="auto"/>
                    <w:lang w:val="ru-RU" w:eastAsia="ru-RU"/>
                  </w:rPr>
                </w:rPrChange>
              </w:rPr>
              <w:pPrChange w:id="190" w:author="SAS" w:date="2011-02-01T10:38:00Z">
                <w:pPr>
                  <w:pStyle w:val="ListParagraph"/>
                </w:pPr>
              </w:pPrChange>
            </w:pPr>
          </w:p>
          <w:p w:rsidR="003C5C14" w:rsidRPr="00D01CB7" w:rsidRDefault="00186529" w:rsidP="003C5C14">
            <w:pPr>
              <w:pStyle w:val="ListParagraph"/>
              <w:widowControl w:val="0"/>
              <w:numPr>
                <w:ilvl w:val="0"/>
                <w:numId w:val="7"/>
                <w:ins w:id="191" w:author="SAS" w:date="2011-02-01T10:48:00Z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ins w:id="192" w:author="SAS" w:date="2011-02-01T10:48:00Z"/>
                <w:rFonts w:ascii="Arial" w:hAnsi="Arial" w:cs="Verdana"/>
                <w:strike/>
                <w:sz w:val="22"/>
                <w:szCs w:val="18"/>
                <w:rPrChange w:id="193" w:author="SAS" w:date="2011-02-01T10:49:00Z">
                  <w:rPr>
                    <w:ins w:id="194" w:author="SAS" w:date="2011-02-01T10:48:00Z"/>
                    <w:rFonts w:ascii="Arial" w:hAnsi="Arial" w:cs="Verdana"/>
                    <w:sz w:val="22"/>
                    <w:szCs w:val="18"/>
                  </w:rPr>
                </w:rPrChange>
              </w:rPr>
            </w:pPr>
            <w:ins w:id="195" w:author="SAS" w:date="2011-02-01T10:48:00Z">
              <w:r w:rsidRPr="00186529">
                <w:rPr>
                  <w:rFonts w:ascii="Arial" w:hAnsi="Arial" w:cs="Verdana"/>
                  <w:strike/>
                  <w:sz w:val="22"/>
                  <w:szCs w:val="18"/>
                  <w:rPrChange w:id="196" w:author="SAS" w:date="2011-02-01T10:49:00Z">
                    <w:rPr>
                      <w:rFonts w:ascii="Arial" w:hAnsi="Arial" w:cs="Verdana"/>
                      <w:sz w:val="22"/>
                      <w:szCs w:val="18"/>
                    </w:rPr>
                  </w:rPrChange>
                </w:rPr>
                <w:t>Describe how leadership powers are acquired, and used]</w:t>
              </w:r>
            </w:ins>
          </w:p>
          <w:p w:rsidR="00BB5A07" w:rsidRDefault="00186529">
            <w:pPr>
              <w:pStyle w:val="ListParagraph"/>
              <w:widowControl w:val="0"/>
              <w:numPr>
                <w:ilvl w:val="0"/>
                <w:numId w:val="7"/>
                <w:ins w:id="197" w:author="SAS" w:date="2011-02-01T10:38:00Z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del w:id="198" w:author="SAS" w:date="2011-02-01T09:09:00Z"/>
                <w:rFonts w:ascii="Arial" w:hAnsi="Arial" w:cs="Verdana"/>
                <w:sz w:val="22"/>
                <w:szCs w:val="18"/>
                <w:rPrChange w:id="199" w:author="SAS" w:date="2011-02-01T10:37:00Z">
                  <w:rPr>
                    <w:del w:id="200" w:author="SAS" w:date="2011-02-01T09:09:00Z"/>
                    <w:szCs w:val="18"/>
                  </w:rPr>
                </w:rPrChange>
              </w:rPr>
              <w:pPrChange w:id="201" w:author="SAS" w:date="2011-02-01T10:38:00Z">
                <w:pPr>
                  <w:pStyle w:val="ListParagraph"/>
                  <w:widowControl w:val="0"/>
                  <w:numPr>
                    <w:numId w:val="37"/>
                  </w:numPr>
                  <w:tabs>
                    <w:tab w:val="left" w:pos="347"/>
                  </w:tabs>
                  <w:autoSpaceDE w:val="0"/>
                  <w:autoSpaceDN w:val="0"/>
                  <w:adjustRightInd w:val="0"/>
                  <w:spacing w:line="200" w:lineRule="atLeast"/>
                  <w:ind w:left="288" w:hanging="288"/>
                </w:pPr>
              </w:pPrChange>
            </w:pPr>
            <w:del w:id="202" w:author="SAS" w:date="2011-02-01T09:09:00Z">
              <w:r w:rsidRPr="00186529">
                <w:rPr>
                  <w:rFonts w:ascii="Arial" w:hAnsi="Arial" w:cs="Verdana"/>
                  <w:sz w:val="22"/>
                  <w:szCs w:val="18"/>
                  <w:rPrChange w:id="203" w:author="SAS" w:date="2011-02-01T10:37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s, and people's motivations for seeking change</w:delText>
              </w:r>
            </w:del>
            <w:del w:id="204" w:author="SAS" w:date="2011-02-01T09:02:00Z">
              <w:r w:rsidRPr="00186529">
                <w:rPr>
                  <w:rFonts w:ascii="Arial" w:hAnsi="Arial" w:cs="Verdana"/>
                  <w:sz w:val="22"/>
                  <w:szCs w:val="18"/>
                  <w:rPrChange w:id="205" w:author="SAS" w:date="2011-02-01T10:37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 [ </w:delText>
              </w:r>
              <w:r w:rsidRPr="00186529">
                <w:rPr>
                  <w:rFonts w:ascii="Arial" w:hAnsi="Arial" w:cs="Verdana"/>
                  <w:sz w:val="22"/>
                  <w:szCs w:val="18"/>
                  <w:rPrChange w:id="206" w:author="SAS" w:date="2011-02-01T10:38:00Z">
                    <w:rPr>
                      <w:rFonts w:ascii="Garamond" w:hAnsi="Garamond" w:cs="Verdana"/>
                      <w:b/>
                      <w:bCs/>
                      <w:color w:val="1E3082"/>
                      <w:sz w:val="20"/>
                      <w:szCs w:val="18"/>
                      <w:u w:val="single" w:color="1E3082"/>
                    </w:rPr>
                  </w:rPrChange>
                </w:rPr>
                <w:delText>25</w:delText>
              </w:r>
              <w:r w:rsidRPr="00186529">
                <w:rPr>
                  <w:rFonts w:ascii="Arial" w:hAnsi="Arial" w:cs="Verdana"/>
                  <w:sz w:val="22"/>
                  <w:szCs w:val="18"/>
                  <w:rPrChange w:id="207" w:author="SAS" w:date="2011-02-01T10:37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]</w:delText>
              </w:r>
            </w:del>
          </w:p>
          <w:p w:rsidR="00186529" w:rsidRPr="00186529" w:rsidRDefault="00186529" w:rsidP="00186529">
            <w:pPr>
              <w:pStyle w:val="ListParagraph"/>
              <w:widowControl w:val="0"/>
              <w:numPr>
                <w:ilvl w:val="0"/>
                <w:numId w:val="7"/>
                <w:ins w:id="208" w:author="Unknown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del w:id="209" w:author="SAS" w:date="2011-02-01T10:48:00Z"/>
                <w:rFonts w:ascii="Arial" w:hAnsi="Arial" w:cs="Verdana"/>
                <w:sz w:val="22"/>
                <w:szCs w:val="18"/>
                <w:rPrChange w:id="210" w:author="SAS" w:date="2011-02-01T10:38:00Z">
                  <w:rPr>
                    <w:del w:id="211" w:author="SAS" w:date="2011-02-01T10:48:00Z"/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212" w:author="SAS" w:date="2011-02-01T10:38:00Z">
                <w:pPr>
                  <w:pStyle w:val="ListParagraph"/>
                  <w:widowControl w:val="0"/>
                  <w:tabs>
                    <w:tab w:val="left" w:pos="347"/>
                  </w:tabs>
                  <w:autoSpaceDE w:val="0"/>
                  <w:autoSpaceDN w:val="0"/>
                  <w:adjustRightInd w:val="0"/>
                  <w:spacing w:line="200" w:lineRule="atLeast"/>
                  <w:ind w:left="0"/>
                </w:pPr>
              </w:pPrChange>
            </w:pPr>
            <w:del w:id="213" w:author="SAS" w:date="2011-02-01T10:37:00Z">
              <w:r w:rsidRPr="00186529">
                <w:rPr>
                  <w:rFonts w:ascii="Arial" w:hAnsi="Arial" w:cs="Verdana"/>
                  <w:sz w:val="22"/>
                  <w:szCs w:val="18"/>
                  <w:rPrChange w:id="214" w:author="SAS" w:date="2011-02-01T10:38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D</w:delText>
              </w:r>
            </w:del>
            <w:del w:id="215" w:author="SAS" w:date="2011-02-01T10:48:00Z">
              <w:r w:rsidRPr="00186529">
                <w:rPr>
                  <w:rFonts w:ascii="Arial" w:hAnsi="Arial" w:cs="Verdana"/>
                  <w:sz w:val="22"/>
                  <w:szCs w:val="18"/>
                  <w:rPrChange w:id="216" w:author="SAS" w:date="2011-02-01T10:38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escribe how leadership powers are acquired, and used</w:delText>
              </w:r>
            </w:del>
            <w:del w:id="217" w:author="SAS" w:date="2011-02-01T09:02:00Z">
              <w:r w:rsidRPr="00186529">
                <w:rPr>
                  <w:rFonts w:ascii="Arial" w:hAnsi="Arial" w:cs="Verdana"/>
                  <w:sz w:val="22"/>
                  <w:szCs w:val="18"/>
                  <w:rPrChange w:id="218" w:author="SAS" w:date="2011-02-01T10:38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 [ </w:delText>
              </w:r>
              <w:r w:rsidRPr="00186529" w:rsidDel="00CC3317">
                <w:rPr>
                  <w:rFonts w:ascii="Arial" w:hAnsi="Arial" w:cs="Verdana"/>
                  <w:sz w:val="22"/>
                  <w:szCs w:val="18"/>
                  <w:rPrChange w:id="219" w:author="SAS" w:date="2011-02-01T10:38:00Z">
                    <w:rPr/>
                  </w:rPrChange>
                </w:rPr>
                <w:fldChar w:fldCharType="begin"/>
              </w:r>
              <w:r w:rsidRPr="00186529">
                <w:rPr>
                  <w:rFonts w:ascii="Arial" w:hAnsi="Arial" w:cs="Verdana"/>
                  <w:sz w:val="22"/>
                  <w:szCs w:val="18"/>
                  <w:rPrChange w:id="220" w:author="SAS" w:date="2011-02-01T10:38:00Z">
                    <w:rPr/>
                  </w:rPrChange>
                </w:rPr>
                <w:delInstrText>HYPERLINK "http://saschina.rubiconatlas.org/c/maps/standardsOverviewDetail.php?StandardID=1000270334&amp;ProficiencyID=&amp;"</w:delInstrText>
              </w:r>
              <w:r w:rsidRPr="00186529" w:rsidDel="00CC3317">
                <w:rPr>
                  <w:rFonts w:ascii="Arial" w:hAnsi="Arial" w:cs="Verdana"/>
                  <w:sz w:val="22"/>
                  <w:szCs w:val="18"/>
                  <w:rPrChange w:id="221" w:author="SAS" w:date="2011-02-01T10:38:00Z">
                    <w:rPr/>
                  </w:rPrChange>
                </w:rPr>
                <w:fldChar w:fldCharType="separate"/>
              </w:r>
              <w:r w:rsidRPr="00186529">
                <w:rPr>
                  <w:rFonts w:ascii="Arial" w:hAnsi="Arial" w:cs="Verdana"/>
                  <w:sz w:val="22"/>
                  <w:szCs w:val="18"/>
                  <w:rPrChange w:id="222" w:author="SAS" w:date="2011-02-01T10:38:00Z">
                    <w:rPr>
                      <w:rFonts w:ascii="Garamond" w:hAnsi="Garamond" w:cs="Verdana"/>
                      <w:b/>
                      <w:bCs/>
                      <w:color w:val="1E3082"/>
                      <w:sz w:val="20"/>
                      <w:szCs w:val="18"/>
                      <w:u w:val="single" w:color="1E3082"/>
                    </w:rPr>
                  </w:rPrChange>
                </w:rPr>
                <w:delText>14</w:delText>
              </w:r>
              <w:r w:rsidRPr="00186529" w:rsidDel="00CC3317">
                <w:rPr>
                  <w:rFonts w:ascii="Arial" w:hAnsi="Arial" w:cs="Verdana"/>
                  <w:sz w:val="22"/>
                  <w:szCs w:val="18"/>
                  <w:rPrChange w:id="223" w:author="SAS" w:date="2011-02-01T10:38:00Z">
                    <w:rPr/>
                  </w:rPrChange>
                </w:rPr>
                <w:fldChar w:fldCharType="end"/>
              </w:r>
            </w:del>
            <w:del w:id="224" w:author="SAS" w:date="2011-02-01T10:48:00Z">
              <w:r w:rsidRPr="00186529">
                <w:rPr>
                  <w:rFonts w:ascii="Arial" w:hAnsi="Arial" w:cs="Verdana"/>
                  <w:sz w:val="22"/>
                  <w:szCs w:val="18"/>
                  <w:rPrChange w:id="225" w:author="SAS" w:date="2011-02-01T10:38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]</w:delText>
              </w:r>
            </w:del>
          </w:p>
          <w:p w:rsidR="00186529" w:rsidDel="007D18D3" w:rsidRDefault="00186529">
            <w:pPr>
              <w:numPr>
                <w:ins w:id="226" w:author="Unknown"/>
              </w:numPr>
              <w:jc w:val="center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3248" w:type="dxa"/>
            <w:tcBorders>
              <w:top w:val="dotted" w:sz="4" w:space="0" w:color="auto"/>
              <w:bottom w:val="thinThickSmallGap" w:sz="24" w:space="0" w:color="auto"/>
            </w:tcBorders>
          </w:tcPr>
          <w:p w:rsidR="003C5C14" w:rsidRPr="00EE3B6C" w:rsidDel="007C0EE4" w:rsidRDefault="003C5C14" w:rsidP="00EE3B6C">
            <w:pPr>
              <w:numPr>
                <w:ins w:id="227" w:author="SAS" w:date="2011-02-01T10:38:00Z"/>
              </w:numPr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bottom w:val="thinThickSmallGap" w:sz="24" w:space="0" w:color="auto"/>
            </w:tcBorders>
          </w:tcPr>
          <w:p w:rsidR="00BB5A07" w:rsidRDefault="00BB5A07">
            <w:pPr>
              <w:numPr>
                <w:ins w:id="228" w:author="SAS" w:date="2011-02-01T10:40:00Z"/>
              </w:numPr>
              <w:rPr>
                <w:ins w:id="229" w:author="SAS" w:date="2011-02-01T10:40:00Z"/>
                <w:rFonts w:ascii="Arial" w:hAnsi="Arial"/>
                <w:sz w:val="22"/>
                <w:szCs w:val="18"/>
                <w:rPrChange w:id="230" w:author="SAS" w:date="2011-02-01T10:40:00Z">
                  <w:rPr>
                    <w:ins w:id="231" w:author="SAS" w:date="2011-02-01T10:40:00Z"/>
                    <w:rFonts w:ascii="Arial" w:hAnsi="Arial"/>
                    <w:sz w:val="22"/>
                  </w:rPr>
                </w:rPrChange>
              </w:rPr>
              <w:pPrChange w:id="232" w:author="SAS" w:date="2011-02-01T10:40:00Z">
                <w:pPr>
                  <w:pStyle w:val="Li"/>
                </w:pPr>
              </w:pPrChange>
            </w:pPr>
          </w:p>
          <w:p w:rsidR="00BB5A07" w:rsidRDefault="00186529" w:rsidP="00837882">
            <w:pPr>
              <w:pStyle w:val="ListParagraph"/>
              <w:numPr>
                <w:ilvl w:val="0"/>
                <w:numId w:val="30"/>
                <w:ins w:id="233" w:author="SAS" w:date="2011-02-01T10:39:00Z"/>
              </w:numPr>
              <w:ind w:left="360"/>
              <w:rPr>
                <w:del w:id="234" w:author="SAS" w:date="2011-02-01T08:37:00Z"/>
                <w:rFonts w:ascii="Arial" w:hAnsi="Arial" w:cs="Verdana"/>
                <w:strike/>
                <w:sz w:val="22"/>
                <w:szCs w:val="18"/>
                <w:rPrChange w:id="235" w:author="SAS" w:date="2011-02-01T10:50:00Z">
                  <w:rPr>
                    <w:del w:id="236" w:author="SAS" w:date="2011-02-01T08:37:00Z"/>
                  </w:rPr>
                </w:rPrChange>
              </w:rPr>
              <w:pPrChange w:id="237" w:author="SAS" w:date="2011-02-03T22:48:00Z">
                <w:pPr>
                  <w:widowControl w:val="0"/>
                  <w:numPr>
                    <w:numId w:val="20"/>
                  </w:numPr>
                  <w:tabs>
                    <w:tab w:val="left" w:pos="20"/>
                    <w:tab w:val="left" w:pos="280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num" w:pos="288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260" w:hanging="260"/>
                </w:pPr>
              </w:pPrChange>
            </w:pPr>
            <w:del w:id="238" w:author="SAS" w:date="2011-02-01T08:37:00Z">
              <w:r w:rsidRPr="00186529">
                <w:rPr>
                  <w:rFonts w:ascii="Arial" w:hAnsi="Arial" w:cs="Verdana"/>
                  <w:strike/>
                  <w:sz w:val="22"/>
                  <w:szCs w:val="18"/>
                  <w:lang w:eastAsia="zh-CN"/>
                  <w:rPrChange w:id="239" w:author="SAS" w:date="2011-02-01T10:50:00Z">
                    <w:rPr>
                      <w:rFonts w:ascii="Garamond" w:hAnsi="Garamond" w:cs="Helvetica"/>
                      <w:lang w:eastAsia="en-US"/>
                    </w:rPr>
                  </w:rPrChange>
                </w:rPr>
                <w:delText>government</w:delText>
              </w:r>
            </w:del>
          </w:p>
          <w:p w:rsidR="00186529" w:rsidRPr="00186529" w:rsidRDefault="00186529" w:rsidP="00837882">
            <w:pPr>
              <w:pStyle w:val="ListParagraph"/>
              <w:numPr>
                <w:ilvl w:val="0"/>
                <w:numId w:val="30"/>
                <w:ins w:id="240" w:author="Unknown"/>
              </w:numPr>
              <w:ind w:left="360"/>
              <w:rPr>
                <w:rFonts w:ascii="Arial" w:hAnsi="Arial" w:cs="Verdana"/>
                <w:strike/>
                <w:sz w:val="22"/>
                <w:szCs w:val="18"/>
                <w:lang w:eastAsia="zh-CN"/>
                <w:rPrChange w:id="241" w:author="SAS" w:date="2011-02-01T10:50:00Z">
                  <w:rPr>
                    <w:rFonts w:ascii="Garamond" w:hAnsi="Garamond" w:cs="Helvetica"/>
                    <w:lang w:eastAsia="en-US"/>
                  </w:rPr>
                </w:rPrChange>
              </w:rPr>
              <w:pPrChange w:id="242" w:author="SAS" w:date="2011-02-03T22:48:00Z">
                <w:pPr>
                  <w:widowControl w:val="0"/>
                  <w:tabs>
                    <w:tab w:val="left" w:pos="20"/>
                    <w:tab w:val="left" w:pos="280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</w:pPr>
              </w:pPrChange>
            </w:pPr>
            <w:r w:rsidRPr="00186529">
              <w:rPr>
                <w:rFonts w:ascii="Arial" w:eastAsia="SimSun" w:hAnsi="Arial" w:cs="Verdana"/>
                <w:strike/>
                <w:sz w:val="22"/>
                <w:szCs w:val="18"/>
                <w:lang w:eastAsia="zh-CN"/>
                <w:rPrChange w:id="243" w:author="SAS" w:date="2011-02-01T10:50:00Z">
                  <w:rPr>
                    <w:rFonts w:ascii="Garamond" w:hAnsi="Garamond" w:cs="Helvetica"/>
                  </w:rPr>
                </w:rPrChange>
              </w:rPr>
              <w:t>Breakdown the purposes of government and how power is acquired, used and justified</w:t>
            </w:r>
          </w:p>
          <w:p w:rsidR="003C5C14" w:rsidRDefault="00186529">
            <w:pPr>
              <w:widowControl w:val="0"/>
              <w:numPr>
                <w:ins w:id="244" w:author="Unknown"/>
              </w:numPr>
              <w:tabs>
                <w:tab w:val="left" w:pos="20"/>
                <w:tab w:val="left" w:pos="280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Verdana"/>
                <w:sz w:val="22"/>
                <w:szCs w:val="18"/>
              </w:rPr>
            </w:pPr>
            <w:del w:id="245" w:author="SAS" w:date="2011-02-01T09:02:00Z">
              <w:r w:rsidRPr="00186529">
                <w:rPr>
                  <w:rFonts w:ascii="Arial" w:hAnsi="Arial" w:cs="Helvetica"/>
                  <w:sz w:val="22"/>
                  <w:lang w:eastAsia="en-US"/>
                  <w:rPrChange w:id="246" w:author="SAS" w:date="2011-01-31T15:56:00Z">
                    <w:rPr>
                      <w:rFonts w:ascii="Garamond" w:hAnsi="Garamond" w:cs="Helvetica"/>
                      <w:lang w:eastAsia="en-US"/>
                    </w:rPr>
                  </w:rPrChange>
                </w:rPr>
                <w:delText>Explore conditions that contribute to conflict and cooperation among nations</w:delText>
              </w:r>
            </w:del>
          </w:p>
        </w:tc>
        <w:tc>
          <w:tcPr>
            <w:tcW w:w="3306" w:type="dxa"/>
            <w:tcBorders>
              <w:top w:val="dotted" w:sz="4" w:space="0" w:color="auto"/>
              <w:bottom w:val="thinThickSmallGap" w:sz="24" w:space="0" w:color="auto"/>
            </w:tcBorders>
          </w:tcPr>
          <w:p w:rsidR="003C5C14" w:rsidDel="007D18D3" w:rsidRDefault="00186529">
            <w:pPr>
              <w:pStyle w:val="Li"/>
              <w:numPr>
                <w:ilvl w:val="0"/>
                <w:numId w:val="39"/>
                <w:numberingChange w:id="247" w:author="SAS" w:date="2010-12-09T09:00:00Z" w:original="%1:2:0:."/>
              </w:numPr>
              <w:ind w:left="323" w:hanging="323"/>
              <w:rPr>
                <w:del w:id="248" w:author="SAS" w:date="2011-02-01T09:06:00Z"/>
                <w:rFonts w:ascii="Arial" w:hAnsi="Arial"/>
                <w:sz w:val="22"/>
              </w:rPr>
            </w:pPr>
            <w:del w:id="249" w:author="SAS" w:date="2011-02-01T09:06:00Z">
              <w:r w:rsidRPr="00186529">
                <w:rPr>
                  <w:rFonts w:ascii="Arial" w:hAnsi="Arial"/>
                  <w:sz w:val="22"/>
                  <w:rPrChange w:id="250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changes within society </w:delText>
              </w:r>
            </w:del>
          </w:p>
          <w:p w:rsidR="00186529" w:rsidDel="00EE3B6C" w:rsidRDefault="00186529">
            <w:pPr>
              <w:pStyle w:val="Li"/>
              <w:numPr>
                <w:ilvl w:val="0"/>
                <w:numId w:val="39"/>
                <w:ins w:id="251" w:author="Unknown"/>
              </w:numPr>
              <w:spacing w:after="280" w:afterAutospacing="1"/>
              <w:rPr>
                <w:del w:id="252" w:author="SAS" w:date="2011-02-01T10:31:00Z"/>
                <w:rFonts w:ascii="Arial" w:hAnsi="Arial"/>
                <w:sz w:val="22"/>
              </w:rPr>
            </w:pPr>
          </w:p>
          <w:p w:rsidR="003C5C14" w:rsidRDefault="00186529" w:rsidP="007C0EE4">
            <w:pPr>
              <w:pStyle w:val="Li"/>
              <w:numPr>
                <w:ins w:id="253" w:author="SAS" w:date="2011-01-31T15:11:00Z"/>
              </w:numPr>
              <w:spacing w:after="280" w:afterAutospacing="1"/>
              <w:rPr>
                <w:rFonts w:ascii="Arial" w:hAnsi="Arial"/>
                <w:sz w:val="22"/>
              </w:rPr>
            </w:pPr>
            <w:del w:id="254" w:author="SAS" w:date="2011-02-03T02:40:00Z">
              <w:r w:rsidRPr="00186529" w:rsidDel="004119C5">
                <w:rPr>
                  <w:rFonts w:ascii="Arial" w:hAnsi="Arial"/>
                  <w:sz w:val="22"/>
                  <w:rPrChange w:id="255" w:author="SAS" w:date="2011-02-01T10:32:00Z">
                    <w:rPr>
                      <w:rFonts w:ascii="Garamond" w:hAnsi="Garamond"/>
                    </w:rPr>
                  </w:rPrChange>
                </w:rPr>
                <w:delText xml:space="preserve">Analyze the cause and effect relationships of changes within </w:delText>
              </w:r>
            </w:del>
            <w:del w:id="256" w:author="SAS" w:date="2011-01-31T15:11:00Z">
              <w:r w:rsidRPr="00186529">
                <w:rPr>
                  <w:rFonts w:ascii="Arial" w:hAnsi="Arial"/>
                  <w:sz w:val="22"/>
                  <w:rPrChange w:id="257" w:author="SAS" w:date="2011-02-01T10:32:00Z">
                    <w:rPr>
                      <w:rFonts w:ascii="Garamond" w:hAnsi="Garamond"/>
                    </w:rPr>
                  </w:rPrChange>
                </w:rPr>
                <w:delText>societal structures (</w:delText>
              </w:r>
            </w:del>
            <w:del w:id="258" w:author="SAS" w:date="2011-02-03T02:40:00Z">
              <w:r w:rsidRPr="00186529" w:rsidDel="004119C5">
                <w:rPr>
                  <w:rFonts w:ascii="Arial" w:hAnsi="Arial"/>
                  <w:sz w:val="22"/>
                  <w:rPrChange w:id="259" w:author="SAS" w:date="2011-02-01T10:32:00Z">
                    <w:rPr>
                      <w:rFonts w:ascii="Garamond" w:hAnsi="Garamond"/>
                    </w:rPr>
                  </w:rPrChange>
                </w:rPr>
                <w:delText>society</w:delText>
              </w:r>
            </w:del>
            <w:del w:id="260" w:author="SAS" w:date="2011-01-31T15:11:00Z">
              <w:r w:rsidRPr="00186529">
                <w:rPr>
                  <w:rFonts w:ascii="Arial" w:hAnsi="Arial"/>
                  <w:sz w:val="22"/>
                  <w:rPrChange w:id="261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)(removed domestic and foreign policies to learning outcomes) </w:delText>
              </w:r>
            </w:del>
          </w:p>
        </w:tc>
        <w:tc>
          <w:tcPr>
            <w:tcW w:w="3333" w:type="dxa"/>
            <w:tcBorders>
              <w:top w:val="dotted" w:sz="4" w:space="0" w:color="auto"/>
              <w:bottom w:val="thinThickSmallGap" w:sz="24" w:space="0" w:color="auto"/>
            </w:tcBorders>
          </w:tcPr>
          <w:p w:rsidR="003C5C14" w:rsidRDefault="003C5C14" w:rsidP="00837882">
            <w:pPr>
              <w:pStyle w:val="Li"/>
              <w:numPr>
                <w:ilvl w:val="0"/>
                <w:numId w:val="16"/>
                <w:ins w:id="262" w:author="SAS" w:date="2011-02-01T08:45:00Z"/>
              </w:numPr>
              <w:ind w:left="360"/>
              <w:rPr>
                <w:ins w:id="263" w:author="SAS" w:date="2011-02-01T08:45:00Z"/>
                <w:rFonts w:ascii="Arial" w:hAnsi="Arial"/>
                <w:sz w:val="22"/>
              </w:rPr>
              <w:pPrChange w:id="264" w:author="SAS" w:date="2011-02-03T22:48:00Z">
                <w:pPr>
                  <w:pStyle w:val="Li"/>
                  <w:numPr>
                    <w:numId w:val="19"/>
                  </w:numPr>
                  <w:ind w:left="360" w:hanging="360"/>
                </w:pPr>
              </w:pPrChange>
            </w:pPr>
            <w:ins w:id="265" w:author="SAS" w:date="2011-02-01T08:44:00Z">
              <w:r w:rsidRPr="00DB4FAF">
                <w:rPr>
                  <w:rFonts w:ascii="Arial" w:hAnsi="Arial"/>
                  <w:sz w:val="22"/>
                </w:rPr>
                <w:t>Explain how ideologies and laws are set and shape society</w:t>
              </w:r>
            </w:ins>
          </w:p>
          <w:p w:rsidR="00BB5A07" w:rsidRDefault="00BB5A07">
            <w:pPr>
              <w:pStyle w:val="Li"/>
              <w:numPr>
                <w:ins w:id="266" w:author="SAS" w:date="2011-02-01T08:45:00Z"/>
              </w:numPr>
              <w:rPr>
                <w:ins w:id="267" w:author="SAS" w:date="2011-02-01T08:45:00Z"/>
                <w:rFonts w:ascii="Arial" w:hAnsi="Arial"/>
                <w:sz w:val="22"/>
              </w:rPr>
              <w:pPrChange w:id="268" w:author="SAS" w:date="2011-02-01T08:45:00Z">
                <w:pPr>
                  <w:pStyle w:val="Li"/>
                  <w:numPr>
                    <w:numId w:val="19"/>
                  </w:numPr>
                  <w:ind w:left="720" w:hanging="360"/>
                </w:pPr>
              </w:pPrChange>
            </w:pPr>
          </w:p>
          <w:p w:rsidR="003C5C14" w:rsidDel="00EE3B6C" w:rsidRDefault="00186529" w:rsidP="007C0EE4">
            <w:pPr>
              <w:pStyle w:val="Li"/>
              <w:numPr>
                <w:ilvl w:val="0"/>
                <w:numId w:val="19"/>
              </w:numPr>
              <w:ind w:left="353" w:hanging="353"/>
              <w:rPr>
                <w:del w:id="269" w:author="SAS" w:date="2011-02-01T10:30:00Z"/>
                <w:rFonts w:ascii="Arial" w:hAnsi="Arial"/>
                <w:sz w:val="22"/>
              </w:rPr>
            </w:pPr>
            <w:del w:id="270" w:author="SAS" w:date="2011-02-01T10:30:00Z">
              <w:r w:rsidRPr="00186529">
                <w:rPr>
                  <w:rFonts w:ascii="Arial" w:hAnsi="Arial"/>
                  <w:sz w:val="22"/>
                  <w:rPrChange w:id="271" w:author="SAS" w:date="2011-01-31T15:56:00Z">
                    <w:rPr>
                      <w:rFonts w:ascii="Garamond" w:hAnsi="Garamond"/>
                    </w:rPr>
                  </w:rPrChange>
                </w:rPr>
                <w:delText>bodies for domestic and foreign policy</w:delText>
              </w:r>
            </w:del>
          </w:p>
          <w:p w:rsidR="00BB5A07" w:rsidRDefault="00BB5A07">
            <w:pPr>
              <w:pStyle w:val="Li"/>
              <w:numPr>
                <w:ins w:id="272" w:author="SAS" w:date="2011-02-01T10:30:00Z"/>
              </w:numPr>
              <w:ind w:left="353"/>
              <w:rPr>
                <w:ins w:id="273" w:author="SAS" w:date="2011-02-01T10:30:00Z"/>
                <w:rFonts w:ascii="Arial" w:hAnsi="Arial"/>
                <w:sz w:val="22"/>
              </w:rPr>
              <w:pPrChange w:id="274" w:author="SAS" w:date="2011-02-01T10:30:00Z">
                <w:pPr>
                  <w:pStyle w:val="Li"/>
                </w:pPr>
              </w:pPrChange>
            </w:pPr>
          </w:p>
          <w:p w:rsidR="00186529" w:rsidRDefault="00186529">
            <w:pPr>
              <w:pStyle w:val="Li"/>
              <w:numPr>
                <w:ins w:id="275" w:author="Unknown"/>
              </w:numPr>
              <w:rPr>
                <w:rFonts w:ascii="Arial" w:hAnsi="Arial"/>
                <w:sz w:val="22"/>
              </w:rPr>
            </w:pPr>
            <w:del w:id="276" w:author="SAS" w:date="2011-02-01T08:44:00Z">
              <w:r w:rsidRPr="00186529">
                <w:rPr>
                  <w:rFonts w:ascii="Arial" w:hAnsi="Arial"/>
                  <w:sz w:val="22"/>
                  <w:rPrChange w:id="277" w:author="SAS" w:date="2011-01-31T15:56:00Z">
                    <w:rPr>
                      <w:rFonts w:ascii="Garamond" w:hAnsi="Garamond"/>
                    </w:rPr>
                  </w:rPrChange>
                </w:rPr>
                <w:delText>Explain how ideologies and laws are set and shape society</w:delText>
              </w:r>
            </w:del>
          </w:p>
        </w:tc>
      </w:tr>
      <w:tr w:rsidR="003C5C14" w:rsidRPr="00E47942">
        <w:trPr>
          <w:cantSplit/>
          <w:trHeight w:val="1040"/>
        </w:trPr>
        <w:tc>
          <w:tcPr>
            <w:tcW w:w="1868" w:type="dxa"/>
            <w:tcBorders>
              <w:top w:val="thinThickSmallGap" w:sz="24" w:space="0" w:color="auto"/>
            </w:tcBorders>
          </w:tcPr>
          <w:p w:rsidR="003C5C14" w:rsidRPr="00DC3217" w:rsidRDefault="00186529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  <w:rPrChange w:id="278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279" w:author="SAS" w:date="2011-01-31T15:56:00Z">
                  <w:rPr>
                    <w:rFonts w:ascii="Garamond" w:eastAsia="Verdana" w:hAnsi="Garamond" w:cs="Helvetica"/>
                    <w:b/>
                    <w:color w:val="000000"/>
                    <w:sz w:val="18"/>
                    <w:szCs w:val="32"/>
                    <w:shd w:val="solid" w:color="FFFFFF" w:fill="auto"/>
                    <w:lang w:val="ru-RU" w:eastAsia="en-US"/>
                  </w:rPr>
                </w:rPrChange>
              </w:rPr>
              <w:t>Standard II Explore and apply geographic knowledge and skills</w:t>
            </w:r>
          </w:p>
        </w:tc>
        <w:tc>
          <w:tcPr>
            <w:tcW w:w="1562" w:type="dxa"/>
            <w:tcBorders>
              <w:top w:val="thinThickSmallGap" w:sz="24" w:space="0" w:color="auto"/>
            </w:tcBorders>
          </w:tcPr>
          <w:p w:rsidR="003C5C14" w:rsidRPr="00DC3217" w:rsidRDefault="00186529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280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  <w:rPrChange w:id="281" w:author="SAS" w:date="2011-01-31T15:56:00Z">
                  <w:rPr>
                    <w:rFonts w:ascii="Garamond" w:eastAsia="Verdana" w:hAnsi="Garamond" w:cs="Helvetica"/>
                    <w:color w:val="000000"/>
                    <w:sz w:val="20"/>
                    <w:szCs w:val="32"/>
                    <w:shd w:val="solid" w:color="FFFFFF" w:fill="auto"/>
                    <w:lang w:val="ru-RU" w:eastAsia="en-US"/>
                  </w:rPr>
                </w:rPrChange>
              </w:rPr>
              <w:t>People, Places &amp; Environments</w:t>
            </w:r>
          </w:p>
        </w:tc>
        <w:tc>
          <w:tcPr>
            <w:tcW w:w="3301" w:type="dxa"/>
            <w:tcBorders>
              <w:top w:val="thinThickSmallGap" w:sz="24" w:space="0" w:color="auto"/>
              <w:bottom w:val="dotted" w:sz="4" w:space="0" w:color="auto"/>
            </w:tcBorders>
          </w:tcPr>
          <w:p w:rsidR="003C5C14" w:rsidRPr="00DC3217" w:rsidDel="003C5C14" w:rsidRDefault="00186529" w:rsidP="008C64E5">
            <w:pPr>
              <w:pStyle w:val="ListParagraph"/>
              <w:widowControl w:val="0"/>
              <w:numPr>
                <w:ilvl w:val="0"/>
                <w:numId w:val="3"/>
                <w:numberingChange w:id="282" w:author="SAS" w:date="2010-12-09T09:00:00Z" w:original="%1:1:0:.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del w:id="283" w:author="SAS" w:date="2011-02-01T10:42:00Z"/>
                <w:rFonts w:ascii="Arial" w:hAnsi="Arial" w:cs="Verdana"/>
                <w:sz w:val="22"/>
                <w:szCs w:val="18"/>
                <w:rPrChange w:id="284" w:author="SAS" w:date="2011-01-31T15:56:00Z">
                  <w:rPr>
                    <w:del w:id="285" w:author="SAS" w:date="2011-02-01T10:42:00Z"/>
                    <w:rFonts w:ascii="Garamond" w:hAnsi="Garamond" w:cs="Verdana"/>
                    <w:sz w:val="20"/>
                    <w:szCs w:val="18"/>
                  </w:rPr>
                </w:rPrChange>
              </w:rPr>
            </w:pPr>
            <w:r w:rsidRPr="00186529">
              <w:rPr>
                <w:rFonts w:ascii="Arial" w:hAnsi="Arial" w:cs="Verdana"/>
                <w:sz w:val="22"/>
                <w:szCs w:val="18"/>
                <w:rPrChange w:id="286" w:author="SAS" w:date="2011-01-31T15:56:00Z">
                  <w:rPr>
                    <w:rFonts w:ascii="Garamond" w:eastAsia="Verdana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>Describe ways that humans have been influenced by geographic conditions </w:t>
            </w:r>
            <w:del w:id="287" w:author="SAS" w:date="2011-02-01T10:42:00Z">
              <w:r w:rsidRPr="00186529">
                <w:rPr>
                  <w:rFonts w:ascii="Arial" w:hAnsi="Arial" w:cs="Verdana"/>
                  <w:sz w:val="22"/>
                  <w:szCs w:val="18"/>
                  <w:rPrChange w:id="288" w:author="SAS" w:date="2011-01-31T15:56:00Z">
                    <w:rPr>
                      <w:rFonts w:ascii="Garamond" w:eastAsia="Verdana" w:hAnsi="Garamond" w:cs="Verdana"/>
                      <w:color w:val="000000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>[ </w:delText>
              </w:r>
              <w:r w:rsidRPr="00186529">
                <w:rPr>
                  <w:rFonts w:ascii="Arial" w:hAnsi="Arial" w:cs="Verdana"/>
                  <w:b/>
                  <w:bCs/>
                  <w:color w:val="1E3082"/>
                  <w:sz w:val="22"/>
                  <w:szCs w:val="18"/>
                  <w:u w:val="single" w:color="1E3082"/>
                  <w:rPrChange w:id="289" w:author="SAS" w:date="2011-01-31T15:56:00Z">
                    <w:rPr>
                      <w:rFonts w:ascii="Garamond" w:eastAsia="Verdana" w:hAnsi="Garamond" w:cs="Verdana"/>
                      <w:b/>
                      <w:bCs/>
                      <w:color w:val="1E3082"/>
                      <w:sz w:val="20"/>
                      <w:szCs w:val="18"/>
                      <w:u w:val="single" w:color="1E3082"/>
                      <w:shd w:val="solid" w:color="FFFFFF" w:fill="auto"/>
                      <w:lang w:val="ru-RU" w:eastAsia="ru-RU"/>
                    </w:rPr>
                  </w:rPrChange>
                </w:rPr>
                <w:delText>17</w:delText>
              </w:r>
              <w:r w:rsidRPr="00186529">
                <w:rPr>
                  <w:rFonts w:ascii="Arial" w:hAnsi="Arial" w:cs="Verdana"/>
                  <w:sz w:val="22"/>
                  <w:szCs w:val="18"/>
                  <w:rPrChange w:id="290" w:author="SAS" w:date="2011-01-31T15:56:00Z">
                    <w:rPr>
                      <w:rFonts w:ascii="Garamond" w:eastAsia="Verdana" w:hAnsi="Garamond" w:cs="Verdana"/>
                      <w:color w:val="000000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>]</w:delText>
              </w:r>
            </w:del>
          </w:p>
          <w:p w:rsidR="003C5C14" w:rsidRDefault="003C5C14" w:rsidP="008C64E5">
            <w:pPr>
              <w:pStyle w:val="ListParagraph"/>
              <w:widowControl w:val="0"/>
              <w:numPr>
                <w:ilvl w:val="0"/>
                <w:numId w:val="3"/>
                <w:ins w:id="291" w:author="SAS" w:date="2011-02-01T10:42:00Z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ins w:id="292" w:author="SAS" w:date="2011-02-01T10:42:00Z"/>
                <w:rFonts w:ascii="Arial" w:hAnsi="Arial" w:cs="Verdana"/>
                <w:sz w:val="22"/>
                <w:szCs w:val="18"/>
              </w:rPr>
            </w:pPr>
          </w:p>
          <w:p w:rsidR="003C5C14" w:rsidRPr="00DC3217" w:rsidRDefault="003C5C14">
            <w:pPr>
              <w:rPr>
                <w:rFonts w:ascii="Arial" w:hAnsi="Arial" w:cs="Helvetica"/>
                <w:sz w:val="22"/>
                <w:szCs w:val="32"/>
                <w:lang w:eastAsia="en-US"/>
                <w:rPrChange w:id="293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3248" w:type="dxa"/>
            <w:tcBorders>
              <w:top w:val="thinThickSmallGap" w:sz="24" w:space="0" w:color="auto"/>
              <w:bottom w:val="dotted" w:sz="4" w:space="0" w:color="auto"/>
            </w:tcBorders>
          </w:tcPr>
          <w:p w:rsidR="003C5C14" w:rsidRPr="00DC3217" w:rsidRDefault="00186529" w:rsidP="008C64E5">
            <w:pPr>
              <w:pStyle w:val="ListParagraph"/>
              <w:widowControl w:val="0"/>
              <w:numPr>
                <w:ilvl w:val="0"/>
                <w:numId w:val="8"/>
                <w:numberingChange w:id="294" w:author="SAS" w:date="2010-12-09T09:00:00Z" w:original="%1:1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  <w:rPrChange w:id="295" w:author="SAS" w:date="2011-01-31T15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</w:pPr>
            <w:r w:rsidRPr="00186529">
              <w:rPr>
                <w:rFonts w:ascii="Arial" w:hAnsi="Arial" w:cs="Verdana"/>
                <w:sz w:val="22"/>
                <w:szCs w:val="18"/>
                <w:rPrChange w:id="296" w:author="SAS" w:date="2011-01-31T15:56:00Z">
                  <w:rPr>
                    <w:rFonts w:ascii="Garamond" w:eastAsia="Verdana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 xml:space="preserve">Examine ways that </w:t>
            </w:r>
            <w:r w:rsidRPr="00186529">
              <w:rPr>
                <w:rFonts w:ascii="Arial" w:hAnsi="Arial" w:cs="Verdana"/>
                <w:i/>
                <w:sz w:val="22"/>
                <w:szCs w:val="18"/>
                <w:rPrChange w:id="297" w:author="SAS" w:date="2011-01-31T15:56:00Z">
                  <w:rPr>
                    <w:rFonts w:ascii="Garamond" w:eastAsia="Verdana" w:hAnsi="Garamond" w:cs="Verdana"/>
                    <w:i/>
                    <w:color w:val="000000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>humans have influenced</w:t>
            </w:r>
            <w:r w:rsidRPr="00186529">
              <w:rPr>
                <w:rFonts w:ascii="Arial" w:hAnsi="Arial" w:cs="Verdana"/>
                <w:sz w:val="22"/>
                <w:szCs w:val="18"/>
                <w:rPrChange w:id="298" w:author="SAS" w:date="2011-01-31T15:56:00Z">
                  <w:rPr>
                    <w:rFonts w:ascii="Garamond" w:eastAsia="Verdana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>, and are influenced by, geographic conditions</w:t>
            </w:r>
          </w:p>
        </w:tc>
        <w:tc>
          <w:tcPr>
            <w:tcW w:w="4536" w:type="dxa"/>
            <w:tcBorders>
              <w:top w:val="thinThickSmallGap" w:sz="24" w:space="0" w:color="auto"/>
              <w:bottom w:val="dotted" w:sz="4" w:space="0" w:color="auto"/>
            </w:tcBorders>
          </w:tcPr>
          <w:p w:rsidR="003C5C14" w:rsidRDefault="00186529" w:rsidP="00837882">
            <w:pPr>
              <w:pStyle w:val="ListParagraph"/>
              <w:numPr>
                <w:ilvl w:val="0"/>
                <w:numId w:val="15"/>
                <w:numberingChange w:id="299" w:author="SAS" w:date="2010-12-09T09:00:00Z" w:original="%1:1:0:."/>
              </w:numPr>
              <w:ind w:left="334" w:hanging="334"/>
              <w:rPr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  <w:pPrChange w:id="300" w:author="SAS" w:date="2011-02-03T22:48:00Z">
                <w:pPr>
                  <w:pStyle w:val="ListParagraph"/>
                  <w:numPr>
                    <w:numId w:val="18"/>
                  </w:numPr>
                  <w:ind w:left="334" w:hanging="334"/>
                </w:pPr>
              </w:pPrChange>
            </w:pPr>
            <w:r w:rsidRPr="00186529">
              <w:rPr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  <w:rPrChange w:id="301" w:author="SAS" w:date="2011-01-31T15:56:00Z">
                  <w:rPr>
                    <w:rFonts w:ascii="Garamond" w:eastAsia="Verdana" w:hAnsi="Garamond" w:cs="Helvetica"/>
                    <w:color w:val="000000"/>
                    <w:sz w:val="20"/>
                    <w:shd w:val="solid" w:color="FFFFFF" w:fill="auto"/>
                    <w:lang w:val="ru-RU" w:eastAsia="ru-RU"/>
                  </w:rPr>
                </w:rPrChange>
              </w:rPr>
              <w:t>Explain and give examples of voluntary and involuntary movement of humans</w:t>
            </w:r>
          </w:p>
          <w:p w:rsidR="003C5C14" w:rsidRDefault="003C5C14" w:rsidP="003C5C14">
            <w:pPr>
              <w:numPr>
                <w:ins w:id="302" w:author="SAS" w:date="2011-02-01T10:42:00Z"/>
              </w:numPr>
              <w:rPr>
                <w:ins w:id="303" w:author="SAS" w:date="2011-02-01T10:42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</w:pPr>
          </w:p>
          <w:p w:rsidR="00BB5A07" w:rsidRDefault="00BB5A07">
            <w:pPr>
              <w:numPr>
                <w:numberingChange w:id="304" w:author="SAS" w:date="2010-12-09T09:00:00Z" w:original="%1:3:0:."/>
              </w:numPr>
              <w:rPr>
                <w:rFonts w:ascii="Arial" w:hAnsi="Arial" w:cs="Helvetica"/>
                <w:sz w:val="22"/>
                <w:rPrChange w:id="305" w:author="SAS" w:date="2011-01-31T15:56:00Z">
                  <w:rPr>
                    <w:rFonts w:ascii="Helvetica" w:hAnsi="Helvetica" w:cs="Helvetica"/>
                  </w:rPr>
                </w:rPrChange>
              </w:rPr>
              <w:pPrChange w:id="306" w:author="SAS" w:date="2011-01-31T15:47:00Z">
                <w:pPr>
                  <w:widowControl w:val="0"/>
                  <w:numPr>
                    <w:numId w:val="22"/>
                  </w:numPr>
                  <w:tabs>
                    <w:tab w:val="left" w:pos="20"/>
                    <w:tab w:val="left" w:pos="302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283" w:hanging="284"/>
                </w:pPr>
              </w:pPrChange>
            </w:pPr>
          </w:p>
        </w:tc>
        <w:tc>
          <w:tcPr>
            <w:tcW w:w="3306" w:type="dxa"/>
            <w:tcBorders>
              <w:top w:val="thinThickSmallGap" w:sz="24" w:space="0" w:color="auto"/>
              <w:bottom w:val="dotted" w:sz="4" w:space="0" w:color="auto"/>
            </w:tcBorders>
          </w:tcPr>
          <w:p w:rsidR="003C5C14" w:rsidRDefault="003C5C14" w:rsidP="00837882">
            <w:pPr>
              <w:pStyle w:val="ListParagraph"/>
              <w:numPr>
                <w:ilvl w:val="0"/>
                <w:numId w:val="23"/>
                <w:ins w:id="307" w:author="SAS" w:date="2011-02-01T10:47:00Z"/>
              </w:numPr>
              <w:ind w:left="360"/>
              <w:rPr>
                <w:ins w:id="308" w:author="SAS" w:date="2011-02-01T10:47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  <w:pPrChange w:id="309" w:author="SAS" w:date="2011-02-03T22:48:00Z">
                <w:pPr>
                  <w:pStyle w:val="ListParagraph"/>
                  <w:numPr>
                    <w:numId w:val="29"/>
                  </w:numPr>
                  <w:ind w:left="360" w:hanging="360"/>
                </w:pPr>
              </w:pPrChange>
            </w:pPr>
            <w:ins w:id="310" w:author="SAS" w:date="2011-02-01T10:47:00Z">
              <w:r w:rsidRPr="00DB4FAF">
                <w:rPr>
                  <w:rFonts w:ascii="Arial" w:eastAsia="Verdana" w:hAnsi="Arial" w:cs="Verdana"/>
                  <w:color w:val="000000"/>
                  <w:sz w:val="22"/>
                  <w:shd w:val="solid" w:color="FFFFFF" w:fill="auto"/>
                  <w:lang w:val="ru-RU" w:eastAsia="ru-RU"/>
                </w:rPr>
                <w:t>Explain how human actions impact geography and vice versa</w:t>
              </w:r>
            </w:ins>
            <w:ins w:id="311" w:author="SAS" w:date="2011-02-01T10:58:00Z">
              <w:r w:rsidR="00D01CB7">
                <w:rPr>
                  <w:rFonts w:ascii="Arial" w:eastAsia="Verdana" w:hAnsi="Arial" w:cs="Verdana"/>
                  <w:color w:val="000000"/>
                  <w:sz w:val="22"/>
                  <w:shd w:val="solid" w:color="FFFFFF" w:fill="auto"/>
                  <w:lang w:val="ru-RU" w:eastAsia="ru-RU"/>
                </w:rPr>
                <w:t xml:space="preserve"> USING GEOGRAPIC TERMINOLOGY AND SKILLS</w:t>
              </w:r>
            </w:ins>
          </w:p>
          <w:p w:rsidR="00BB5A07" w:rsidRDefault="00186529">
            <w:pPr>
              <w:numPr>
                <w:ins w:id="312" w:author="Unknown"/>
              </w:numPr>
              <w:rPr>
                <w:rFonts w:ascii="Arial" w:hAnsi="Arial" w:cs="Helvetica"/>
                <w:sz w:val="22"/>
                <w:szCs w:val="32"/>
                <w:rPrChange w:id="313" w:author="SAS" w:date="2011-01-31T15:56:00Z">
                  <w:rPr>
                    <w:rFonts w:ascii="Garamond" w:hAnsi="Garamond" w:cs="Helvetica"/>
                    <w:sz w:val="20"/>
                    <w:szCs w:val="32"/>
                  </w:rPr>
                </w:rPrChange>
              </w:rPr>
              <w:pPrChange w:id="314" w:author="SAS" w:date="2011-01-31T15:47:00Z">
                <w:pPr>
                  <w:pStyle w:val="ListParagraph"/>
                  <w:numPr>
                    <w:numId w:val="29"/>
                  </w:numPr>
                  <w:ind w:hanging="360"/>
                </w:pPr>
              </w:pPrChange>
            </w:pPr>
            <w:del w:id="315" w:author="SAS" w:date="2011-02-01T10:47:00Z">
              <w:r w:rsidRPr="00186529">
                <w:rPr>
                  <w:rFonts w:ascii="Arial" w:eastAsia="Verdana" w:hAnsi="Arial" w:cs="Verdana"/>
                  <w:color w:val="000000"/>
                  <w:sz w:val="22"/>
                  <w:shd w:val="solid" w:color="FFFFFF" w:fill="auto"/>
                  <w:lang w:val="ru-RU" w:eastAsia="ru-RU"/>
                  <w:rPrChange w:id="316" w:author="SAS" w:date="2011-01-31T15:56:00Z">
                    <w:rPr>
                      <w:rFonts w:ascii="Garamond" w:hAnsi="Garamond"/>
                      <w:sz w:val="20"/>
                    </w:rPr>
                  </w:rPrChange>
                </w:rPr>
                <w:delText>Apply geographic terminology and skills in relation to history</w:delText>
              </w:r>
            </w:del>
          </w:p>
        </w:tc>
        <w:tc>
          <w:tcPr>
            <w:tcW w:w="3333" w:type="dxa"/>
            <w:tcBorders>
              <w:top w:val="thinThickSmallGap" w:sz="24" w:space="0" w:color="auto"/>
              <w:bottom w:val="dotted" w:sz="4" w:space="0" w:color="auto"/>
            </w:tcBorders>
          </w:tcPr>
          <w:p w:rsidR="003C5C14" w:rsidRDefault="00186529" w:rsidP="00837882">
            <w:pPr>
              <w:pStyle w:val="ListParagraph"/>
              <w:numPr>
                <w:ilvl w:val="0"/>
                <w:numId w:val="22"/>
                <w:ins w:id="317" w:author="SAS" w:date="2011-01-31T15:45:00Z"/>
              </w:numPr>
              <w:ind w:left="360"/>
              <w:rPr>
                <w:ins w:id="318" w:author="SAS" w:date="2011-02-01T10:43:00Z"/>
                <w:rFonts w:ascii="Arial" w:hAnsi="Arial"/>
                <w:sz w:val="22"/>
              </w:rPr>
              <w:pPrChange w:id="319" w:author="SAS" w:date="2011-02-03T22:48:00Z">
                <w:pPr>
                  <w:pStyle w:val="ListParagraph"/>
                  <w:numPr>
                    <w:numId w:val="27"/>
                  </w:numPr>
                  <w:tabs>
                    <w:tab w:val="num" w:pos="792"/>
                  </w:tabs>
                  <w:ind w:left="360" w:hanging="432"/>
                </w:pPr>
              </w:pPrChange>
            </w:pPr>
            <w:del w:id="320" w:author="SAS" w:date="2011-01-31T15:44:00Z">
              <w:r w:rsidRPr="00186529">
                <w:rPr>
                  <w:rFonts w:ascii="Arial" w:hAnsi="Arial"/>
                  <w:sz w:val="22"/>
                  <w:rPrChange w:id="321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    1. </w:delText>
              </w:r>
            </w:del>
            <w:r w:rsidRPr="00186529">
              <w:rPr>
                <w:rFonts w:ascii="Arial" w:hAnsi="Arial"/>
                <w:sz w:val="22"/>
                <w:rPrChange w:id="322" w:author="SAS" w:date="2011-01-31T15:56:00Z">
                  <w:rPr>
                    <w:rFonts w:ascii="Garamond" w:hAnsi="Garamond"/>
                  </w:rPr>
                </w:rPrChange>
              </w:rPr>
              <w:t>Apply geographic resources as a tool to understand history</w:t>
            </w:r>
          </w:p>
          <w:p w:rsidR="00BB5A07" w:rsidRDefault="00BB5A07">
            <w:pPr>
              <w:numPr>
                <w:ins w:id="323" w:author="SAS" w:date="2011-01-31T15:45:00Z"/>
              </w:numPr>
              <w:rPr>
                <w:rFonts w:ascii="Arial" w:hAnsi="Arial"/>
                <w:sz w:val="22"/>
                <w:rPrChange w:id="324" w:author="SAS" w:date="2011-01-31T15:56:00Z">
                  <w:rPr>
                    <w:rFonts w:ascii="Garamond" w:hAnsi="Garamond"/>
                    <w:sz w:val="20"/>
                  </w:rPr>
                </w:rPrChange>
              </w:rPr>
              <w:pPrChange w:id="325" w:author="SAS" w:date="2011-01-31T15:45:00Z">
                <w:pPr/>
              </w:pPrChange>
            </w:pPr>
          </w:p>
        </w:tc>
      </w:tr>
      <w:tr w:rsidR="002315B1" w:rsidRPr="00E47942">
        <w:trPr>
          <w:cantSplit/>
          <w:trHeight w:val="2420"/>
        </w:trPr>
        <w:tc>
          <w:tcPr>
            <w:tcW w:w="1868" w:type="dxa"/>
            <w:vMerge w:val="restart"/>
          </w:tcPr>
          <w:p w:rsidR="002315B1" w:rsidRPr="00DB4FAF" w:rsidRDefault="002315B1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 w:val="restart"/>
          </w:tcPr>
          <w:p w:rsidR="002315B1" w:rsidRPr="00DB4FAF" w:rsidRDefault="002315B1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3301" w:type="dxa"/>
            <w:tcBorders>
              <w:top w:val="dotted" w:sz="4" w:space="0" w:color="auto"/>
              <w:bottom w:val="dotted" w:sz="4" w:space="0" w:color="auto"/>
            </w:tcBorders>
          </w:tcPr>
          <w:p w:rsidR="002315B1" w:rsidRPr="00DB4FAF" w:rsidRDefault="002315B1" w:rsidP="002315B1">
            <w:pPr>
              <w:pStyle w:val="ListParagraph"/>
              <w:widowControl w:val="0"/>
              <w:numPr>
                <w:ilvl w:val="0"/>
                <w:numId w:val="3"/>
                <w:numberingChange w:id="326" w:author="SAS" w:date="2010-12-09T09:00:00Z" w:original="%1:2:0:."/>
                <w:ins w:id="327" w:author="SAS" w:date="2010-12-09T09:00:00Z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  <w:ins w:id="328" w:author="SAS" w:date="2011-02-01T10:53:00Z">
              <w:r>
                <w:rPr>
                  <w:rFonts w:ascii="Arial" w:hAnsi="Arial" w:cs="Verdana"/>
                  <w:sz w:val="22"/>
                  <w:szCs w:val="18"/>
                </w:rPr>
                <w:t>ANALYZE THE RELATIONSHIP BETWEEN PEOPLE, PLACES AND ENVIRON</w:t>
              </w:r>
            </w:ins>
            <w:ins w:id="329" w:author="SAS" w:date="2011-02-01T10:56:00Z">
              <w:r>
                <w:rPr>
                  <w:rFonts w:ascii="Arial" w:hAnsi="Arial" w:cs="Verdana"/>
                  <w:sz w:val="22"/>
                  <w:szCs w:val="18"/>
                </w:rPr>
                <w:t>ME</w:t>
              </w:r>
            </w:ins>
            <w:ins w:id="330" w:author="SAS" w:date="2011-02-01T10:53:00Z">
              <w:r>
                <w:rPr>
                  <w:rFonts w:ascii="Arial" w:hAnsi="Arial" w:cs="Verdana"/>
                  <w:sz w:val="22"/>
                  <w:szCs w:val="18"/>
                </w:rPr>
                <w:t xml:space="preserve">NTS </w:t>
              </w:r>
            </w:ins>
            <w:ins w:id="331" w:author="SAS" w:date="2011-02-03T02:38:00Z">
              <w:r>
                <w:rPr>
                  <w:rFonts w:ascii="Arial" w:hAnsi="Arial" w:cs="Verdana"/>
                  <w:sz w:val="22"/>
                  <w:szCs w:val="18"/>
                </w:rPr>
                <w:t xml:space="preserve">using a </w:t>
              </w:r>
            </w:ins>
            <w:del w:id="332" w:author="SAS" w:date="2011-02-03T02:38:00Z">
              <w:r w:rsidRPr="00186529" w:rsidDel="004119C5">
                <w:rPr>
                  <w:rFonts w:ascii="Arial" w:hAnsi="Arial" w:cs="Verdana"/>
                  <w:sz w:val="22"/>
                  <w:szCs w:val="18"/>
                  <w:rPrChange w:id="333" w:author="SAS" w:date="2011-02-01T10:42:00Z">
                    <w:rPr>
                      <w:rFonts w:ascii="Garamond" w:eastAsia="Verdana" w:hAnsi="Garamond" w:cs="Verdana"/>
                      <w:color w:val="000000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>Us</w:delText>
              </w:r>
            </w:del>
            <w:del w:id="334" w:author="SAS" w:date="2011-02-01T10:54:00Z">
              <w:r w:rsidRPr="00186529">
                <w:rPr>
                  <w:rFonts w:ascii="Arial" w:hAnsi="Arial" w:cs="Verdana"/>
                  <w:sz w:val="22"/>
                  <w:szCs w:val="18"/>
                  <w:rPrChange w:id="335" w:author="SAS" w:date="2011-02-01T10:42:00Z">
                    <w:rPr>
                      <w:rFonts w:ascii="Garamond" w:eastAsia="Verdana" w:hAnsi="Garamond" w:cs="Verdana"/>
                      <w:color w:val="000000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>e a</w:delText>
              </w:r>
            </w:del>
            <w:r w:rsidRPr="00186529">
              <w:rPr>
                <w:rFonts w:ascii="Arial" w:hAnsi="Arial" w:cs="Verdana"/>
                <w:sz w:val="22"/>
                <w:szCs w:val="18"/>
                <w:rPrChange w:id="336" w:author="SAS" w:date="2011-02-01T10:42:00Z">
                  <w:rPr>
                    <w:rFonts w:ascii="Garamond" w:eastAsia="Verdana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 xml:space="preserve"> variety of </w:t>
            </w:r>
            <w:del w:id="337" w:author="SAS" w:date="2011-02-01T10:54:00Z">
              <w:r w:rsidRPr="00186529">
                <w:rPr>
                  <w:rFonts w:ascii="Arial" w:hAnsi="Arial" w:cs="Verdana"/>
                  <w:sz w:val="22"/>
                  <w:szCs w:val="18"/>
                  <w:rPrChange w:id="338" w:author="SAS" w:date="2011-02-01T10:42:00Z">
                    <w:rPr>
                      <w:rFonts w:ascii="Garamond" w:eastAsia="Verdana" w:hAnsi="Garamond" w:cs="Verdana"/>
                      <w:color w:val="000000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>visual information</w:delText>
              </w:r>
            </w:del>
            <w:ins w:id="339" w:author="SAS" w:date="2011-02-01T10:54:00Z">
              <w:r>
                <w:rPr>
                  <w:rFonts w:ascii="Arial" w:hAnsi="Arial" w:cs="Verdana"/>
                  <w:sz w:val="22"/>
                  <w:szCs w:val="18"/>
                </w:rPr>
                <w:t>TOOLS</w:t>
              </w:r>
            </w:ins>
            <w:r w:rsidRPr="00186529">
              <w:rPr>
                <w:rFonts w:ascii="Arial" w:hAnsi="Arial" w:cs="Verdana"/>
                <w:sz w:val="22"/>
                <w:szCs w:val="18"/>
                <w:rPrChange w:id="340" w:author="SAS" w:date="2011-02-01T10:42:00Z">
                  <w:rPr>
                    <w:rFonts w:ascii="Garamond" w:eastAsia="Verdana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 xml:space="preserve"> </w:t>
            </w:r>
            <w:r w:rsidRPr="00186529">
              <w:rPr>
                <w:rFonts w:ascii="Arial" w:hAnsi="Arial" w:cs="Verdana"/>
                <w:color w:val="0D0D0D" w:themeColor="text1" w:themeTint="F2"/>
                <w:sz w:val="22"/>
                <w:szCs w:val="18"/>
                <w:rPrChange w:id="341" w:author="SAS" w:date="2011-02-01T10:42:00Z">
                  <w:rPr>
                    <w:rFonts w:ascii="Garamond" w:eastAsia="Verdana" w:hAnsi="Garamond" w:cs="Verdana"/>
                    <w:color w:val="0D0D0D" w:themeColor="text1" w:themeTint="F2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>(</w:t>
            </w:r>
            <w:del w:id="342" w:author="SAS" w:date="2011-02-01T10:45:00Z">
              <w:r w:rsidRPr="00186529">
                <w:rPr>
                  <w:rFonts w:ascii="Arial" w:hAnsi="Arial" w:cs="Verdana"/>
                  <w:color w:val="0D0D0D" w:themeColor="text1" w:themeTint="F2"/>
                  <w:sz w:val="22"/>
                  <w:szCs w:val="18"/>
                  <w:rPrChange w:id="343" w:author="SAS" w:date="2011-02-01T10:42:00Z">
                    <w:rPr>
                      <w:rFonts w:ascii="Garamond" w:eastAsia="Verdana" w:hAnsi="Garamond" w:cs="Verdana"/>
                      <w:color w:val="0D0D0D" w:themeColor="text1" w:themeTint="F2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>eg</w:delText>
              </w:r>
            </w:del>
            <w:ins w:id="344" w:author="SAS" w:date="2011-02-01T10:45:00Z">
              <w:r>
                <w:rPr>
                  <w:rFonts w:ascii="Arial" w:hAnsi="Arial" w:cs="Verdana"/>
                  <w:color w:val="0D0D0D" w:themeColor="text1" w:themeTint="F2"/>
                  <w:sz w:val="22"/>
                  <w:szCs w:val="18"/>
                </w:rPr>
                <w:t>e.g.</w:t>
              </w:r>
            </w:ins>
            <w:r w:rsidRPr="00186529">
              <w:rPr>
                <w:rFonts w:ascii="Arial" w:hAnsi="Arial" w:cs="Verdana"/>
                <w:color w:val="0D0D0D" w:themeColor="text1" w:themeTint="F2"/>
                <w:sz w:val="22"/>
                <w:szCs w:val="18"/>
                <w:rPrChange w:id="345" w:author="SAS" w:date="2011-02-01T10:42:00Z">
                  <w:rPr>
                    <w:rFonts w:ascii="Garamond" w:eastAsia="Verdana" w:hAnsi="Garamond" w:cs="Verdana"/>
                    <w:color w:val="0D0D0D" w:themeColor="text1" w:themeTint="F2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 xml:space="preserve"> charts, graphs, </w:t>
            </w:r>
            <w:ins w:id="346" w:author="SAS" w:date="2011-02-01T10:54:00Z">
              <w:r>
                <w:rPr>
                  <w:rFonts w:ascii="Arial" w:hAnsi="Arial" w:cs="Verdana"/>
                  <w:color w:val="0D0D0D" w:themeColor="text1" w:themeTint="F2"/>
                  <w:sz w:val="22"/>
                  <w:szCs w:val="18"/>
                </w:rPr>
                <w:t xml:space="preserve">MAPS, GLOBES AND OTHER GEOSPATIAL TECHNOLOGIES) </w:t>
              </w:r>
            </w:ins>
          </w:p>
        </w:tc>
        <w:tc>
          <w:tcPr>
            <w:tcW w:w="3248" w:type="dxa"/>
            <w:tcBorders>
              <w:top w:val="dotted" w:sz="4" w:space="0" w:color="auto"/>
              <w:bottom w:val="dotted" w:sz="4" w:space="0" w:color="auto"/>
            </w:tcBorders>
          </w:tcPr>
          <w:p w:rsidR="002315B1" w:rsidRPr="00DB4FAF" w:rsidRDefault="002315B1" w:rsidP="008C64E5">
            <w:pPr>
              <w:pStyle w:val="ListParagraph"/>
              <w:widowControl w:val="0"/>
              <w:numPr>
                <w:ilvl w:val="0"/>
                <w:numId w:val="8"/>
                <w:numberingChange w:id="347" w:author="SAS" w:date="2010-12-09T09:00:00Z" w:original="%1:2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  <w:r w:rsidRPr="00186529">
              <w:rPr>
                <w:rFonts w:ascii="Arial" w:hAnsi="Arial" w:cs="Verdana"/>
                <w:sz w:val="22"/>
                <w:szCs w:val="18"/>
                <w:rPrChange w:id="348" w:author="SAS" w:date="2011-01-31T15:56:00Z">
                  <w:rPr>
                    <w:rFonts w:ascii="Garamond" w:eastAsia="Verdana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>Locate and identify physical and political features of selected regions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</w:tcPr>
          <w:p w:rsidR="002315B1" w:rsidRDefault="002315B1" w:rsidP="00837882">
            <w:pPr>
              <w:pStyle w:val="ListParagraph"/>
              <w:numPr>
                <w:ilvl w:val="0"/>
                <w:numId w:val="15"/>
                <w:numberingChange w:id="349" w:author="SAS" w:date="2010-12-09T09:00:00Z" w:original="%1:2:0:."/>
              </w:numPr>
              <w:ind w:left="334" w:hanging="334"/>
              <w:rPr>
                <w:del w:id="350" w:author="SAS" w:date="2011-02-01T10:46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  <w:rPrChange w:id="351" w:author="SAS" w:date="2011-01-31T15:56:00Z">
                  <w:rPr>
                    <w:del w:id="352" w:author="SAS" w:date="2011-02-01T10:46:00Z"/>
                    <w:rFonts w:ascii="Garamond" w:hAnsi="Garamond" w:cs="Helvetica"/>
                    <w:lang w:eastAsia="en-US"/>
                  </w:rPr>
                </w:rPrChange>
              </w:rPr>
              <w:pPrChange w:id="353" w:author="SAS" w:date="2011-02-03T22:48:00Z">
                <w:pPr>
                  <w:widowControl w:val="0"/>
                  <w:numPr>
                    <w:numId w:val="22"/>
                  </w:numPr>
                  <w:tabs>
                    <w:tab w:val="left" w:pos="20"/>
                    <w:tab w:val="left" w:pos="303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283" w:hanging="284"/>
                </w:pPr>
              </w:pPrChange>
            </w:pPr>
            <w:del w:id="354" w:author="SAS" w:date="2011-02-01T10:46:00Z">
              <w:r w:rsidRPr="00186529">
                <w:rPr>
                  <w:rFonts w:ascii="Arial" w:eastAsia="Verdana" w:hAnsi="Arial" w:cs="Verdana"/>
                  <w:color w:val="000000"/>
                  <w:sz w:val="22"/>
                  <w:shd w:val="solid" w:color="FFFFFF" w:fill="auto"/>
                  <w:lang w:val="ru-RU" w:eastAsia="ru-RU"/>
                  <w:rPrChange w:id="355" w:author="SAS" w:date="2011-01-31T15:56:00Z">
                    <w:rPr>
                      <w:rFonts w:ascii="Garamond" w:hAnsi="Garamond" w:cs="Helvetica"/>
                    </w:rPr>
                  </w:rPrChange>
                </w:rPr>
                <w:delText>Recognize that people create places and institutions that reflect cultural values and ideas</w:delText>
              </w:r>
            </w:del>
          </w:p>
          <w:p w:rsidR="002315B1" w:rsidRDefault="002315B1" w:rsidP="00837882">
            <w:pPr>
              <w:pStyle w:val="ListParagraph"/>
              <w:numPr>
                <w:ilvl w:val="0"/>
                <w:numId w:val="15"/>
                <w:ins w:id="356" w:author="SAS" w:date="2011-02-01T10:46:00Z"/>
              </w:numPr>
              <w:ind w:left="334" w:hanging="334"/>
              <w:rPr>
                <w:ins w:id="357" w:author="SAS" w:date="2011-02-03T20:42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  <w:pPrChange w:id="358" w:author="SAS" w:date="2011-02-03T22:48:00Z">
                <w:pPr>
                  <w:pStyle w:val="ListParagraph"/>
                  <w:numPr>
                    <w:numId w:val="18"/>
                  </w:numPr>
                  <w:ind w:left="334" w:hanging="334"/>
                </w:pPr>
              </w:pPrChange>
            </w:pPr>
            <w:r w:rsidRPr="00186529">
              <w:rPr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  <w:rPrChange w:id="359" w:author="SAS" w:date="2011-01-31T15:56:00Z">
                  <w:rPr>
                    <w:rFonts w:ascii="Garamond" w:eastAsia="SimSun" w:hAnsi="Garamond" w:cs="Helvetica"/>
                    <w:lang w:eastAsia="zh-CN"/>
                  </w:rPr>
                </w:rPrChange>
              </w:rPr>
              <w:t>Integrate demographic and visual information to analyze and make inferences relative to different populations</w:t>
            </w:r>
          </w:p>
          <w:p w:rsidR="002315B1" w:rsidRDefault="002315B1" w:rsidP="002315B1">
            <w:pPr>
              <w:numPr>
                <w:ins w:id="360" w:author="SAS" w:date="2011-02-03T20:42:00Z"/>
              </w:numPr>
              <w:rPr>
                <w:ins w:id="361" w:author="SAS" w:date="2011-02-03T20:42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</w:pPr>
          </w:p>
          <w:p w:rsidR="002315B1" w:rsidRDefault="002315B1" w:rsidP="002315B1">
            <w:pPr>
              <w:numPr>
                <w:ins w:id="362" w:author="SAS" w:date="2011-02-03T20:42:00Z"/>
              </w:numPr>
              <w:rPr>
                <w:ins w:id="363" w:author="SAS" w:date="2011-02-03T20:42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</w:pPr>
          </w:p>
          <w:p w:rsidR="002315B1" w:rsidRDefault="002315B1" w:rsidP="002315B1">
            <w:pPr>
              <w:numPr>
                <w:ins w:id="364" w:author="SAS" w:date="2011-02-03T20:42:00Z"/>
              </w:numPr>
              <w:rPr>
                <w:ins w:id="365" w:author="SAS" w:date="2011-02-03T20:42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</w:pPr>
          </w:p>
          <w:p w:rsidR="002315B1" w:rsidRPr="002315B1" w:rsidRDefault="002315B1" w:rsidP="002315B1">
            <w:pPr>
              <w:numPr>
                <w:ins w:id="366" w:author="SAS" w:date="2011-02-03T20:42:00Z"/>
              </w:numPr>
              <w:rPr>
                <w:ins w:id="367" w:author="SAS" w:date="2011-02-01T10:46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  <w:pPrChange w:id="368" w:author="SAS" w:date="2011-02-03T20:42:00Z">
                <w:pPr>
                  <w:pStyle w:val="ListParagraph"/>
                  <w:numPr>
                    <w:numId w:val="18"/>
                  </w:numPr>
                  <w:ind w:left="334" w:hanging="334"/>
                </w:pPr>
              </w:pPrChange>
            </w:pPr>
          </w:p>
          <w:p w:rsidR="002315B1" w:rsidRDefault="002315B1">
            <w:pPr>
              <w:numPr>
                <w:ins w:id="369" w:author="SAS" w:date="2011-02-03T20:43:00Z"/>
              </w:numPr>
              <w:rPr>
                <w:ins w:id="370" w:author="SAS" w:date="2011-02-03T20:43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</w:pPr>
          </w:p>
          <w:p w:rsidR="002315B1" w:rsidRPr="00186529" w:rsidRDefault="002315B1" w:rsidP="002315B1">
            <w:pPr>
              <w:pStyle w:val="ListParagraph"/>
              <w:numPr>
                <w:ins w:id="371" w:author="Unknown"/>
              </w:numPr>
              <w:ind w:left="334"/>
              <w:rPr>
                <w:rFonts w:ascii="Arial" w:eastAsia="Verdana" w:hAnsi="Arial" w:cs="Verdana"/>
                <w:strike/>
                <w:color w:val="000000"/>
                <w:sz w:val="22"/>
                <w:shd w:val="solid" w:color="FFFFFF" w:fill="auto"/>
                <w:lang w:val="ru-RU" w:eastAsia="ru-RU"/>
                <w:rPrChange w:id="372" w:author="SAS" w:date="2011-02-01T10:50:00Z">
                  <w:rPr>
                    <w:shd w:val="solid" w:color="FFFFFF" w:fill="auto"/>
                    <w:lang w:val="ru-RU" w:eastAsia="ru-RU"/>
                  </w:rPr>
                </w:rPrChange>
              </w:rPr>
              <w:pPrChange w:id="373" w:author="SAS" w:date="2011-02-03T20:43:00Z">
                <w:pPr>
                  <w:pStyle w:val="ListParagraph"/>
                  <w:ind w:left="0"/>
                </w:pPr>
              </w:pPrChange>
            </w:pPr>
          </w:p>
        </w:tc>
        <w:tc>
          <w:tcPr>
            <w:tcW w:w="3306" w:type="dxa"/>
            <w:tcBorders>
              <w:top w:val="dotted" w:sz="4" w:space="0" w:color="auto"/>
              <w:bottom w:val="dotted" w:sz="4" w:space="0" w:color="auto"/>
            </w:tcBorders>
          </w:tcPr>
          <w:p w:rsidR="002315B1" w:rsidRDefault="002315B1" w:rsidP="00837882">
            <w:pPr>
              <w:pStyle w:val="ListParagraph"/>
              <w:numPr>
                <w:ilvl w:val="0"/>
                <w:numId w:val="23"/>
                <w:ins w:id="374" w:author="Unknown"/>
              </w:numPr>
              <w:ind w:left="360"/>
              <w:rPr>
                <w:ins w:id="375" w:author="SAS" w:date="2011-02-03T20:42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  <w:pPrChange w:id="376" w:author="SAS" w:date="2011-02-03T22:48:00Z">
                <w:pPr>
                  <w:pStyle w:val="ListParagraph"/>
                  <w:numPr>
                    <w:numId w:val="29"/>
                  </w:numPr>
                  <w:ind w:left="360" w:hanging="360"/>
                </w:pPr>
              </w:pPrChange>
            </w:pPr>
            <w:r w:rsidRPr="00186529">
              <w:rPr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  <w:rPrChange w:id="377" w:author="SAS" w:date="2011-01-31T15:56:00Z">
                  <w:rPr>
                    <w:rFonts w:ascii="Garamond" w:hAnsi="Garamond"/>
                    <w:sz w:val="20"/>
                  </w:rPr>
                </w:rPrChange>
              </w:rPr>
              <w:t xml:space="preserve"> Describe how natural boundaries shape history and society</w:t>
            </w:r>
            <w:ins w:id="378" w:author="SAS" w:date="2011-02-03T20:42:00Z">
              <w:r>
                <w:rPr>
                  <w:rFonts w:ascii="Arial" w:eastAsia="Verdana" w:hAnsi="Arial" w:cs="Verdana"/>
                  <w:color w:val="000000"/>
                  <w:sz w:val="22"/>
                  <w:shd w:val="solid" w:color="FFFFFF" w:fill="auto"/>
                  <w:lang w:val="ru-RU" w:eastAsia="ru-RU"/>
                </w:rPr>
                <w:t xml:space="preserve"> using geographic terminology</w:t>
              </w:r>
            </w:ins>
          </w:p>
          <w:p w:rsidR="002315B1" w:rsidRDefault="002315B1" w:rsidP="002315B1">
            <w:pPr>
              <w:pStyle w:val="ListParagraph"/>
              <w:numPr>
                <w:ins w:id="379" w:author="SAS" w:date="2011-02-03T20:42:00Z"/>
              </w:numPr>
              <w:ind w:left="360"/>
              <w:rPr>
                <w:ins w:id="380" w:author="SAS" w:date="2011-02-03T20:42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</w:pPr>
          </w:p>
          <w:p w:rsidR="002315B1" w:rsidRDefault="002315B1" w:rsidP="002315B1">
            <w:pPr>
              <w:pStyle w:val="ListParagraph"/>
              <w:numPr>
                <w:ins w:id="381" w:author="SAS" w:date="2011-02-03T20:42:00Z"/>
              </w:numPr>
              <w:ind w:left="360"/>
              <w:rPr>
                <w:ins w:id="382" w:author="SAS" w:date="2011-02-03T20:42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</w:pPr>
          </w:p>
          <w:p w:rsidR="002315B1" w:rsidRDefault="002315B1" w:rsidP="002315B1">
            <w:pPr>
              <w:pStyle w:val="ListParagraph"/>
              <w:numPr>
                <w:ins w:id="383" w:author="SAS" w:date="2011-02-03T20:42:00Z"/>
              </w:numPr>
              <w:ind w:left="360"/>
              <w:rPr>
                <w:ins w:id="384" w:author="SAS" w:date="2011-02-03T20:42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</w:pPr>
          </w:p>
          <w:p w:rsidR="002315B1" w:rsidRDefault="002315B1" w:rsidP="002315B1">
            <w:pPr>
              <w:pStyle w:val="ListParagraph"/>
              <w:numPr>
                <w:ins w:id="385" w:author="SAS" w:date="2011-02-03T20:42:00Z"/>
              </w:numPr>
              <w:ind w:left="360"/>
              <w:rPr>
                <w:ins w:id="386" w:author="SAS" w:date="2011-02-03T20:42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</w:pPr>
          </w:p>
          <w:p w:rsidR="002315B1" w:rsidRDefault="002315B1" w:rsidP="002315B1">
            <w:pPr>
              <w:pStyle w:val="ListParagraph"/>
              <w:numPr>
                <w:ins w:id="387" w:author="SAS" w:date="2011-02-03T20:42:00Z"/>
              </w:numPr>
              <w:ind w:left="360"/>
              <w:rPr>
                <w:ins w:id="388" w:author="SAS" w:date="2011-02-03T20:43:00Z"/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</w:rPr>
            </w:pPr>
          </w:p>
          <w:p w:rsidR="002315B1" w:rsidRDefault="002315B1">
            <w:pPr>
              <w:numPr>
                <w:ins w:id="389" w:author="Unknown"/>
              </w:numPr>
              <w:rPr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  <w:rPrChange w:id="390" w:author="SAS" w:date="2011-02-01T10:47:00Z">
                  <w:rPr>
                    <w:shd w:val="solid" w:color="FFFFFF" w:fill="auto"/>
                    <w:lang w:val="ru-RU" w:eastAsia="ru-RU"/>
                  </w:rPr>
                </w:rPrChange>
              </w:rPr>
              <w:pPrChange w:id="391" w:author="SAS" w:date="2011-02-01T10:47:00Z">
                <w:pPr>
                  <w:pStyle w:val="ListParagraph"/>
                  <w:ind w:left="0"/>
                </w:pPr>
              </w:pPrChange>
            </w:pPr>
          </w:p>
        </w:tc>
        <w:tc>
          <w:tcPr>
            <w:tcW w:w="3333" w:type="dxa"/>
            <w:tcBorders>
              <w:top w:val="dotted" w:sz="4" w:space="0" w:color="auto"/>
              <w:bottom w:val="dotted" w:sz="4" w:space="0" w:color="auto"/>
            </w:tcBorders>
          </w:tcPr>
          <w:p w:rsidR="002315B1" w:rsidRDefault="002315B1" w:rsidP="00837882">
            <w:pPr>
              <w:pStyle w:val="ListParagraph"/>
              <w:numPr>
                <w:ilvl w:val="0"/>
                <w:numId w:val="22"/>
                <w:ins w:id="392" w:author="SAS" w:date="2011-01-31T15:45:00Z"/>
              </w:numPr>
              <w:ind w:left="360"/>
              <w:rPr>
                <w:ins w:id="393" w:author="SAS" w:date="2011-02-03T20:43:00Z"/>
                <w:rFonts w:ascii="Arial" w:hAnsi="Arial"/>
                <w:sz w:val="22"/>
              </w:rPr>
              <w:pPrChange w:id="394" w:author="SAS" w:date="2011-02-03T22:48:00Z">
                <w:pPr>
                  <w:pStyle w:val="ListParagraph"/>
                  <w:numPr>
                    <w:numId w:val="27"/>
                  </w:numPr>
                  <w:tabs>
                    <w:tab w:val="num" w:pos="792"/>
                  </w:tabs>
                  <w:ind w:left="360" w:hanging="432"/>
                </w:pPr>
              </w:pPrChange>
            </w:pPr>
            <w:del w:id="395" w:author="SAS" w:date="2011-01-31T15:44:00Z">
              <w:r w:rsidRPr="00186529">
                <w:rPr>
                  <w:rFonts w:ascii="Arial" w:hAnsi="Arial"/>
                  <w:strike/>
                  <w:sz w:val="22"/>
                  <w:rPrChange w:id="396" w:author="SAS" w:date="2011-02-01T10:59:00Z">
                    <w:rPr>
                      <w:rFonts w:ascii="Garamond" w:hAnsi="Garamond"/>
                    </w:rPr>
                  </w:rPrChange>
                </w:rPr>
                <w:br/>
                <w:delText xml:space="preserve">    2. </w:delText>
              </w:r>
            </w:del>
            <w:del w:id="397" w:author="SAS" w:date="2011-02-03T20:43:00Z">
              <w:r w:rsidRPr="00186529" w:rsidDel="002315B1">
                <w:rPr>
                  <w:rFonts w:ascii="Arial" w:hAnsi="Arial"/>
                  <w:strike/>
                  <w:sz w:val="22"/>
                  <w:rPrChange w:id="398" w:author="SAS" w:date="2011-02-01T10:59:00Z">
                    <w:rPr>
                      <w:rFonts w:ascii="Garamond" w:hAnsi="Garamond"/>
                    </w:rPr>
                  </w:rPrChange>
                </w:rPr>
                <w:delText>Analyze the cause of geographic changes and their effects</w:delText>
              </w:r>
            </w:del>
            <w:del w:id="399" w:author="SAS" w:date="2011-01-31T15:44:00Z">
              <w:r w:rsidRPr="00186529">
                <w:rPr>
                  <w:rFonts w:ascii="Arial" w:hAnsi="Arial"/>
                  <w:sz w:val="22"/>
                  <w:rPrChange w:id="400" w:author="SAS" w:date="2011-01-31T15:56:00Z">
                    <w:rPr>
                      <w:rFonts w:ascii="Garamond" w:hAnsi="Garamond"/>
                    </w:rPr>
                  </w:rPrChange>
                </w:rPr>
                <w:br/>
                <w:delText xml:space="preserve">    3. </w:delText>
              </w:r>
            </w:del>
            <w:r w:rsidRPr="00186529">
              <w:rPr>
                <w:rFonts w:ascii="Arial" w:hAnsi="Arial"/>
                <w:sz w:val="22"/>
                <w:rPrChange w:id="401" w:author="SAS" w:date="2011-01-31T15:56:00Z">
                  <w:rPr>
                    <w:rFonts w:ascii="Garamond" w:hAnsi="Garamond"/>
                  </w:rPr>
                </w:rPrChange>
              </w:rPr>
              <w:t>Recognize how geography can cause alliances and divisions between and amongst states (i.e., geography – political/</w:t>
            </w:r>
            <w:ins w:id="402" w:author="SAS" w:date="2011-01-31T15:44:00Z">
              <w:r w:rsidRPr="00186529">
                <w:rPr>
                  <w:rFonts w:ascii="Arial" w:hAnsi="Arial"/>
                  <w:sz w:val="22"/>
                  <w:rPrChange w:id="403" w:author="SAS" w:date="2011-01-31T15:56:00Z">
                    <w:rPr>
                      <w:rFonts w:ascii="Garamond" w:hAnsi="Garamond"/>
                      <w:sz w:val="20"/>
                    </w:rPr>
                  </w:rPrChange>
                </w:rPr>
                <w:t xml:space="preserve"> </w:t>
              </w:r>
            </w:ins>
            <w:r w:rsidRPr="00186529">
              <w:rPr>
                <w:rFonts w:ascii="Arial" w:hAnsi="Arial"/>
                <w:sz w:val="22"/>
                <w:rPrChange w:id="404" w:author="SAS" w:date="2011-01-31T15:56:00Z">
                  <w:rPr>
                    <w:rFonts w:ascii="Garamond" w:hAnsi="Garamond"/>
                  </w:rPr>
                </w:rPrChange>
              </w:rPr>
              <w:t>social)</w:t>
            </w:r>
            <w:r w:rsidRPr="00186529">
              <w:rPr>
                <w:rFonts w:ascii="Arial" w:hAnsi="Arial"/>
                <w:sz w:val="22"/>
                <w:rPrChange w:id="405" w:author="SAS" w:date="2011-01-31T15:56:00Z">
                  <w:rPr>
                    <w:rFonts w:ascii="Garamond" w:hAnsi="Garamond"/>
                  </w:rPr>
                </w:rPrChange>
              </w:rPr>
              <w:br/>
            </w:r>
          </w:p>
          <w:p w:rsidR="002315B1" w:rsidRDefault="002315B1" w:rsidP="002315B1">
            <w:pPr>
              <w:numPr>
                <w:ins w:id="406" w:author="SAS" w:date="2011-02-03T20:43:00Z"/>
              </w:numPr>
              <w:rPr>
                <w:ins w:id="407" w:author="SAS" w:date="2011-02-03T20:43:00Z"/>
                <w:rFonts w:ascii="Arial" w:hAnsi="Arial"/>
                <w:sz w:val="22"/>
              </w:rPr>
            </w:pPr>
          </w:p>
          <w:p w:rsidR="002315B1" w:rsidRDefault="002315B1" w:rsidP="002315B1">
            <w:pPr>
              <w:numPr>
                <w:ins w:id="408" w:author="SAS" w:date="2011-02-03T20:43:00Z"/>
              </w:numPr>
              <w:rPr>
                <w:ins w:id="409" w:author="SAS" w:date="2011-02-03T20:43:00Z"/>
                <w:rFonts w:ascii="Arial" w:hAnsi="Arial"/>
                <w:sz w:val="22"/>
              </w:rPr>
            </w:pPr>
          </w:p>
          <w:p w:rsidR="002315B1" w:rsidRPr="002315B1" w:rsidRDefault="002315B1" w:rsidP="002315B1">
            <w:pPr>
              <w:numPr>
                <w:ins w:id="410" w:author="SAS" w:date="2011-02-03T20:43:00Z"/>
              </w:numPr>
              <w:rPr>
                <w:rFonts w:ascii="Arial" w:hAnsi="Arial"/>
                <w:sz w:val="22"/>
              </w:rPr>
              <w:pPrChange w:id="411" w:author="SAS" w:date="2011-02-03T20:43:00Z">
                <w:pPr>
                  <w:pStyle w:val="ListParagraph"/>
                  <w:numPr>
                    <w:numId w:val="27"/>
                  </w:numPr>
                  <w:tabs>
                    <w:tab w:val="num" w:pos="792"/>
                  </w:tabs>
                  <w:ind w:left="360" w:hanging="432"/>
                </w:pPr>
              </w:pPrChange>
            </w:pPr>
          </w:p>
        </w:tc>
      </w:tr>
      <w:tr w:rsidR="002315B1" w:rsidRPr="00E47942">
        <w:trPr>
          <w:cantSplit/>
          <w:trHeight w:val="1100"/>
        </w:trPr>
        <w:tc>
          <w:tcPr>
            <w:tcW w:w="1868" w:type="dxa"/>
            <w:vMerge/>
          </w:tcPr>
          <w:p w:rsidR="002315B1" w:rsidRPr="00DB4FAF" w:rsidRDefault="002315B1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</w:rPr>
            </w:pPr>
          </w:p>
        </w:tc>
        <w:tc>
          <w:tcPr>
            <w:tcW w:w="1562" w:type="dxa"/>
            <w:vMerge/>
          </w:tcPr>
          <w:p w:rsidR="002315B1" w:rsidRPr="00DB4FAF" w:rsidRDefault="002315B1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</w:rPr>
            </w:pPr>
          </w:p>
        </w:tc>
        <w:tc>
          <w:tcPr>
            <w:tcW w:w="3301" w:type="dxa"/>
            <w:tcBorders>
              <w:top w:val="dotted" w:sz="4" w:space="0" w:color="auto"/>
            </w:tcBorders>
          </w:tcPr>
          <w:p w:rsidR="002315B1" w:rsidRPr="002315B1" w:rsidRDefault="002315B1" w:rsidP="002315B1">
            <w:pPr>
              <w:widowControl w:val="0"/>
              <w:numPr>
                <w:numberingChange w:id="412" w:author="SAS" w:date="2010-12-09T09:00:00Z" w:original="%1:2:0:.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sz w:val="22"/>
                <w:szCs w:val="18"/>
                <w:rPrChange w:id="413" w:author="SAS" w:date="2011-02-03T20:43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414" w:author="SAS" w:date="2011-02-03T20:43:00Z">
                <w:pPr>
                  <w:pStyle w:val="ListParagraph"/>
                  <w:widowControl w:val="0"/>
                  <w:numPr>
                    <w:numId w:val="3"/>
                  </w:numPr>
                  <w:tabs>
                    <w:tab w:val="left" w:pos="347"/>
                    <w:tab w:val="left" w:pos="720"/>
                  </w:tabs>
                  <w:autoSpaceDE w:val="0"/>
                  <w:autoSpaceDN w:val="0"/>
                  <w:adjustRightInd w:val="0"/>
                  <w:spacing w:line="200" w:lineRule="atLeast"/>
                  <w:ind w:left="360" w:hanging="360"/>
                </w:pPr>
              </w:pPrChange>
            </w:pPr>
            <w:del w:id="415" w:author="SAS" w:date="2011-02-01T10:54:00Z">
              <w:r w:rsidRPr="002315B1">
                <w:rPr>
                  <w:rFonts w:ascii="Arial" w:hAnsi="Arial" w:cs="Verdana"/>
                  <w:color w:val="0D0D0D" w:themeColor="text1" w:themeTint="F2"/>
                  <w:sz w:val="22"/>
                  <w:szCs w:val="18"/>
                  <w:rPrChange w:id="416" w:author="SAS" w:date="2011-02-03T20:43:00Z">
                    <w:rPr>
                      <w:rFonts w:ascii="Garamond" w:eastAsia="Verdana" w:hAnsi="Garamond" w:cs="Verdana"/>
                      <w:color w:val="0D0D0D" w:themeColor="text1" w:themeTint="F2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>photos, videos, ma</w:delText>
              </w:r>
              <w:r w:rsidRPr="002315B1">
                <w:rPr>
                  <w:rFonts w:ascii="Arial" w:hAnsi="Arial" w:cs="Verdana"/>
                  <w:b/>
                  <w:bCs/>
                  <w:color w:val="1E3082"/>
                  <w:sz w:val="22"/>
                  <w:szCs w:val="18"/>
                  <w:u w:val="single" w:color="1E3082"/>
                  <w:rPrChange w:id="417" w:author="SAS" w:date="2011-02-03T20:43:00Z">
                    <w:rPr>
                      <w:rFonts w:ascii="Garamond" w:eastAsia="Verdana" w:hAnsi="Garamond" w:cs="Verdana"/>
                      <w:color w:val="0D0D0D" w:themeColor="text1" w:themeTint="F2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>ps</w:delText>
              </w:r>
              <w:r w:rsidRPr="002315B1">
                <w:rPr>
                  <w:rFonts w:ascii="Arial" w:hAnsi="Arial" w:cs="Verdana"/>
                  <w:color w:val="0D0D0D" w:themeColor="text1" w:themeTint="F2"/>
                  <w:sz w:val="22"/>
                  <w:szCs w:val="18"/>
                  <w:rPrChange w:id="418" w:author="SAS" w:date="2011-02-03T20:43:00Z">
                    <w:rPr>
                      <w:rFonts w:ascii="Garamond" w:eastAsia="Verdana" w:hAnsi="Garamond" w:cs="Verdana"/>
                      <w:color w:val="0D0D0D" w:themeColor="text1" w:themeTint="F2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>)</w:delText>
              </w:r>
              <w:r w:rsidRPr="002315B1">
                <w:rPr>
                  <w:rFonts w:ascii="Arial" w:hAnsi="Arial" w:cs="Verdana"/>
                  <w:color w:val="FF0000"/>
                  <w:sz w:val="22"/>
                  <w:szCs w:val="18"/>
                  <w:rPrChange w:id="419" w:author="SAS" w:date="2011-02-03T20:43:00Z">
                    <w:rPr>
                      <w:rFonts w:ascii="Garamond" w:eastAsia="Verdana" w:hAnsi="Garamond" w:cs="Verdana"/>
                      <w:color w:val="FF0000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 xml:space="preserve"> </w:delText>
              </w:r>
              <w:r w:rsidRPr="002315B1">
                <w:rPr>
                  <w:rFonts w:ascii="Arial" w:hAnsi="Arial" w:cs="Verdana"/>
                  <w:sz w:val="22"/>
                  <w:szCs w:val="18"/>
                  <w:rPrChange w:id="420" w:author="SAS" w:date="2011-02-03T20:43:00Z">
                    <w:rPr>
                      <w:rFonts w:ascii="Garamond" w:eastAsia="Verdana" w:hAnsi="Garamond" w:cs="Verdana"/>
                      <w:color w:val="000000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>for different purposes. [ </w:delText>
              </w:r>
              <w:r w:rsidRPr="002315B1">
                <w:rPr>
                  <w:rFonts w:ascii="Arial" w:hAnsi="Arial" w:cs="Verdana"/>
                  <w:b/>
                  <w:bCs/>
                  <w:color w:val="1E3082"/>
                  <w:sz w:val="22"/>
                  <w:szCs w:val="18"/>
                  <w:u w:val="single" w:color="1E3082"/>
                  <w:rPrChange w:id="421" w:author="SAS" w:date="2011-02-03T20:43:00Z">
                    <w:rPr>
                      <w:rFonts w:ascii="Garamond" w:eastAsia="Verdana" w:hAnsi="Garamond" w:cs="Verdana"/>
                      <w:b/>
                      <w:bCs/>
                      <w:color w:val="1E3082"/>
                      <w:sz w:val="20"/>
                      <w:szCs w:val="18"/>
                      <w:u w:val="single" w:color="1E3082"/>
                      <w:shd w:val="solid" w:color="FFFFFF" w:fill="auto"/>
                      <w:lang w:val="ru-RU" w:eastAsia="ru-RU"/>
                    </w:rPr>
                  </w:rPrChange>
                </w:rPr>
                <w:delText>11</w:delText>
              </w:r>
              <w:r w:rsidRPr="002315B1">
                <w:rPr>
                  <w:rFonts w:ascii="Arial" w:hAnsi="Arial" w:cs="Verdana"/>
                  <w:sz w:val="22"/>
                  <w:szCs w:val="18"/>
                  <w:rPrChange w:id="422" w:author="SAS" w:date="2011-02-03T20:43:00Z">
                    <w:rPr>
                      <w:rFonts w:ascii="Garamond" w:eastAsia="Verdana" w:hAnsi="Garamond" w:cs="Verdana"/>
                      <w:color w:val="000000"/>
                      <w:sz w:val="20"/>
                      <w:szCs w:val="18"/>
                      <w:shd w:val="solid" w:color="FFFFFF" w:fill="auto"/>
                      <w:lang w:val="ru-RU" w:eastAsia="ru-RU"/>
                    </w:rPr>
                  </w:rPrChange>
                </w:rPr>
                <w:delText>]</w:delText>
              </w:r>
            </w:del>
          </w:p>
          <w:p w:rsidR="002315B1" w:rsidRPr="00D01CB7" w:rsidRDefault="002315B1" w:rsidP="008C64E5">
            <w:pPr>
              <w:pStyle w:val="ListParagraph"/>
              <w:widowControl w:val="0"/>
              <w:numPr>
                <w:ilvl w:val="0"/>
                <w:numId w:val="3"/>
                <w:numberingChange w:id="423" w:author="SAS" w:date="2010-12-09T09:00:00Z" w:original="%1:3:0:.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trike/>
                <w:sz w:val="22"/>
                <w:szCs w:val="18"/>
                <w:rPrChange w:id="424" w:author="SAS" w:date="2011-02-01T10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</w:pPr>
            <w:r w:rsidRPr="00186529">
              <w:rPr>
                <w:rFonts w:ascii="Arial" w:hAnsi="Arial" w:cs="Verdana"/>
                <w:strike/>
                <w:sz w:val="22"/>
                <w:szCs w:val="18"/>
                <w:rPrChange w:id="425" w:author="SAS" w:date="2011-02-01T10:56:00Z">
                  <w:rPr>
                    <w:rFonts w:ascii="Garamond" w:eastAsia="Verdana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>Locate and identify physical and political features of selected regions</w:t>
            </w:r>
            <w:proofErr w:type="gramStart"/>
            <w:r w:rsidRPr="00186529">
              <w:rPr>
                <w:rFonts w:ascii="Arial" w:hAnsi="Arial" w:cs="Verdana"/>
                <w:strike/>
                <w:sz w:val="22"/>
                <w:szCs w:val="18"/>
                <w:rPrChange w:id="426" w:author="SAS" w:date="2011-02-01T10:56:00Z">
                  <w:rPr>
                    <w:rFonts w:ascii="Garamond" w:eastAsia="Verdana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> </w:t>
            </w:r>
            <w:r w:rsidRPr="00186529">
              <w:rPr>
                <w:rFonts w:ascii="Arial" w:hAnsi="Arial" w:cs="Verdana"/>
                <w:b/>
                <w:bCs/>
                <w:strike/>
                <w:color w:val="1E3082"/>
                <w:sz w:val="22"/>
                <w:szCs w:val="18"/>
                <w:u w:val="single" w:color="1E3082"/>
                <w:rPrChange w:id="427" w:author="SAS" w:date="2011-02-01T10:56:00Z">
                  <w:rPr>
                    <w:rFonts w:ascii="Garamond" w:eastAsia="Verdana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>[ </w:t>
            </w:r>
            <w:proofErr w:type="gramEnd"/>
            <w:r w:rsidRPr="00186529">
              <w:rPr>
                <w:rFonts w:ascii="Arial" w:hAnsi="Arial"/>
                <w:strike/>
                <w:sz w:val="22"/>
                <w:rPrChange w:id="428" w:author="SAS" w:date="2011-02-01T10:56:00Z">
                  <w:rPr>
                    <w:rFonts w:ascii="Verdana" w:eastAsia="Verdana" w:hAnsi="Verdana" w:cs="Verdana"/>
                    <w:color w:val="000000"/>
                    <w:sz w:val="20"/>
                    <w:shd w:val="solid" w:color="FFFFFF" w:fill="auto"/>
                    <w:lang w:val="ru-RU" w:eastAsia="ru-RU"/>
                  </w:rPr>
                </w:rPrChange>
              </w:rPr>
              <w:fldChar w:fldCharType="begin"/>
            </w:r>
            <w:r w:rsidRPr="00186529">
              <w:rPr>
                <w:rFonts w:ascii="Arial" w:hAnsi="Arial" w:cs="Verdana"/>
                <w:strike/>
                <w:sz w:val="22"/>
                <w:szCs w:val="18"/>
                <w:rPrChange w:id="429" w:author="SAS" w:date="2011-02-01T10:56:00Z">
                  <w:rPr>
                    <w:rFonts w:ascii="Verdana" w:eastAsia="Verdana" w:hAnsi="Verdana" w:cs="Verdana"/>
                    <w:color w:val="000000"/>
                    <w:sz w:val="20"/>
                    <w:shd w:val="solid" w:color="FFFFFF" w:fill="auto"/>
                    <w:lang w:val="ru-RU" w:eastAsia="ru-RU"/>
                  </w:rPr>
                </w:rPrChange>
              </w:rPr>
              <w:instrText>HY</w:instrText>
            </w:r>
            <w:r w:rsidRPr="00186529">
              <w:rPr>
                <w:rFonts w:ascii="Arial" w:hAnsi="Arial"/>
                <w:strike/>
                <w:sz w:val="22"/>
                <w:rPrChange w:id="430" w:author="SAS" w:date="2011-02-01T10:56:00Z">
                  <w:rPr>
                    <w:rFonts w:ascii="Verdana" w:eastAsia="Verdana" w:hAnsi="Verdana" w:cs="Verdana"/>
                    <w:color w:val="000000"/>
                    <w:sz w:val="20"/>
                    <w:shd w:val="solid" w:color="FFFFFF" w:fill="auto"/>
                    <w:lang w:val="ru-RU" w:eastAsia="ru-RU"/>
                  </w:rPr>
                </w:rPrChange>
              </w:rPr>
              <w:instrText>PERLINK "http://saschina.rubiconatlas.org/c/maps/standardsOverviewDetail.php?StandardID=1000270344&amp;ProficiencyID=&amp;"</w:instrText>
            </w:r>
            <w:r w:rsidRPr="00186529">
              <w:rPr>
                <w:rFonts w:ascii="Arial" w:hAnsi="Arial"/>
                <w:strike/>
                <w:sz w:val="22"/>
                <w:rPrChange w:id="431" w:author="SAS" w:date="2011-02-01T10:56:00Z">
                  <w:rPr>
                    <w:rFonts w:ascii="Verdana" w:eastAsia="Verdana" w:hAnsi="Verdana" w:cs="Verdana"/>
                    <w:color w:val="000000"/>
                    <w:sz w:val="20"/>
                    <w:shd w:val="solid" w:color="FFFFFF" w:fill="auto"/>
                    <w:lang w:val="ru-RU" w:eastAsia="ru-RU"/>
                  </w:rPr>
                </w:rPrChange>
              </w:rPr>
              <w:fldChar w:fldCharType="separate"/>
            </w:r>
            <w:r w:rsidRPr="00186529">
              <w:rPr>
                <w:rFonts w:ascii="Arial" w:hAnsi="Arial" w:cs="Verdana"/>
                <w:b/>
                <w:bCs/>
                <w:strike/>
                <w:color w:val="1E3082"/>
                <w:sz w:val="22"/>
                <w:szCs w:val="18"/>
                <w:u w:val="single" w:color="1E3082"/>
                <w:rPrChange w:id="432" w:author="SAS" w:date="2011-02-01T10:56:00Z">
                  <w:rPr>
                    <w:rFonts w:ascii="Garamond" w:eastAsia="Verdana" w:hAnsi="Garamond" w:cs="Verdana"/>
                    <w:b/>
                    <w:bCs/>
                    <w:color w:val="1E3082"/>
                    <w:sz w:val="20"/>
                    <w:szCs w:val="18"/>
                    <w:u w:val="single" w:color="1E3082"/>
                    <w:shd w:val="solid" w:color="FFFFFF" w:fill="auto"/>
                    <w:lang w:val="ru-RU" w:eastAsia="ru-RU"/>
                  </w:rPr>
                </w:rPrChange>
              </w:rPr>
              <w:t>26</w:t>
            </w:r>
            <w:r w:rsidRPr="00186529">
              <w:rPr>
                <w:rFonts w:ascii="Arial" w:hAnsi="Arial"/>
                <w:strike/>
                <w:sz w:val="22"/>
                <w:rPrChange w:id="433" w:author="SAS" w:date="2011-02-01T10:56:00Z">
                  <w:rPr>
                    <w:rFonts w:ascii="Verdana" w:eastAsia="Verdana" w:hAnsi="Verdana" w:cs="Verdana"/>
                    <w:color w:val="000000"/>
                    <w:sz w:val="20"/>
                    <w:shd w:val="solid" w:color="FFFFFF" w:fill="auto"/>
                    <w:lang w:val="ru-RU" w:eastAsia="ru-RU"/>
                  </w:rPr>
                </w:rPrChange>
              </w:rPr>
              <w:fldChar w:fldCharType="end"/>
            </w:r>
            <w:r w:rsidRPr="00186529">
              <w:rPr>
                <w:rFonts w:ascii="Arial" w:hAnsi="Arial" w:cs="Verdana"/>
                <w:strike/>
                <w:sz w:val="22"/>
                <w:szCs w:val="18"/>
                <w:rPrChange w:id="434" w:author="SAS" w:date="2011-02-01T10:56:00Z">
                  <w:rPr>
                    <w:rFonts w:ascii="Garamond" w:eastAsia="Verdana" w:hAnsi="Garamond" w:cs="Verdana"/>
                    <w:color w:val="000000"/>
                    <w:sz w:val="20"/>
                    <w:szCs w:val="18"/>
                    <w:shd w:val="solid" w:color="FFFFFF" w:fill="auto"/>
                    <w:lang w:val="ru-RU" w:eastAsia="ru-RU"/>
                  </w:rPr>
                </w:rPrChange>
              </w:rPr>
              <w:t>]</w:t>
            </w:r>
          </w:p>
          <w:p w:rsidR="002315B1" w:rsidRDefault="002315B1" w:rsidP="003C5C14">
            <w:pPr>
              <w:numPr>
                <w:ins w:id="435" w:author="SAS" w:date="2011-02-01T10:42:00Z"/>
              </w:numPr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3248" w:type="dxa"/>
            <w:tcBorders>
              <w:top w:val="dotted" w:sz="4" w:space="0" w:color="auto"/>
            </w:tcBorders>
          </w:tcPr>
          <w:p w:rsidR="002315B1" w:rsidRPr="002315B1" w:rsidRDefault="002315B1" w:rsidP="002315B1">
            <w:pPr>
              <w:widowControl w:val="0"/>
              <w:numPr>
                <w:numberingChange w:id="436" w:author="SAS" w:date="2010-12-09T09:00:00Z" w:original="%1:2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z w:val="22"/>
                <w:szCs w:val="18"/>
                <w:rPrChange w:id="437" w:author="SAS" w:date="2011-02-03T20:43:00Z">
                  <w:rPr/>
                </w:rPrChange>
              </w:rPr>
              <w:pPrChange w:id="438" w:author="SAS" w:date="2011-02-03T20:43:00Z">
                <w:pPr>
                  <w:pStyle w:val="ListParagraph"/>
                  <w:widowControl w:val="0"/>
                  <w:tabs>
                    <w:tab w:val="left" w:pos="414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  <w:ind w:left="0"/>
                </w:pPr>
              </w:pPrChange>
            </w:pPr>
          </w:p>
        </w:tc>
        <w:tc>
          <w:tcPr>
            <w:tcW w:w="4536" w:type="dxa"/>
            <w:tcBorders>
              <w:top w:val="dotted" w:sz="4" w:space="0" w:color="auto"/>
            </w:tcBorders>
          </w:tcPr>
          <w:p w:rsidR="002315B1" w:rsidRPr="00186529" w:rsidRDefault="002315B1" w:rsidP="00837882">
            <w:pPr>
              <w:pStyle w:val="ListParagraph"/>
              <w:numPr>
                <w:ilvl w:val="0"/>
                <w:numId w:val="15"/>
                <w:ins w:id="439" w:author="SAS" w:date="2011-02-01T10:46:00Z"/>
              </w:numPr>
              <w:ind w:left="334" w:hanging="334"/>
              <w:rPr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  <w:rPrChange w:id="440" w:author="SAS" w:date="2011-01-31T15:56:00Z">
                  <w:rPr>
                    <w:rFonts w:ascii="Arial" w:eastAsia="Verdana" w:hAnsi="Arial" w:cs="Verdana"/>
                    <w:color w:val="000000"/>
                    <w:sz w:val="22"/>
                    <w:shd w:val="solid" w:color="FFFFFF" w:fill="auto"/>
                    <w:lang w:val="ru-RU" w:eastAsia="ru-RU"/>
                  </w:rPr>
                </w:rPrChange>
              </w:rPr>
              <w:pPrChange w:id="441" w:author="SAS" w:date="2011-02-03T22:48:00Z">
                <w:pPr>
                  <w:pStyle w:val="ListParagraph"/>
                  <w:numPr>
                    <w:numId w:val="18"/>
                  </w:numPr>
                  <w:ind w:left="334" w:hanging="334"/>
                </w:pPr>
              </w:pPrChange>
            </w:pPr>
            <w:ins w:id="442" w:author="SAS" w:date="2011-02-01T10:46:00Z">
              <w:r w:rsidRPr="00186529">
                <w:rPr>
                  <w:rFonts w:ascii="Arial" w:eastAsia="Verdana" w:hAnsi="Arial" w:cs="Verdana"/>
                  <w:strike/>
                  <w:color w:val="000000"/>
                  <w:sz w:val="22"/>
                  <w:shd w:val="solid" w:color="FFFFFF" w:fill="auto"/>
                  <w:lang w:val="ru-RU" w:eastAsia="ru-RU"/>
                  <w:rPrChange w:id="443" w:author="SAS" w:date="2011-02-01T10:50:00Z">
                    <w:rPr>
                      <w:rFonts w:ascii="Arial" w:eastAsia="Verdana" w:hAnsi="Arial" w:cs="Verdana"/>
                      <w:color w:val="000000"/>
                      <w:sz w:val="22"/>
                      <w:shd w:val="solid" w:color="FFFFFF" w:fill="auto"/>
                      <w:lang w:val="ru-RU" w:eastAsia="ru-RU"/>
                    </w:rPr>
                  </w:rPrChange>
                </w:rPr>
                <w:t>Recognize that people create places and institutions that reflect cultural values and ideas</w:t>
              </w:r>
            </w:ins>
          </w:p>
        </w:tc>
        <w:tc>
          <w:tcPr>
            <w:tcW w:w="3306" w:type="dxa"/>
            <w:tcBorders>
              <w:top w:val="dotted" w:sz="4" w:space="0" w:color="auto"/>
            </w:tcBorders>
          </w:tcPr>
          <w:p w:rsidR="002315B1" w:rsidRPr="002315B1" w:rsidRDefault="002315B1" w:rsidP="002315B1">
            <w:pPr>
              <w:pStyle w:val="ListParagraph"/>
              <w:numPr>
                <w:ins w:id="444" w:author="SAS" w:date="2011-02-03T20:42:00Z"/>
              </w:numPr>
              <w:ind w:left="360"/>
              <w:rPr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  <w:rPrChange w:id="445" w:author="SAS" w:date="2011-02-03T20:42:00Z">
                  <w:rPr>
                    <w:rFonts w:ascii="Garamond" w:hAnsi="Garamond" w:cs="Helvetica"/>
                    <w:sz w:val="16"/>
                    <w:szCs w:val="32"/>
                  </w:rPr>
                </w:rPrChange>
              </w:rPr>
              <w:pPrChange w:id="446" w:author="SAS" w:date="2011-02-03T20:42:00Z">
                <w:pPr>
                  <w:pStyle w:val="ListParagraph"/>
                  <w:numPr>
                    <w:numId w:val="29"/>
                  </w:numPr>
                  <w:ind w:hanging="360"/>
                </w:pPr>
              </w:pPrChange>
            </w:pPr>
            <w:del w:id="447" w:author="SAS" w:date="2011-02-03T20:42:00Z">
              <w:r w:rsidRPr="002315B1" w:rsidDel="002315B1">
                <w:rPr>
                  <w:rFonts w:ascii="Arial" w:eastAsia="Verdana" w:hAnsi="Arial" w:cs="Verdana"/>
                  <w:color w:val="000000"/>
                  <w:sz w:val="22"/>
                  <w:shd w:val="solid" w:color="FFFFFF" w:fill="auto"/>
                  <w:lang w:val="ru-RU" w:eastAsia="ru-RU"/>
                  <w:rPrChange w:id="448" w:author="SAS" w:date="2011-02-03T20:42:00Z">
                    <w:rPr>
                      <w:rFonts w:ascii="Garamond" w:hAnsi="Garamond"/>
                      <w:sz w:val="20"/>
                    </w:rPr>
                  </w:rPrChange>
                </w:rPr>
                <w:delText>.</w:delText>
              </w:r>
            </w:del>
          </w:p>
          <w:p w:rsidR="002315B1" w:rsidRPr="00D01CB7" w:rsidRDefault="002315B1" w:rsidP="00837882">
            <w:pPr>
              <w:pStyle w:val="ListParagraph"/>
              <w:numPr>
                <w:ilvl w:val="0"/>
                <w:numId w:val="23"/>
                <w:ins w:id="449" w:author="SAS" w:date="2011-02-01T10:47:00Z"/>
              </w:numPr>
              <w:ind w:left="360"/>
              <w:rPr>
                <w:ins w:id="450" w:author="SAS" w:date="2011-02-01T10:47:00Z"/>
                <w:rFonts w:ascii="Arial" w:eastAsia="Verdana" w:hAnsi="Arial" w:cs="Verdana"/>
                <w:strike/>
                <w:color w:val="000000"/>
                <w:sz w:val="22"/>
                <w:shd w:val="solid" w:color="FFFFFF" w:fill="auto"/>
                <w:lang w:val="ru-RU" w:eastAsia="ru-RU"/>
                <w:rPrChange w:id="451" w:author="SAS" w:date="2011-02-01T10:58:00Z">
                  <w:rPr>
                    <w:ins w:id="452" w:author="SAS" w:date="2011-02-01T10:47:00Z"/>
                    <w:rFonts w:ascii="Arial" w:eastAsia="Verdana" w:hAnsi="Arial" w:cs="Verdana"/>
                    <w:color w:val="000000"/>
                    <w:sz w:val="22"/>
                    <w:shd w:val="solid" w:color="FFFFFF" w:fill="auto"/>
                    <w:lang w:val="ru-RU" w:eastAsia="ru-RU"/>
                  </w:rPr>
                </w:rPrChange>
              </w:rPr>
              <w:pPrChange w:id="453" w:author="SAS" w:date="2011-02-03T22:48:00Z">
                <w:pPr>
                  <w:pStyle w:val="ListParagraph"/>
                  <w:numPr>
                    <w:numId w:val="29"/>
                  </w:numPr>
                  <w:ind w:left="360" w:hanging="360"/>
                </w:pPr>
              </w:pPrChange>
            </w:pPr>
            <w:del w:id="454" w:author="SAS" w:date="2011-02-01T10:47:00Z">
              <w:r w:rsidRPr="00186529">
                <w:rPr>
                  <w:rFonts w:ascii="Arial" w:eastAsia="Verdana" w:hAnsi="Arial" w:cs="Verdana"/>
                  <w:strike/>
                  <w:color w:val="000000"/>
                  <w:sz w:val="22"/>
                  <w:shd w:val="solid" w:color="FFFFFF" w:fill="auto"/>
                  <w:lang w:val="ru-RU" w:eastAsia="ru-RU"/>
                  <w:rPrChange w:id="455" w:author="SAS" w:date="2011-02-01T10:58:00Z">
                    <w:rPr>
                      <w:rFonts w:ascii="Garamond" w:hAnsi="Garamond"/>
                      <w:sz w:val="20"/>
                    </w:rPr>
                  </w:rPrChange>
                </w:rPr>
                <w:delText>Explain how human actions impact geography and vice versa</w:delText>
              </w:r>
            </w:del>
            <w:ins w:id="456" w:author="SAS" w:date="2011-02-01T10:47:00Z">
              <w:r w:rsidRPr="00186529">
                <w:rPr>
                  <w:rFonts w:ascii="Arial" w:eastAsia="Verdana" w:hAnsi="Arial" w:cs="Verdana"/>
                  <w:strike/>
                  <w:color w:val="000000"/>
                  <w:sz w:val="22"/>
                  <w:shd w:val="solid" w:color="FFFFFF" w:fill="auto"/>
                  <w:lang w:val="ru-RU" w:eastAsia="ru-RU"/>
                  <w:rPrChange w:id="457" w:author="SAS" w:date="2011-02-01T10:58:00Z">
                    <w:rPr>
                      <w:rFonts w:ascii="Arial" w:eastAsia="Verdana" w:hAnsi="Arial" w:cs="Verdana"/>
                      <w:color w:val="000000"/>
                      <w:sz w:val="22"/>
                      <w:shd w:val="solid" w:color="FFFFFF" w:fill="auto"/>
                      <w:lang w:val="ru-RU" w:eastAsia="ru-RU"/>
                    </w:rPr>
                  </w:rPrChange>
                </w:rPr>
                <w:t>Apply geographic terminology and skills in relation to history</w:t>
              </w:r>
            </w:ins>
          </w:p>
          <w:p w:rsidR="002315B1" w:rsidRPr="00186529" w:rsidRDefault="002315B1" w:rsidP="002315B1">
            <w:pPr>
              <w:numPr>
                <w:ins w:id="458" w:author="Unknown"/>
              </w:numPr>
              <w:rPr>
                <w:rFonts w:ascii="Arial" w:eastAsia="Verdana" w:hAnsi="Arial" w:cs="Verdana"/>
                <w:color w:val="000000"/>
                <w:sz w:val="22"/>
                <w:shd w:val="solid" w:color="FFFFFF" w:fill="auto"/>
                <w:lang w:val="ru-RU" w:eastAsia="ru-RU"/>
                <w:rPrChange w:id="459" w:author="SAS" w:date="2011-01-31T15:56:00Z">
                  <w:rPr>
                    <w:rFonts w:ascii="Arial" w:eastAsia="Verdana" w:hAnsi="Arial" w:cs="Verdana"/>
                    <w:color w:val="000000"/>
                    <w:sz w:val="22"/>
                    <w:shd w:val="solid" w:color="FFFFFF" w:fill="auto"/>
                    <w:lang w:val="ru-RU" w:eastAsia="ru-RU"/>
                  </w:rPr>
                </w:rPrChange>
              </w:rPr>
            </w:pPr>
          </w:p>
        </w:tc>
        <w:tc>
          <w:tcPr>
            <w:tcW w:w="3333" w:type="dxa"/>
            <w:tcBorders>
              <w:top w:val="dotted" w:sz="4" w:space="0" w:color="auto"/>
            </w:tcBorders>
          </w:tcPr>
          <w:p w:rsidR="002315B1" w:rsidRDefault="002315B1" w:rsidP="002315B1">
            <w:pPr>
              <w:numPr>
                <w:ins w:id="460" w:author="SAS" w:date="2011-02-03T20:43:00Z"/>
              </w:numPr>
              <w:rPr>
                <w:ins w:id="461" w:author="SAS" w:date="2011-02-03T20:43:00Z"/>
                <w:rFonts w:ascii="Arial" w:hAnsi="Arial"/>
                <w:strike/>
                <w:sz w:val="22"/>
              </w:rPr>
            </w:pPr>
            <w:ins w:id="462" w:author="SAS" w:date="2011-02-03T20:43:00Z">
              <w:r w:rsidRPr="00186529">
                <w:rPr>
                  <w:rFonts w:ascii="Arial" w:hAnsi="Arial"/>
                  <w:strike/>
                  <w:sz w:val="22"/>
                </w:rPr>
                <w:t>Analyze the cause of geographic changes and their effects</w:t>
              </w:r>
            </w:ins>
          </w:p>
          <w:p w:rsidR="002315B1" w:rsidRPr="00186529" w:rsidRDefault="002315B1" w:rsidP="002315B1">
            <w:pPr>
              <w:numPr>
                <w:ins w:id="463" w:author="SAS" w:date="2011-02-03T20:43:00Z"/>
              </w:numPr>
              <w:rPr>
                <w:rFonts w:ascii="Arial" w:hAnsi="Arial"/>
                <w:strike/>
                <w:sz w:val="22"/>
                <w:rPrChange w:id="464" w:author="SAS" w:date="2011-02-01T10:59:00Z">
                  <w:rPr>
                    <w:rFonts w:ascii="Arial" w:hAnsi="Arial"/>
                    <w:strike/>
                    <w:sz w:val="22"/>
                  </w:rPr>
                </w:rPrChange>
              </w:rPr>
            </w:pPr>
          </w:p>
        </w:tc>
      </w:tr>
      <w:tr w:rsidR="009B7F21" w:rsidRPr="00E47942">
        <w:trPr>
          <w:cantSplit/>
          <w:trHeight w:val="1160"/>
        </w:trPr>
        <w:tc>
          <w:tcPr>
            <w:tcW w:w="1868" w:type="dxa"/>
            <w:vMerge w:val="restart"/>
          </w:tcPr>
          <w:p w:rsidR="009B7F21" w:rsidRPr="00DC3217" w:rsidRDefault="009B7F21" w:rsidP="00F56AA4">
            <w:pPr>
              <w:rPr>
                <w:rFonts w:ascii="Arial" w:hAnsi="Arial" w:cs="Helvetica"/>
                <w:sz w:val="22"/>
                <w:szCs w:val="32"/>
                <w:lang w:eastAsia="en-US"/>
                <w:rPrChange w:id="465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466" w:author="SAS" w:date="2011-01-31T15:56:00Z">
                  <w:rPr>
                    <w:rFonts w:ascii="Garamond" w:eastAsia="Cambria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  <w:t>Standard III Recognize how time, continuity, and change affect perspectives and relationships</w:t>
            </w:r>
          </w:p>
        </w:tc>
        <w:tc>
          <w:tcPr>
            <w:tcW w:w="1562" w:type="dxa"/>
            <w:vMerge w:val="restart"/>
          </w:tcPr>
          <w:p w:rsidR="009B7F21" w:rsidRPr="00DC3217" w:rsidRDefault="009B7F21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467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  <w:rPrChange w:id="468" w:author="SAS" w:date="2011-01-31T15:56:00Z">
                  <w:rPr>
                    <w:rFonts w:ascii="Garamond" w:eastAsia="Cambria" w:hAnsi="Garamond" w:cs="Helvetica"/>
                    <w:sz w:val="20"/>
                    <w:szCs w:val="32"/>
                    <w:lang w:eastAsia="en-US"/>
                  </w:rPr>
                </w:rPrChange>
              </w:rPr>
              <w:t>Time, continuity &amp; Change</w:t>
            </w:r>
          </w:p>
          <w:p w:rsidR="009B7F21" w:rsidRPr="00DC3217" w:rsidRDefault="009B7F21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469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9B7F21" w:rsidRPr="00DC3217" w:rsidRDefault="009B7F21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470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9B7F21" w:rsidRPr="00DC3217" w:rsidRDefault="009B7F21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471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9B7F21" w:rsidRPr="00DC3217" w:rsidRDefault="009B7F21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472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  <w:rPrChange w:id="473" w:author="SAS" w:date="2011-01-31T15:56:00Z">
                  <w:rPr>
                    <w:rFonts w:ascii="Garamond" w:eastAsia="Cambria" w:hAnsi="Garamond" w:cs="Helvetica"/>
                    <w:sz w:val="20"/>
                    <w:szCs w:val="32"/>
                    <w:lang w:eastAsia="en-US"/>
                  </w:rPr>
                </w:rPrChange>
              </w:rPr>
              <w:t>Global Connections</w:t>
            </w:r>
          </w:p>
        </w:tc>
        <w:tc>
          <w:tcPr>
            <w:tcW w:w="3301" w:type="dxa"/>
            <w:tcBorders>
              <w:bottom w:val="dotted" w:sz="4" w:space="0" w:color="auto"/>
            </w:tcBorders>
          </w:tcPr>
          <w:p w:rsidR="009B7F21" w:rsidRPr="00DC3217" w:rsidRDefault="009B7F21" w:rsidP="008C64E5">
            <w:pPr>
              <w:pStyle w:val="ListParagraph"/>
              <w:widowControl w:val="0"/>
              <w:numPr>
                <w:ilvl w:val="0"/>
                <w:numId w:val="4"/>
                <w:numberingChange w:id="474" w:author="SAS" w:date="2010-12-09T09:00:00Z" w:original="%1:1:0:.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Helvetica"/>
                <w:sz w:val="22"/>
                <w:szCs w:val="32"/>
                <w:rPrChange w:id="475" w:author="SAS" w:date="2011-01-31T15:56:00Z">
                  <w:rPr>
                    <w:rFonts w:ascii="Garamond" w:hAnsi="Garamond" w:cs="Helvetica"/>
                    <w:sz w:val="20"/>
                    <w:szCs w:val="32"/>
                  </w:rPr>
                </w:rPrChange>
              </w:rPr>
            </w:pPr>
            <w:r w:rsidRPr="00186529">
              <w:rPr>
                <w:rFonts w:ascii="Arial" w:hAnsi="Arial" w:cs="Verdana"/>
                <w:sz w:val="22"/>
                <w:szCs w:val="18"/>
                <w:rPrChange w:id="476" w:author="SAS" w:date="2011-01-31T15:56:00Z">
                  <w:rPr>
                    <w:rFonts w:ascii="Garamond" w:eastAsia="SimSun" w:hAnsi="Garamond" w:cs="Verdana"/>
                    <w:sz w:val="20"/>
                    <w:szCs w:val="18"/>
                    <w:lang w:eastAsia="zh-CN"/>
                  </w:rPr>
                </w:rPrChange>
              </w:rPr>
              <w:t xml:space="preserve">Identify </w:t>
            </w:r>
            <w:del w:id="477" w:author="SAS" w:date="2011-02-03T20:44:00Z">
              <w:r w:rsidRPr="00186529" w:rsidDel="002315B1">
                <w:rPr>
                  <w:rFonts w:ascii="Arial" w:hAnsi="Arial" w:cs="Verdana"/>
                  <w:sz w:val="22"/>
                  <w:szCs w:val="18"/>
                  <w:rPrChange w:id="478" w:author="SAS" w:date="2011-01-31T15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 xml:space="preserve">key concepts such as chronology, causality, and conflict to understand </w:delText>
              </w:r>
            </w:del>
            <w:r w:rsidRPr="00186529">
              <w:rPr>
                <w:rFonts w:ascii="Arial" w:hAnsi="Arial" w:cs="Verdana"/>
                <w:sz w:val="22"/>
                <w:szCs w:val="18"/>
                <w:rPrChange w:id="479" w:author="SAS" w:date="2011-01-31T15:56:00Z">
                  <w:rPr>
                    <w:rFonts w:ascii="Garamond" w:eastAsia="SimSun" w:hAnsi="Garamond" w:cs="Verdana"/>
                    <w:sz w:val="20"/>
                    <w:szCs w:val="18"/>
                    <w:lang w:eastAsia="zh-CN"/>
                  </w:rPr>
                </w:rPrChange>
              </w:rPr>
              <w:t xml:space="preserve">patterns of historical </w:t>
            </w:r>
            <w:del w:id="480" w:author="SAS" w:date="2011-02-03T20:44:00Z">
              <w:r w:rsidRPr="00186529" w:rsidDel="002315B1">
                <w:rPr>
                  <w:rFonts w:ascii="Arial" w:hAnsi="Arial" w:cs="Verdana"/>
                  <w:sz w:val="22"/>
                  <w:szCs w:val="18"/>
                  <w:rPrChange w:id="481" w:author="SAS" w:date="2011-01-31T15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change </w:delText>
              </w:r>
            </w:del>
            <w:ins w:id="482" w:author="SAS" w:date="2011-02-03T20:44:00Z">
              <w:r w:rsidRPr="00186529">
                <w:rPr>
                  <w:rFonts w:ascii="Arial" w:hAnsi="Arial" w:cs="Verdana"/>
                  <w:sz w:val="22"/>
                  <w:szCs w:val="18"/>
                  <w:rPrChange w:id="483" w:author="SAS" w:date="2011-01-31T15:56:00Z">
                    <w:rPr>
                      <w:rFonts w:ascii="Arial" w:hAnsi="Arial" w:cs="Verdana"/>
                      <w:sz w:val="22"/>
                      <w:szCs w:val="18"/>
                    </w:rPr>
                  </w:rPrChange>
                </w:rPr>
                <w:t xml:space="preserve">change </w:t>
              </w:r>
              <w:r>
                <w:rPr>
                  <w:rFonts w:ascii="Arial" w:hAnsi="Arial" w:cs="Verdana"/>
                  <w:sz w:val="22"/>
                  <w:szCs w:val="18"/>
                </w:rPr>
                <w:t xml:space="preserve">using </w:t>
              </w:r>
              <w:r w:rsidRPr="00186529">
                <w:rPr>
                  <w:rFonts w:ascii="Arial" w:hAnsi="Arial" w:cs="Verdana"/>
                  <w:sz w:val="22"/>
                  <w:szCs w:val="18"/>
                </w:rPr>
                <w:t xml:space="preserve">key </w:t>
              </w:r>
              <w:r>
                <w:rPr>
                  <w:rFonts w:ascii="Arial" w:hAnsi="Arial" w:cs="Verdana"/>
                  <w:sz w:val="22"/>
                  <w:szCs w:val="18"/>
                </w:rPr>
                <w:t>terminology such as</w:t>
              </w:r>
              <w:r w:rsidRPr="00186529">
                <w:rPr>
                  <w:rFonts w:ascii="Arial" w:hAnsi="Arial" w:cs="Verdana"/>
                  <w:sz w:val="22"/>
                  <w:szCs w:val="18"/>
                </w:rPr>
                <w:t xml:space="preserve"> chronology, causality, and conflict to </w:t>
              </w:r>
              <w:r>
                <w:rPr>
                  <w:rFonts w:ascii="Arial" w:hAnsi="Arial" w:cs="Verdana"/>
                  <w:sz w:val="22"/>
                  <w:szCs w:val="18"/>
                </w:rPr>
                <w:t>explain.</w:t>
              </w:r>
              <w:r w:rsidRPr="00186529">
                <w:rPr>
                  <w:rFonts w:ascii="Arial" w:hAnsi="Arial" w:cs="Verdana"/>
                  <w:sz w:val="22"/>
                  <w:szCs w:val="18"/>
                </w:rPr>
                <w:t xml:space="preserve"> </w:t>
              </w:r>
            </w:ins>
          </w:p>
        </w:tc>
        <w:tc>
          <w:tcPr>
            <w:tcW w:w="3248" w:type="dxa"/>
            <w:tcBorders>
              <w:bottom w:val="dotted" w:sz="4" w:space="0" w:color="auto"/>
            </w:tcBorders>
          </w:tcPr>
          <w:p w:rsidR="009B7F21" w:rsidRDefault="009B7F21" w:rsidP="008C64E5">
            <w:pPr>
              <w:pStyle w:val="ListParagraph"/>
              <w:widowControl w:val="0"/>
              <w:numPr>
                <w:ilvl w:val="0"/>
                <w:numId w:val="11"/>
                <w:numberingChange w:id="484" w:author="SAS" w:date="2010-12-09T09:00:00Z" w:original="%1:1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  <w:r w:rsidRPr="00186529">
              <w:rPr>
                <w:rFonts w:ascii="Arial" w:hAnsi="Arial" w:cs="Verdana"/>
                <w:sz w:val="22"/>
                <w:szCs w:val="18"/>
                <w:rPrChange w:id="485" w:author="SAS" w:date="2011-01-31T15:56:00Z">
                  <w:rPr>
                    <w:rFonts w:ascii="Garamond" w:eastAsia="SimSun" w:hAnsi="Garamond" w:cs="Verdana"/>
                    <w:sz w:val="20"/>
                    <w:szCs w:val="18"/>
                    <w:lang w:eastAsia="zh-CN"/>
                  </w:rPr>
                </w:rPrChange>
              </w:rPr>
              <w:t>Uncover causes and effects of key events in selected historical periods</w:t>
            </w:r>
          </w:p>
          <w:p w:rsidR="009B7F21" w:rsidRPr="009B7F21" w:rsidRDefault="009B7F21" w:rsidP="009B7F21">
            <w:pPr>
              <w:widowControl w:val="0"/>
              <w:numPr>
                <w:numberingChange w:id="486" w:author="SAS" w:date="2010-12-09T09:00:00Z" w:original="%1:3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Verdana"/>
                <w:sz w:val="22"/>
                <w:szCs w:val="18"/>
                <w:rPrChange w:id="487" w:author="SAS" w:date="2011-02-03T20:47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488" w:author="SAS" w:date="2011-02-03T20:47:00Z">
                <w:pPr>
                  <w:pStyle w:val="ListParagraph"/>
                  <w:widowControl w:val="0"/>
                  <w:numPr>
                    <w:numId w:val="11"/>
                  </w:numPr>
                  <w:tabs>
                    <w:tab w:val="left" w:pos="414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  <w:ind w:left="360" w:hanging="360"/>
                </w:pPr>
              </w:pPrChange>
            </w:pPr>
          </w:p>
        </w:tc>
        <w:tc>
          <w:tcPr>
            <w:tcW w:w="4536" w:type="dxa"/>
            <w:tcBorders>
              <w:bottom w:val="dotted" w:sz="4" w:space="0" w:color="auto"/>
            </w:tcBorders>
          </w:tcPr>
          <w:p w:rsidR="009B7F21" w:rsidRDefault="009B7F21" w:rsidP="00837882">
            <w:pPr>
              <w:widowControl w:val="0"/>
              <w:numPr>
                <w:ilvl w:val="0"/>
                <w:numId w:val="19"/>
                <w:numberingChange w:id="489" w:author="SAS" w:date="2010-12-09T09:00:00Z" w:original="%1:1:0:."/>
              </w:numPr>
              <w:tabs>
                <w:tab w:val="left" w:pos="20"/>
                <w:tab w:val="left" w:pos="303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80"/>
              <w:rPr>
                <w:rFonts w:ascii="Arial" w:hAnsi="Arial" w:cs="Helvetica"/>
                <w:sz w:val="22"/>
                <w:lang w:eastAsia="en-US"/>
              </w:rPr>
              <w:pPrChange w:id="490" w:author="SAS" w:date="2011-02-03T22:48:00Z">
                <w:pPr>
                  <w:widowControl w:val="0"/>
                  <w:numPr>
                    <w:numId w:val="23"/>
                  </w:numPr>
                  <w:tabs>
                    <w:tab w:val="left" w:pos="20"/>
                    <w:tab w:val="left" w:pos="303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380" w:hanging="360"/>
                </w:pPr>
              </w:pPrChange>
            </w:pPr>
            <w:r w:rsidRPr="00186529">
              <w:rPr>
                <w:rFonts w:ascii="Arial" w:hAnsi="Arial" w:cs="Helvetica"/>
                <w:sz w:val="22"/>
                <w:lang w:eastAsia="en-US"/>
                <w:rPrChange w:id="491" w:author="SAS" w:date="2011-01-31T15:56:00Z">
                  <w:rPr>
                    <w:rFonts w:ascii="Garamond" w:eastAsia="Cambria" w:hAnsi="Garamond" w:cs="Helvetica"/>
                    <w:lang w:eastAsia="en-US"/>
                  </w:rPr>
                </w:rPrChange>
              </w:rPr>
              <w:t>Analyze multiple interpretations of a historical or current event or issue, to distinguish between fact and opinion within the texts</w:t>
            </w:r>
          </w:p>
          <w:p w:rsidR="009B7F21" w:rsidRPr="00DC3217" w:rsidRDefault="009B7F21" w:rsidP="009B7F21">
            <w:pPr>
              <w:widowControl w:val="0"/>
              <w:numPr>
                <w:numberingChange w:id="492" w:author="SAS" w:date="2010-12-09T09:00:00Z" w:original="%1:3:0:."/>
              </w:numPr>
              <w:tabs>
                <w:tab w:val="left" w:pos="20"/>
                <w:tab w:val="left" w:pos="303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  <w:sz w:val="22"/>
                <w:lang w:eastAsia="en-US"/>
                <w:rPrChange w:id="493" w:author="SAS" w:date="2011-01-31T15:56:00Z">
                  <w:rPr>
                    <w:rFonts w:ascii="Garamond" w:hAnsi="Garamond" w:cs="Helvetica"/>
                    <w:lang w:eastAsia="en-US"/>
                  </w:rPr>
                </w:rPrChange>
              </w:rPr>
              <w:pPrChange w:id="494" w:author="SAS" w:date="2011-02-03T20:47:00Z">
                <w:pPr>
                  <w:widowControl w:val="0"/>
                  <w:numPr>
                    <w:numId w:val="23"/>
                  </w:numPr>
                  <w:tabs>
                    <w:tab w:val="left" w:pos="20"/>
                    <w:tab w:val="left" w:pos="303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283" w:hanging="284"/>
                </w:pPr>
              </w:pPrChange>
            </w:pPr>
          </w:p>
        </w:tc>
        <w:tc>
          <w:tcPr>
            <w:tcW w:w="3306" w:type="dxa"/>
            <w:tcBorders>
              <w:bottom w:val="dotted" w:sz="4" w:space="0" w:color="auto"/>
            </w:tcBorders>
          </w:tcPr>
          <w:p w:rsidR="009B7F21" w:rsidRPr="002315B1" w:rsidRDefault="009B7F21" w:rsidP="00837882">
            <w:pPr>
              <w:pStyle w:val="ListParagraph"/>
              <w:numPr>
                <w:ilvl w:val="0"/>
                <w:numId w:val="14"/>
                <w:numberingChange w:id="495" w:author="SAS" w:date="2010-12-09T09:00:00Z" w:original="%1:4:0:)"/>
              </w:numPr>
              <w:ind w:left="360"/>
              <w:rPr>
                <w:rFonts w:ascii="Arial" w:hAnsi="Arial" w:cs="Helvetica"/>
                <w:sz w:val="22"/>
                <w:szCs w:val="32"/>
                <w:rPrChange w:id="496" w:author="SAS" w:date="2011-02-03T20:45:00Z">
                  <w:rPr>
                    <w:rFonts w:ascii="Arial" w:hAnsi="Arial"/>
                    <w:sz w:val="22"/>
                  </w:rPr>
                </w:rPrChange>
              </w:rPr>
              <w:pPrChange w:id="497" w:author="SAS" w:date="2011-02-03T22:48:00Z">
                <w:pPr>
                  <w:pStyle w:val="ListParagraph"/>
                  <w:numPr>
                    <w:numId w:val="17"/>
                  </w:numPr>
                  <w:ind w:left="360" w:hanging="360"/>
                </w:pPr>
              </w:pPrChange>
            </w:pPr>
            <w:ins w:id="498" w:author="SAS" w:date="2011-01-31T15:48:00Z">
              <w:r w:rsidRPr="00186529">
                <w:rPr>
                  <w:rFonts w:ascii="Arial" w:hAnsi="Arial"/>
                  <w:sz w:val="22"/>
                  <w:rPrChange w:id="499" w:author="SAS" w:date="2011-01-31T15:56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t>Describe the role of enduring belief systems in society over time</w:t>
              </w:r>
            </w:ins>
          </w:p>
          <w:p w:rsidR="009B7F21" w:rsidRPr="009B7F21" w:rsidRDefault="009B7F21" w:rsidP="009B7F21">
            <w:pPr>
              <w:numPr>
                <w:numberingChange w:id="500" w:author="SAS" w:date="2010-12-09T09:00:00Z" w:original="%1:4:0:)"/>
              </w:numPr>
              <w:rPr>
                <w:rFonts w:ascii="Arial" w:hAnsi="Arial" w:cs="Helvetica"/>
                <w:sz w:val="22"/>
                <w:szCs w:val="32"/>
                <w:rPrChange w:id="501" w:author="SAS" w:date="2011-02-03T20:47:00Z">
                  <w:rPr>
                    <w:rFonts w:ascii="Garamond" w:hAnsi="Garamond" w:cs="Helvetica"/>
                    <w:sz w:val="20"/>
                    <w:szCs w:val="32"/>
                  </w:rPr>
                </w:rPrChange>
              </w:rPr>
              <w:pPrChange w:id="502" w:author="SAS" w:date="2011-02-03T20:47:00Z">
                <w:pPr>
                  <w:pStyle w:val="ListParagraph"/>
                  <w:ind w:left="0"/>
                </w:pPr>
              </w:pPrChange>
            </w:pPr>
          </w:p>
        </w:tc>
        <w:tc>
          <w:tcPr>
            <w:tcW w:w="3333" w:type="dxa"/>
            <w:tcBorders>
              <w:bottom w:val="dotted" w:sz="4" w:space="0" w:color="auto"/>
            </w:tcBorders>
          </w:tcPr>
          <w:p w:rsidR="009B7F21" w:rsidRDefault="009B7F21" w:rsidP="00837882">
            <w:pPr>
              <w:pStyle w:val="ListParagraph"/>
              <w:numPr>
                <w:ilvl w:val="0"/>
                <w:numId w:val="24"/>
                <w:ins w:id="503" w:author="SAS" w:date="2011-01-31T15:48:00Z"/>
              </w:numPr>
              <w:ind w:left="449" w:hanging="361"/>
              <w:rPr>
                <w:ins w:id="504" w:author="SAS" w:date="2011-02-03T20:45:00Z"/>
                <w:rFonts w:ascii="Arial" w:hAnsi="Arial"/>
                <w:sz w:val="22"/>
              </w:rPr>
              <w:pPrChange w:id="505" w:author="SAS" w:date="2011-02-03T22:48:00Z">
                <w:pPr>
                  <w:pStyle w:val="ListParagraph"/>
                  <w:numPr>
                    <w:numId w:val="30"/>
                  </w:numPr>
                  <w:ind w:left="449" w:hanging="361"/>
                </w:pPr>
              </w:pPrChange>
            </w:pPr>
            <w:del w:id="506" w:author="SAS" w:date="2011-01-31T15:48:00Z">
              <w:r w:rsidRPr="00186529">
                <w:rPr>
                  <w:rFonts w:ascii="Arial" w:hAnsi="Arial"/>
                  <w:sz w:val="22"/>
                  <w:rPrChange w:id="507" w:author="SAS" w:date="2011-01-31T15:56:00Z">
                    <w:rPr>
                      <w:rFonts w:ascii="Garamond" w:eastAsia="SimSun" w:hAnsi="Garamond"/>
                      <w:lang w:eastAsia="zh-CN"/>
                    </w:rPr>
                  </w:rPrChange>
                </w:rPr>
                <w:delText xml:space="preserve">1. </w:delText>
              </w:r>
            </w:del>
            <w:r w:rsidRPr="00186529">
              <w:rPr>
                <w:rFonts w:ascii="Arial" w:hAnsi="Arial"/>
                <w:sz w:val="22"/>
                <w:rPrChange w:id="508" w:author="SAS" w:date="2011-01-31T15:56:00Z">
                  <w:rPr>
                    <w:rFonts w:ascii="Garamond" w:eastAsia="SimSun" w:hAnsi="Garamond"/>
                    <w:lang w:eastAsia="zh-CN"/>
                  </w:rPr>
                </w:rPrChange>
              </w:rPr>
              <w:t>Describe the various perspectives on historical events in and over time</w:t>
            </w:r>
          </w:p>
          <w:p w:rsidR="009B7F21" w:rsidRPr="009B7F21" w:rsidRDefault="009B7F21" w:rsidP="009B7F21">
            <w:pPr>
              <w:numPr>
                <w:ins w:id="509" w:author="SAS" w:date="2011-01-31T15:50:00Z"/>
              </w:numPr>
              <w:ind w:left="88"/>
              <w:rPr>
                <w:rFonts w:ascii="Arial" w:hAnsi="Arial"/>
                <w:sz w:val="22"/>
                <w:rPrChange w:id="510" w:author="SAS" w:date="2011-02-03T20:48:00Z">
                  <w:rPr>
                    <w:rFonts w:ascii="Calibri" w:eastAsia="Times New Roman" w:hAnsi="Calibri"/>
                    <w:b/>
                    <w:bCs/>
                    <w:i/>
                    <w:iCs/>
                    <w:sz w:val="20"/>
                    <w:szCs w:val="28"/>
                  </w:rPr>
                </w:rPrChange>
              </w:rPr>
              <w:pPrChange w:id="511" w:author="SAS" w:date="2011-02-03T20:48:00Z">
                <w:pPr>
                  <w:keepNext/>
                  <w:spacing w:before="240" w:after="60"/>
                  <w:outlineLvl w:val="1"/>
                </w:pPr>
              </w:pPrChange>
            </w:pPr>
          </w:p>
        </w:tc>
      </w:tr>
      <w:tr w:rsidR="009B7F21" w:rsidRPr="00E47942">
        <w:trPr>
          <w:cantSplit/>
          <w:trHeight w:val="780"/>
        </w:trPr>
        <w:tc>
          <w:tcPr>
            <w:tcW w:w="1868" w:type="dxa"/>
            <w:vMerge/>
          </w:tcPr>
          <w:p w:rsidR="009B7F21" w:rsidRPr="00186529" w:rsidRDefault="009B7F21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  <w:rPrChange w:id="512" w:author="SAS" w:date="2011-01-31T15:56:00Z">
                  <w:rPr>
                    <w:rFonts w:ascii="Arial" w:hAnsi="Arial" w:cs="Helvetica"/>
                    <w:b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1562" w:type="dxa"/>
            <w:vMerge/>
          </w:tcPr>
          <w:p w:rsidR="009B7F21" w:rsidRPr="00186529" w:rsidRDefault="009B7F21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513" w:author="SAS" w:date="2011-01-31T15:56:00Z">
                  <w:rPr>
                    <w:rFonts w:ascii="Arial" w:hAnsi="Arial" w:cs="Helvetica"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3301" w:type="dxa"/>
            <w:vMerge w:val="restart"/>
            <w:tcBorders>
              <w:top w:val="dotted" w:sz="4" w:space="0" w:color="auto"/>
            </w:tcBorders>
          </w:tcPr>
          <w:p w:rsidR="009B7F21" w:rsidRPr="00DC3217" w:rsidRDefault="009B7F21" w:rsidP="008C64E5">
            <w:pPr>
              <w:pStyle w:val="ListParagraph"/>
              <w:widowControl w:val="0"/>
              <w:numPr>
                <w:ilvl w:val="0"/>
                <w:numId w:val="4"/>
                <w:numberingChange w:id="514" w:author="SAS" w:date="2010-12-09T09:00:00Z" w:original="%1:1:0:.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  <w:rPrChange w:id="515" w:author="SAS" w:date="2011-01-31T15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</w:pPr>
            <w:del w:id="516" w:author="SAS" w:date="2011-02-03T02:43:00Z">
              <w:r w:rsidRPr="00186529" w:rsidDel="004119C5">
                <w:rPr>
                  <w:rFonts w:ascii="Arial" w:hAnsi="Arial" w:cs="Verdana"/>
                  <w:sz w:val="22"/>
                  <w:szCs w:val="18"/>
                  <w:rPrChange w:id="517" w:author="SAS" w:date="2011-01-31T15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[ </w:delText>
              </w:r>
              <w:r w:rsidRPr="00186529" w:rsidDel="004119C5">
                <w:rPr>
                  <w:rFonts w:ascii="Arial" w:hAnsi="Arial"/>
                  <w:sz w:val="22"/>
                  <w:rPrChange w:id="518" w:author="SAS" w:date="2011-01-31T15:56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fldChar w:fldCharType="begin"/>
              </w:r>
              <w:r w:rsidRPr="00186529" w:rsidDel="004119C5">
                <w:rPr>
                  <w:rFonts w:ascii="Arial" w:hAnsi="Arial"/>
                  <w:sz w:val="22"/>
                  <w:rPrChange w:id="519" w:author="SAS" w:date="2011-01-31T15:56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delInstrText>HYPERLINK "http://saschina.rubiconatlas.org/c/maps/standardsOverviewDetail.php?StandardID=1000270348&amp;ProficiencyID=&amp;"</w:delInstrText>
              </w:r>
              <w:r w:rsidRPr="00186529" w:rsidDel="004119C5">
                <w:rPr>
                  <w:rFonts w:ascii="Arial" w:hAnsi="Arial"/>
                  <w:sz w:val="22"/>
                  <w:rPrChange w:id="520" w:author="SAS" w:date="2011-01-31T15:56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fldChar w:fldCharType="separate"/>
              </w:r>
              <w:r w:rsidRPr="00186529" w:rsidDel="004119C5">
                <w:rPr>
                  <w:rFonts w:ascii="Arial" w:hAnsi="Arial" w:cs="Verdana"/>
                  <w:b/>
                  <w:bCs/>
                  <w:color w:val="1E3082"/>
                  <w:sz w:val="22"/>
                  <w:szCs w:val="18"/>
                  <w:u w:val="single" w:color="1E3082"/>
                  <w:rPrChange w:id="521" w:author="SAS" w:date="2011-01-31T15:56:00Z">
                    <w:rPr>
                      <w:rFonts w:ascii="Garamond" w:eastAsia="SimSun" w:hAnsi="Garamond" w:cs="Verdana"/>
                      <w:b/>
                      <w:bCs/>
                      <w:color w:val="1E3082"/>
                      <w:sz w:val="20"/>
                      <w:szCs w:val="18"/>
                      <w:u w:val="single" w:color="1E3082"/>
                      <w:lang w:eastAsia="zh-CN"/>
                    </w:rPr>
                  </w:rPrChange>
                </w:rPr>
                <w:delText>17</w:delText>
              </w:r>
              <w:r w:rsidRPr="00186529" w:rsidDel="004119C5">
                <w:rPr>
                  <w:rFonts w:ascii="Arial" w:hAnsi="Arial"/>
                  <w:sz w:val="22"/>
                  <w:rPrChange w:id="522" w:author="SAS" w:date="2011-01-31T15:56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fldChar w:fldCharType="end"/>
              </w:r>
              <w:r w:rsidRPr="00186529" w:rsidDel="004119C5">
                <w:rPr>
                  <w:rFonts w:ascii="Arial" w:hAnsi="Arial" w:cs="Verdana"/>
                  <w:sz w:val="22"/>
                  <w:szCs w:val="18"/>
                  <w:rPrChange w:id="523" w:author="SAS" w:date="2011-01-31T15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]</w:delText>
              </w:r>
            </w:del>
          </w:p>
          <w:p w:rsidR="009B7F21" w:rsidRPr="00186529" w:rsidRDefault="009B7F21" w:rsidP="009B7F21">
            <w:pPr>
              <w:numPr>
                <w:numberingChange w:id="524" w:author="SAS" w:date="2010-12-09T09:00:00Z" w:original="%1:1:0:."/>
              </w:numPr>
              <w:rPr>
                <w:rFonts w:ascii="Arial" w:hAnsi="Arial" w:cs="Verdana"/>
                <w:sz w:val="22"/>
                <w:szCs w:val="18"/>
                <w:rPrChange w:id="525" w:author="SAS" w:date="2011-01-31T15:56:00Z">
                  <w:rPr>
                    <w:rFonts w:ascii="Arial" w:hAnsi="Arial" w:cs="Verdana"/>
                    <w:sz w:val="22"/>
                    <w:szCs w:val="18"/>
                  </w:rPr>
                </w:rPrChange>
              </w:rPr>
            </w:pPr>
          </w:p>
        </w:tc>
        <w:tc>
          <w:tcPr>
            <w:tcW w:w="3248" w:type="dxa"/>
            <w:tcBorders>
              <w:top w:val="dotted" w:sz="4" w:space="0" w:color="auto"/>
              <w:bottom w:val="dotted" w:sz="4" w:space="0" w:color="auto"/>
            </w:tcBorders>
          </w:tcPr>
          <w:p w:rsidR="009B7F21" w:rsidRPr="00186529" w:rsidRDefault="009B7F21" w:rsidP="008C64E5">
            <w:pPr>
              <w:pStyle w:val="ListParagraph"/>
              <w:widowControl w:val="0"/>
              <w:numPr>
                <w:ilvl w:val="0"/>
                <w:numId w:val="11"/>
                <w:numberingChange w:id="526" w:author="SAS" w:date="2010-12-09T09:00:00Z" w:original="%1:2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  <w:rPrChange w:id="527" w:author="SAS" w:date="2011-01-31T15:56:00Z">
                  <w:rPr>
                    <w:rFonts w:ascii="Arial" w:hAnsi="Arial" w:cs="Verdana"/>
                    <w:sz w:val="22"/>
                    <w:szCs w:val="18"/>
                  </w:rPr>
                </w:rPrChange>
              </w:rPr>
            </w:pPr>
            <w:ins w:id="528" w:author="SAS" w:date="2011-02-03T02:44:00Z">
              <w:r>
                <w:rPr>
                  <w:rFonts w:ascii="Arial" w:hAnsi="Arial" w:cs="Verdana"/>
                  <w:sz w:val="22"/>
                  <w:szCs w:val="18"/>
                </w:rPr>
                <w:t xml:space="preserve">Explain current events </w:t>
              </w:r>
            </w:ins>
            <w:del w:id="529" w:author="SAS" w:date="2011-02-03T02:44:00Z">
              <w:r w:rsidRPr="00186529" w:rsidDel="004119C5">
                <w:rPr>
                  <w:rFonts w:ascii="Arial" w:hAnsi="Arial" w:cs="Verdana"/>
                  <w:sz w:val="22"/>
                  <w:szCs w:val="18"/>
                  <w:rPrChange w:id="530" w:author="SAS" w:date="2011-01-31T15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U</w:delText>
              </w:r>
            </w:del>
            <w:ins w:id="531" w:author="SAS" w:date="2011-02-03T02:44:00Z">
              <w:r>
                <w:rPr>
                  <w:rFonts w:ascii="Arial" w:hAnsi="Arial" w:cs="Verdana"/>
                  <w:sz w:val="22"/>
                  <w:szCs w:val="18"/>
                </w:rPr>
                <w:t>u</w:t>
              </w:r>
            </w:ins>
            <w:r w:rsidRPr="00186529">
              <w:rPr>
                <w:rFonts w:ascii="Arial" w:hAnsi="Arial" w:cs="Verdana"/>
                <w:sz w:val="22"/>
                <w:szCs w:val="18"/>
                <w:rPrChange w:id="532" w:author="SAS" w:date="2011-01-31T15:56:00Z">
                  <w:rPr>
                    <w:rFonts w:ascii="Garamond" w:eastAsia="SimSun" w:hAnsi="Garamond" w:cs="Verdana"/>
                    <w:sz w:val="20"/>
                    <w:szCs w:val="18"/>
                    <w:lang w:eastAsia="zh-CN"/>
                  </w:rPr>
                </w:rPrChange>
              </w:rPr>
              <w:t>tiliz</w:t>
            </w:r>
            <w:ins w:id="533" w:author="SAS" w:date="2011-02-03T02:44:00Z">
              <w:r>
                <w:rPr>
                  <w:rFonts w:ascii="Arial" w:hAnsi="Arial" w:cs="Verdana"/>
                  <w:sz w:val="22"/>
                  <w:szCs w:val="18"/>
                </w:rPr>
                <w:t xml:space="preserve">ing </w:t>
              </w:r>
            </w:ins>
            <w:del w:id="534" w:author="SAS" w:date="2011-02-03T02:44:00Z">
              <w:r w:rsidRPr="00186529" w:rsidDel="004119C5">
                <w:rPr>
                  <w:rFonts w:ascii="Arial" w:hAnsi="Arial" w:cs="Verdana"/>
                  <w:sz w:val="22"/>
                  <w:szCs w:val="18"/>
                  <w:rPrChange w:id="535" w:author="SAS" w:date="2011-01-31T15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 xml:space="preserve">e </w:delText>
              </w:r>
            </w:del>
            <w:r w:rsidRPr="00186529">
              <w:rPr>
                <w:rFonts w:ascii="Arial" w:hAnsi="Arial" w:cs="Verdana"/>
                <w:sz w:val="22"/>
                <w:szCs w:val="18"/>
                <w:rPrChange w:id="536" w:author="SAS" w:date="2011-01-31T15:56:00Z">
                  <w:rPr>
                    <w:rFonts w:ascii="Garamond" w:eastAsia="SimSun" w:hAnsi="Garamond" w:cs="Verdana"/>
                    <w:sz w:val="20"/>
                    <w:szCs w:val="18"/>
                    <w:lang w:eastAsia="zh-CN"/>
                  </w:rPr>
                </w:rPrChange>
              </w:rPr>
              <w:t xml:space="preserve">knowledge of the past and its trends 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</w:tcPr>
          <w:p w:rsidR="009B7F21" w:rsidRPr="009B7F21" w:rsidRDefault="009B7F21" w:rsidP="009B7F21">
            <w:pPr>
              <w:widowControl w:val="0"/>
              <w:numPr>
                <w:numberingChange w:id="537" w:author="SAS" w:date="2010-12-09T09:00:00Z" w:original="%1:3:0:."/>
                <w:ins w:id="538" w:author="SAS" w:date="2010-12-09T09:00:00Z"/>
              </w:numPr>
              <w:tabs>
                <w:tab w:val="left" w:pos="281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281" w:hanging="360"/>
              <w:rPr>
                <w:rFonts w:ascii="Arial" w:eastAsia="Cambria" w:hAnsi="Arial" w:cs="Verdana"/>
                <w:sz w:val="22"/>
                <w:szCs w:val="18"/>
                <w:lang w:eastAsia="en-US"/>
                <w:rPrChange w:id="539" w:author="SAS" w:date="2011-02-03T20:49:00Z">
                  <w:rPr>
                    <w:rFonts w:ascii="Arial" w:hAnsi="Arial" w:cs="Helvetica"/>
                    <w:sz w:val="22"/>
                    <w:lang w:eastAsia="en-US"/>
                  </w:rPr>
                </w:rPrChange>
              </w:rPr>
              <w:pPrChange w:id="540" w:author="SAS" w:date="2011-02-03T20:49:00Z">
                <w:pPr>
                  <w:widowControl w:val="0"/>
                  <w:tabs>
                    <w:tab w:val="left" w:pos="20"/>
                    <w:tab w:val="left" w:pos="303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</w:pPr>
              </w:pPrChange>
            </w:pPr>
            <w:ins w:id="541" w:author="SAS" w:date="2011-02-03T20:49:00Z">
              <w:r>
                <w:rPr>
                  <w:rFonts w:ascii="Arial" w:hAnsi="Arial" w:cs="Helvetica"/>
                  <w:sz w:val="22"/>
                  <w:lang w:eastAsia="en-US"/>
                </w:rPr>
                <w:t>2.</w:t>
              </w:r>
              <w:r>
                <w:rPr>
                  <w:rFonts w:ascii="Arial" w:hAnsi="Arial" w:cs="Helvetica"/>
                  <w:sz w:val="22"/>
                  <w:lang w:eastAsia="en-US"/>
                </w:rPr>
                <w:tab/>
              </w:r>
            </w:ins>
            <w:ins w:id="542" w:author="SAS" w:date="2011-02-03T02:57:00Z">
              <w:r w:rsidRPr="009B7F21">
                <w:rPr>
                  <w:rFonts w:ascii="Arial" w:eastAsia="Cambria" w:hAnsi="Arial" w:cs="Verdana"/>
                  <w:sz w:val="22"/>
                  <w:szCs w:val="18"/>
                  <w:lang w:eastAsia="en-US"/>
                  <w:rPrChange w:id="543" w:author="SAS" w:date="2011-02-03T20:49:00Z">
                    <w:rPr>
                      <w:rFonts w:ascii="Arial" w:hAnsi="Arial" w:cs="Helvetica"/>
                      <w:sz w:val="22"/>
                      <w:lang w:eastAsia="en-US"/>
                    </w:rPr>
                  </w:rPrChange>
                </w:rPr>
                <w:t>D</w:t>
              </w:r>
            </w:ins>
            <w:ins w:id="544" w:author="SAS" w:date="2011-02-03T20:45:00Z">
              <w:r w:rsidRPr="009B7F21">
                <w:rPr>
                  <w:rFonts w:ascii="Arial" w:eastAsia="Cambria" w:hAnsi="Arial" w:cs="Verdana"/>
                  <w:sz w:val="22"/>
                  <w:szCs w:val="18"/>
                  <w:lang w:eastAsia="en-US"/>
                  <w:rPrChange w:id="545" w:author="SAS" w:date="2011-02-03T20:49:00Z">
                    <w:rPr>
                      <w:rFonts w:ascii="Arial" w:hAnsi="Arial" w:cs="Helvetica"/>
                      <w:sz w:val="22"/>
                      <w:lang w:eastAsia="en-US"/>
                    </w:rPr>
                  </w:rPrChange>
                </w:rPr>
                <w:t>efend</w:t>
              </w:r>
            </w:ins>
            <w:ins w:id="546" w:author="SAS" w:date="2011-02-03T02:57:00Z">
              <w:r w:rsidRPr="009B7F21">
                <w:rPr>
                  <w:rFonts w:ascii="Arial" w:eastAsia="Cambria" w:hAnsi="Arial" w:cs="Verdana"/>
                  <w:sz w:val="22"/>
                  <w:szCs w:val="18"/>
                  <w:lang w:eastAsia="en-US"/>
                  <w:rPrChange w:id="547" w:author="SAS" w:date="2011-02-03T20:49:00Z">
                    <w:rPr>
                      <w:rFonts w:ascii="Arial" w:hAnsi="Arial" w:cs="Helvetica"/>
                      <w:sz w:val="22"/>
                      <w:lang w:eastAsia="en-US"/>
                    </w:rPr>
                  </w:rPrChange>
                </w:rPr>
                <w:t xml:space="preserve"> a point of view by e</w:t>
              </w:r>
            </w:ins>
            <w:del w:id="548" w:author="SAS" w:date="2011-02-03T02:57:00Z">
              <w:r w:rsidRPr="009B7F21" w:rsidDel="006E340C">
                <w:rPr>
                  <w:rFonts w:ascii="Arial" w:eastAsia="Cambria" w:hAnsi="Arial" w:cs="Verdana"/>
                  <w:sz w:val="22"/>
                  <w:szCs w:val="18"/>
                  <w:lang w:eastAsia="en-US"/>
                  <w:rPrChange w:id="549" w:author="SAS" w:date="2011-02-03T20:49:00Z">
                    <w:rPr>
                      <w:rFonts w:ascii="Garamond" w:eastAsia="Cambria" w:hAnsi="Garamond" w:cs="Helvetica"/>
                      <w:lang w:eastAsia="en-US"/>
                    </w:rPr>
                  </w:rPrChange>
                </w:rPr>
                <w:delText>E</w:delText>
              </w:r>
            </w:del>
            <w:r w:rsidRPr="009B7F21">
              <w:rPr>
                <w:rFonts w:ascii="Arial" w:eastAsia="Cambria" w:hAnsi="Arial" w:cs="Verdana"/>
                <w:sz w:val="22"/>
                <w:szCs w:val="18"/>
                <w:lang w:eastAsia="en-US"/>
                <w:rPrChange w:id="550" w:author="SAS" w:date="2011-02-03T20:49:00Z">
                  <w:rPr>
                    <w:rFonts w:ascii="Garamond" w:eastAsia="Cambria" w:hAnsi="Garamond" w:cs="Helvetica"/>
                    <w:lang w:eastAsia="en-US"/>
                  </w:rPr>
                </w:rPrChange>
              </w:rPr>
              <w:t>xamin</w:t>
            </w:r>
            <w:ins w:id="551" w:author="SAS" w:date="2011-02-03T02:58:00Z">
              <w:r w:rsidRPr="009B7F21">
                <w:rPr>
                  <w:rFonts w:ascii="Arial" w:eastAsia="Cambria" w:hAnsi="Arial" w:cs="Verdana"/>
                  <w:sz w:val="22"/>
                  <w:szCs w:val="18"/>
                  <w:lang w:eastAsia="en-US"/>
                  <w:rPrChange w:id="552" w:author="SAS" w:date="2011-02-03T20:49:00Z">
                    <w:rPr>
                      <w:rFonts w:ascii="Arial" w:hAnsi="Arial" w:cs="Helvetica"/>
                      <w:sz w:val="22"/>
                      <w:lang w:eastAsia="en-US"/>
                    </w:rPr>
                  </w:rPrChange>
                </w:rPr>
                <w:t>ing</w:t>
              </w:r>
            </w:ins>
            <w:del w:id="553" w:author="SAS" w:date="2011-02-03T02:57:00Z">
              <w:r w:rsidRPr="009B7F21" w:rsidDel="006E340C">
                <w:rPr>
                  <w:rFonts w:ascii="Arial" w:eastAsia="Cambria" w:hAnsi="Arial" w:cs="Verdana"/>
                  <w:sz w:val="22"/>
                  <w:szCs w:val="18"/>
                  <w:lang w:eastAsia="en-US"/>
                  <w:rPrChange w:id="554" w:author="SAS" w:date="2011-02-03T20:49:00Z">
                    <w:rPr>
                      <w:rFonts w:ascii="Garamond" w:eastAsia="Cambria" w:hAnsi="Garamond" w:cs="Helvetica"/>
                      <w:lang w:eastAsia="en-US"/>
                    </w:rPr>
                  </w:rPrChange>
                </w:rPr>
                <w:delText>e</w:delText>
              </w:r>
            </w:del>
            <w:r w:rsidRPr="009B7F21">
              <w:rPr>
                <w:rFonts w:ascii="Arial" w:eastAsia="Cambria" w:hAnsi="Arial" w:cs="Verdana"/>
                <w:sz w:val="22"/>
                <w:szCs w:val="18"/>
                <w:lang w:eastAsia="en-US"/>
                <w:rPrChange w:id="555" w:author="SAS" w:date="2011-02-03T20:49:00Z">
                  <w:rPr>
                    <w:rFonts w:ascii="Garamond" w:eastAsia="Cambria" w:hAnsi="Garamond" w:cs="Helvetica"/>
                    <w:lang w:eastAsia="en-US"/>
                  </w:rPr>
                </w:rPrChange>
              </w:rPr>
              <w:t xml:space="preserve"> historic and current resources </w:t>
            </w:r>
          </w:p>
          <w:p w:rsidR="009B7F21" w:rsidRPr="00186529" w:rsidRDefault="009B7F21" w:rsidP="009B7F21">
            <w:pPr>
              <w:widowControl w:val="0"/>
              <w:numPr>
                <w:ins w:id="556" w:author="SAS" w:date="2011-02-03T20:49:00Z"/>
              </w:numPr>
              <w:tabs>
                <w:tab w:val="left" w:pos="20"/>
                <w:tab w:val="left" w:pos="303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ins w:id="557" w:author="SAS" w:date="2011-02-03T20:49:00Z"/>
                <w:rFonts w:ascii="Arial" w:hAnsi="Arial" w:cs="Helvetica"/>
                <w:sz w:val="22"/>
                <w:lang w:eastAsia="en-US"/>
                <w:rPrChange w:id="558" w:author="SAS" w:date="2011-01-31T15:56:00Z">
                  <w:rPr>
                    <w:ins w:id="559" w:author="SAS" w:date="2011-02-03T20:49:00Z"/>
                    <w:rFonts w:ascii="Arial" w:hAnsi="Arial" w:cs="Helvetica"/>
                    <w:sz w:val="22"/>
                    <w:lang w:eastAsia="en-US"/>
                  </w:rPr>
                </w:rPrChange>
              </w:rPr>
              <w:pPrChange w:id="560" w:author="SAS" w:date="2011-02-03T20:49:00Z">
                <w:pPr>
                  <w:widowControl w:val="0"/>
                  <w:tabs>
                    <w:tab w:val="left" w:pos="20"/>
                    <w:tab w:val="left" w:pos="303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</w:pPr>
              </w:pPrChange>
            </w:pPr>
          </w:p>
        </w:tc>
        <w:tc>
          <w:tcPr>
            <w:tcW w:w="3306" w:type="dxa"/>
            <w:tcBorders>
              <w:top w:val="dotted" w:sz="4" w:space="0" w:color="auto"/>
              <w:bottom w:val="dotted" w:sz="4" w:space="0" w:color="auto"/>
            </w:tcBorders>
          </w:tcPr>
          <w:p w:rsidR="009B7F21" w:rsidRPr="002315B1" w:rsidRDefault="009B7F21" w:rsidP="00837882">
            <w:pPr>
              <w:pStyle w:val="ListParagraph"/>
              <w:numPr>
                <w:ilvl w:val="0"/>
                <w:numId w:val="14"/>
                <w:numberingChange w:id="561" w:author="SAS" w:date="2010-12-09T09:00:00Z" w:original="%1:4:0:)"/>
              </w:numPr>
              <w:ind w:left="360"/>
              <w:rPr>
                <w:rFonts w:ascii="Arial" w:hAnsi="Arial" w:cs="Helvetica"/>
                <w:sz w:val="22"/>
                <w:szCs w:val="32"/>
                <w:rPrChange w:id="562" w:author="SAS" w:date="2011-02-03T20:46:00Z">
                  <w:rPr>
                    <w:rFonts w:ascii="Arial" w:hAnsi="Arial"/>
                    <w:sz w:val="22"/>
                  </w:rPr>
                </w:rPrChange>
              </w:rPr>
              <w:pPrChange w:id="563" w:author="SAS" w:date="2011-02-03T22:48:00Z">
                <w:pPr>
                  <w:pStyle w:val="ListParagraph"/>
                  <w:numPr>
                    <w:numId w:val="17"/>
                  </w:numPr>
                  <w:ind w:left="360" w:hanging="360"/>
                </w:pPr>
              </w:pPrChange>
            </w:pPr>
            <w:ins w:id="564" w:author="SAS" w:date="2011-01-31T15:48:00Z">
              <w:r w:rsidRPr="00186529">
                <w:rPr>
                  <w:rFonts w:ascii="Arial" w:hAnsi="Arial"/>
                  <w:sz w:val="22"/>
                  <w:rPrChange w:id="565" w:author="SAS" w:date="2011-01-31T15:56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t xml:space="preserve">Interpret </w:t>
              </w:r>
            </w:ins>
            <w:ins w:id="566" w:author="SAS" w:date="2011-02-03T20:45:00Z">
              <w:r>
                <w:rPr>
                  <w:rFonts w:ascii="Arial" w:hAnsi="Arial"/>
                  <w:sz w:val="22"/>
                </w:rPr>
                <w:t xml:space="preserve">historical </w:t>
              </w:r>
            </w:ins>
            <w:ins w:id="567" w:author="SAS" w:date="2011-01-31T15:48:00Z">
              <w:r w:rsidRPr="00186529">
                <w:rPr>
                  <w:rFonts w:ascii="Arial" w:hAnsi="Arial"/>
                  <w:sz w:val="22"/>
                  <w:rPrChange w:id="568" w:author="SAS" w:date="2011-01-31T15:56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t xml:space="preserve">events </w:t>
              </w:r>
            </w:ins>
            <w:ins w:id="569" w:author="SAS" w:date="2011-02-03T20:45:00Z">
              <w:r>
                <w:rPr>
                  <w:rFonts w:ascii="Arial" w:hAnsi="Arial"/>
                  <w:sz w:val="22"/>
                </w:rPr>
                <w:t>citing</w:t>
              </w:r>
            </w:ins>
            <w:ins w:id="570" w:author="SAS" w:date="2011-01-31T15:48:00Z">
              <w:r w:rsidRPr="00186529">
                <w:rPr>
                  <w:rFonts w:ascii="Arial" w:hAnsi="Arial"/>
                  <w:sz w:val="22"/>
                  <w:rPrChange w:id="571" w:author="SAS" w:date="2011-01-31T15:56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t xml:space="preserve"> a variety of sources</w:t>
              </w:r>
            </w:ins>
          </w:p>
          <w:p w:rsidR="009B7F21" w:rsidRPr="00186529" w:rsidRDefault="009B7F21" w:rsidP="009B7F21">
            <w:pPr>
              <w:pStyle w:val="ListParagraph"/>
              <w:numPr>
                <w:numberingChange w:id="572" w:author="SAS" w:date="2010-12-09T09:00:00Z" w:original="%1:4:0:)"/>
              </w:numPr>
              <w:ind w:left="360"/>
              <w:rPr>
                <w:rFonts w:ascii="Arial" w:hAnsi="Arial"/>
                <w:sz w:val="22"/>
                <w:rPrChange w:id="573" w:author="SAS" w:date="2011-01-31T15:56:00Z">
                  <w:rPr>
                    <w:rFonts w:ascii="Arial" w:hAnsi="Arial"/>
                    <w:sz w:val="22"/>
                  </w:rPr>
                </w:rPrChange>
              </w:rPr>
              <w:pPrChange w:id="574" w:author="SAS" w:date="2011-02-03T20:48:00Z">
                <w:pPr>
                  <w:pStyle w:val="ListParagraph"/>
                  <w:ind w:left="0"/>
                </w:pPr>
              </w:pPrChange>
            </w:pPr>
          </w:p>
        </w:tc>
        <w:tc>
          <w:tcPr>
            <w:tcW w:w="3333" w:type="dxa"/>
            <w:tcBorders>
              <w:top w:val="dotted" w:sz="4" w:space="0" w:color="auto"/>
              <w:bottom w:val="dotted" w:sz="4" w:space="0" w:color="auto"/>
            </w:tcBorders>
          </w:tcPr>
          <w:p w:rsidR="009B7F21" w:rsidRPr="002315B1" w:rsidRDefault="009B7F21" w:rsidP="00837882">
            <w:pPr>
              <w:pStyle w:val="ListParagraph"/>
              <w:keepNext/>
              <w:numPr>
                <w:ilvl w:val="0"/>
                <w:numId w:val="24"/>
                <w:ins w:id="575" w:author="SAS" w:date="2011-02-03T20:46:00Z"/>
              </w:numPr>
              <w:spacing w:before="240" w:after="60"/>
              <w:ind w:left="449" w:hanging="361"/>
              <w:outlineLvl w:val="1"/>
              <w:rPr>
                <w:ins w:id="576" w:author="SAS" w:date="2011-02-03T20:46:00Z"/>
                <w:rFonts w:ascii="Arial" w:hAnsi="Arial"/>
                <w:sz w:val="22"/>
                <w:rPrChange w:id="577" w:author="SAS" w:date="2011-02-03T20:47:00Z">
                  <w:rPr>
                    <w:ins w:id="578" w:author="SAS" w:date="2011-02-03T20:46:00Z"/>
                  </w:rPr>
                </w:rPrChange>
              </w:rPr>
              <w:pPrChange w:id="579" w:author="SAS" w:date="2011-02-03T22:48:00Z">
                <w:pPr>
                  <w:pStyle w:val="ListParagraph"/>
                  <w:keepNext/>
                  <w:numPr>
                    <w:numId w:val="30"/>
                  </w:numPr>
                  <w:spacing w:before="240" w:after="60"/>
                  <w:ind w:left="449" w:hanging="361"/>
                  <w:outlineLvl w:val="1"/>
                </w:pPr>
              </w:pPrChange>
            </w:pPr>
            <w:del w:id="580" w:author="SAS" w:date="2011-01-31T15:48:00Z">
              <w:r w:rsidRPr="002315B1">
                <w:rPr>
                  <w:rFonts w:ascii="Arial" w:hAnsi="Arial"/>
                  <w:sz w:val="22"/>
                  <w:rPrChange w:id="581" w:author="SAS" w:date="2011-02-03T20:47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br/>
                <w:delText xml:space="preserve">    2. </w:delText>
              </w:r>
            </w:del>
            <w:r w:rsidRPr="002315B1">
              <w:rPr>
                <w:rFonts w:ascii="Arial" w:hAnsi="Arial"/>
                <w:sz w:val="22"/>
                <w:rPrChange w:id="582" w:author="SAS" w:date="2011-02-03T20:47:00Z">
                  <w:rPr>
                    <w:rFonts w:ascii="Times New Roman" w:eastAsia="SimSun" w:hAnsi="Times New Roman"/>
                    <w:lang w:eastAsia="zh-CN"/>
                  </w:rPr>
                </w:rPrChange>
              </w:rPr>
              <w:t>Explain why historic interpretations vary</w:t>
            </w:r>
          </w:p>
          <w:p w:rsidR="009B7F21" w:rsidRPr="00186529" w:rsidRDefault="009B7F21" w:rsidP="009B7F21">
            <w:pPr>
              <w:pStyle w:val="ListParagraph"/>
              <w:numPr>
                <w:ins w:id="583" w:author="SAS" w:date="2011-01-31T15:50:00Z"/>
              </w:numPr>
              <w:ind w:left="449"/>
              <w:rPr>
                <w:rFonts w:ascii="Arial" w:hAnsi="Arial"/>
                <w:sz w:val="22"/>
                <w:rPrChange w:id="584" w:author="SAS" w:date="2011-01-31T15:56:00Z">
                  <w:rPr>
                    <w:rFonts w:ascii="Arial" w:hAnsi="Arial"/>
                    <w:sz w:val="22"/>
                  </w:rPr>
                </w:rPrChange>
              </w:rPr>
              <w:pPrChange w:id="585" w:author="SAS" w:date="2011-02-03T20:48:00Z">
                <w:pPr>
                  <w:pStyle w:val="ListParagraph"/>
                  <w:ind w:left="0"/>
                </w:pPr>
              </w:pPrChange>
            </w:pPr>
          </w:p>
        </w:tc>
      </w:tr>
      <w:tr w:rsidR="009B7F21" w:rsidRPr="00E47942">
        <w:trPr>
          <w:cantSplit/>
          <w:trHeight w:val="1260"/>
        </w:trPr>
        <w:tc>
          <w:tcPr>
            <w:tcW w:w="1868" w:type="dxa"/>
            <w:vMerge/>
          </w:tcPr>
          <w:p w:rsidR="009B7F21" w:rsidRPr="00186529" w:rsidRDefault="009B7F21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  <w:rPrChange w:id="586" w:author="SAS" w:date="2011-01-31T15:56:00Z">
                  <w:rPr>
                    <w:rFonts w:ascii="Arial" w:hAnsi="Arial" w:cs="Helvetica"/>
                    <w:b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1562" w:type="dxa"/>
            <w:vMerge/>
          </w:tcPr>
          <w:p w:rsidR="009B7F21" w:rsidRPr="00186529" w:rsidRDefault="009B7F21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587" w:author="SAS" w:date="2011-01-31T15:56:00Z">
                  <w:rPr>
                    <w:rFonts w:ascii="Arial" w:hAnsi="Arial" w:cs="Helvetica"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3301" w:type="dxa"/>
            <w:vMerge/>
          </w:tcPr>
          <w:p w:rsidR="009B7F21" w:rsidRPr="00186529" w:rsidDel="004119C5" w:rsidRDefault="009B7F21" w:rsidP="008C64E5">
            <w:pPr>
              <w:pStyle w:val="ListParagraph"/>
              <w:widowControl w:val="0"/>
              <w:numPr>
                <w:ilvl w:val="0"/>
                <w:numId w:val="4"/>
                <w:numberingChange w:id="588" w:author="SAS" w:date="2010-12-09T09:00:00Z" w:original="%1:1:0:.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  <w:rPrChange w:id="589" w:author="SAS" w:date="2011-01-31T15:56:00Z">
                  <w:rPr>
                    <w:rFonts w:ascii="Arial" w:hAnsi="Arial" w:cs="Verdana"/>
                    <w:sz w:val="22"/>
                    <w:szCs w:val="18"/>
                  </w:rPr>
                </w:rPrChange>
              </w:rPr>
            </w:pPr>
          </w:p>
        </w:tc>
        <w:tc>
          <w:tcPr>
            <w:tcW w:w="3248" w:type="dxa"/>
            <w:vMerge w:val="restart"/>
            <w:tcBorders>
              <w:top w:val="dotted" w:sz="4" w:space="0" w:color="auto"/>
            </w:tcBorders>
          </w:tcPr>
          <w:p w:rsidR="009B7F21" w:rsidRPr="009B7F21" w:rsidDel="009B7F21" w:rsidRDefault="009B7F21" w:rsidP="009B7F21">
            <w:pPr>
              <w:widowControl w:val="0"/>
              <w:numPr>
                <w:numberingChange w:id="590" w:author="SAS" w:date="2010-12-09T09:00:00Z" w:original="%1:2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rPr>
                <w:del w:id="591" w:author="SAS" w:date="2011-02-03T20:48:00Z"/>
                <w:rFonts w:ascii="Arial" w:hAnsi="Arial" w:cs="Verdana"/>
                <w:sz w:val="22"/>
                <w:szCs w:val="18"/>
                <w:rPrChange w:id="592" w:author="SAS" w:date="2011-02-03T20:48:00Z">
                  <w:rPr>
                    <w:del w:id="593" w:author="SAS" w:date="2011-02-03T20:48:00Z"/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594" w:author="SAS" w:date="2011-02-03T20:48:00Z">
                <w:pPr>
                  <w:pStyle w:val="ListParagraph"/>
                  <w:widowControl w:val="0"/>
                  <w:tabs>
                    <w:tab w:val="left" w:pos="414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  <w:ind w:left="0"/>
                </w:pPr>
              </w:pPrChange>
            </w:pPr>
            <w:ins w:id="595" w:author="SAS" w:date="2011-02-03T20:48:00Z">
              <w:r>
                <w:rPr>
                  <w:rFonts w:ascii="Arial" w:hAnsi="Arial" w:cs="Verdana"/>
                  <w:sz w:val="22"/>
                  <w:szCs w:val="18"/>
                </w:rPr>
                <w:t>3.</w:t>
              </w:r>
              <w:r>
                <w:rPr>
                  <w:rFonts w:ascii="Arial" w:hAnsi="Arial" w:cs="Verdana"/>
                  <w:sz w:val="22"/>
                  <w:szCs w:val="18"/>
                </w:rPr>
                <w:tab/>
              </w:r>
            </w:ins>
            <w:del w:id="596" w:author="SAS" w:date="2011-02-03T02:44:00Z">
              <w:r w:rsidRPr="009B7F21" w:rsidDel="004119C5">
                <w:rPr>
                  <w:rFonts w:ascii="Arial" w:hAnsi="Arial" w:cs="Verdana"/>
                  <w:sz w:val="22"/>
                  <w:szCs w:val="18"/>
                  <w:rPrChange w:id="597" w:author="SAS" w:date="2011-02-03T20:48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to help explain current events</w:delText>
              </w:r>
            </w:del>
          </w:p>
          <w:p w:rsidR="009B7F21" w:rsidRDefault="009B7F21" w:rsidP="009B7F21">
            <w:pPr>
              <w:widowControl w:val="0"/>
              <w:numPr>
                <w:numberingChange w:id="598" w:author="SAS" w:date="2010-12-09T09:00:00Z" w:original="%1:3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469" w:hanging="450"/>
              <w:rPr>
                <w:rFonts w:ascii="Arial" w:eastAsia="Cambria" w:hAnsi="Arial" w:cs="Verdana"/>
                <w:sz w:val="22"/>
                <w:szCs w:val="18"/>
                <w:lang w:eastAsia="en-US"/>
              </w:rPr>
              <w:pPrChange w:id="599" w:author="SAS" w:date="2011-02-03T20:49:00Z">
                <w:pPr>
                  <w:widowControl w:val="0"/>
                  <w:tabs>
                    <w:tab w:val="left" w:pos="414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</w:pPr>
              </w:pPrChange>
            </w:pPr>
            <w:del w:id="600" w:author="SAS" w:date="2011-02-03T02:44:00Z">
              <w:r w:rsidRPr="00186529" w:rsidDel="004119C5">
                <w:rPr>
                  <w:rFonts w:ascii="Arial" w:eastAsia="Cambria" w:hAnsi="Arial" w:cs="Verdana"/>
                  <w:sz w:val="22"/>
                  <w:szCs w:val="18"/>
                  <w:lang w:eastAsia="en-US"/>
                  <w:rPrChange w:id="601" w:author="SAS" w:date="2011-01-31T15:56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Utilize knowledge of texts to e</w:delText>
              </w:r>
            </w:del>
            <w:ins w:id="602" w:author="SAS" w:date="2011-02-03T02:44:00Z">
              <w:r>
                <w:rPr>
                  <w:rFonts w:ascii="Arial" w:hAnsi="Arial" w:cs="Verdana"/>
                  <w:sz w:val="22"/>
                  <w:szCs w:val="18"/>
                </w:rPr>
                <w:t>E</w:t>
              </w:r>
            </w:ins>
            <w:r w:rsidRPr="00186529">
              <w:rPr>
                <w:rFonts w:ascii="Arial" w:eastAsia="Cambria" w:hAnsi="Arial" w:cs="Verdana"/>
                <w:sz w:val="22"/>
                <w:szCs w:val="18"/>
                <w:lang w:eastAsia="en-US"/>
                <w:rPrChange w:id="603" w:author="SAS" w:date="2011-01-31T15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  <w:t>stablish a point of view, make decisions and form opinions on historic events</w:t>
            </w:r>
            <w:ins w:id="604" w:author="SAS" w:date="2011-02-03T02:44:00Z">
              <w:r>
                <w:rPr>
                  <w:rFonts w:ascii="Arial" w:hAnsi="Arial" w:cs="Verdana"/>
                  <w:sz w:val="22"/>
                  <w:szCs w:val="18"/>
                </w:rPr>
                <w:t xml:space="preserve"> </w:t>
              </w:r>
            </w:ins>
            <w:ins w:id="605" w:author="SAS" w:date="2011-02-03T02:45:00Z">
              <w:r>
                <w:rPr>
                  <w:rFonts w:ascii="Arial" w:hAnsi="Arial" w:cs="Verdana"/>
                  <w:sz w:val="22"/>
                  <w:szCs w:val="18"/>
                </w:rPr>
                <w:t>drawing from historical resources</w:t>
              </w:r>
            </w:ins>
            <w:ins w:id="606" w:author="SAS" w:date="2011-02-03T02:44:00Z">
              <w:r w:rsidRPr="00186529">
                <w:rPr>
                  <w:rFonts w:ascii="Arial" w:hAnsi="Arial" w:cs="Verdana"/>
                  <w:sz w:val="22"/>
                  <w:szCs w:val="18"/>
                </w:rPr>
                <w:t xml:space="preserve"> </w:t>
              </w:r>
            </w:ins>
            <w:r w:rsidRPr="00186529">
              <w:rPr>
                <w:rFonts w:ascii="Arial" w:eastAsia="Cambria" w:hAnsi="Arial" w:cs="Verdana"/>
                <w:sz w:val="22"/>
                <w:szCs w:val="18"/>
                <w:lang w:eastAsia="en-US"/>
                <w:rPrChange w:id="607" w:author="SAS" w:date="2011-01-31T15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  <w:t xml:space="preserve"> </w:t>
            </w:r>
          </w:p>
          <w:p w:rsidR="009B7F21" w:rsidRDefault="009B7F21" w:rsidP="009B7F21">
            <w:pPr>
              <w:widowControl w:val="0"/>
              <w:numPr>
                <w:ins w:id="608" w:author="SAS" w:date="2011-02-03T20:48:00Z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469" w:hanging="469"/>
              <w:rPr>
                <w:ins w:id="609" w:author="SAS" w:date="2011-02-03T20:48:00Z"/>
                <w:rFonts w:ascii="Arial" w:hAnsi="Arial" w:cs="Verdana"/>
                <w:sz w:val="22"/>
                <w:szCs w:val="18"/>
              </w:rPr>
              <w:pPrChange w:id="610" w:author="SAS" w:date="2011-02-03T20:48:00Z">
                <w:pPr>
                  <w:pStyle w:val="ListParagraph"/>
                  <w:widowControl w:val="0"/>
                  <w:numPr>
                    <w:numId w:val="11"/>
                  </w:numPr>
                  <w:tabs>
                    <w:tab w:val="left" w:pos="414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  <w:ind w:left="360" w:hanging="360"/>
                </w:pPr>
              </w:pPrChange>
            </w:pPr>
          </w:p>
        </w:tc>
        <w:tc>
          <w:tcPr>
            <w:tcW w:w="4536" w:type="dxa"/>
            <w:vMerge w:val="restart"/>
            <w:tcBorders>
              <w:top w:val="dotted" w:sz="4" w:space="0" w:color="auto"/>
            </w:tcBorders>
          </w:tcPr>
          <w:p w:rsidR="009B7F21" w:rsidRPr="002315B1" w:rsidDel="009B7F21" w:rsidRDefault="009B7F21" w:rsidP="009B7F21">
            <w:pPr>
              <w:widowControl w:val="0"/>
              <w:numPr>
                <w:ins w:id="611" w:author="SAS" w:date="2011-02-03T20:45:00Z"/>
              </w:numPr>
              <w:tabs>
                <w:tab w:val="left" w:pos="303"/>
                <w:tab w:val="left" w:pos="371"/>
                <w:tab w:val="left" w:pos="560"/>
                <w:tab w:val="left" w:pos="73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71" w:hanging="360"/>
              <w:rPr>
                <w:del w:id="612" w:author="SAS" w:date="2011-02-03T20:49:00Z"/>
                <w:rFonts w:ascii="Arial" w:hAnsi="Arial" w:cs="Helvetica"/>
                <w:sz w:val="22"/>
                <w:lang w:eastAsia="en-US"/>
                <w:rPrChange w:id="613" w:author="SAS" w:date="2011-02-03T20:45:00Z">
                  <w:rPr>
                    <w:del w:id="614" w:author="SAS" w:date="2011-02-03T20:49:00Z"/>
                    <w:rFonts w:ascii="Garamond" w:hAnsi="Garamond" w:cs="Helvetica"/>
                    <w:lang w:eastAsia="en-US"/>
                  </w:rPr>
                </w:rPrChange>
              </w:rPr>
              <w:pPrChange w:id="615" w:author="SAS" w:date="2011-02-03T20:49:00Z">
                <w:pPr>
                  <w:widowControl w:val="0"/>
                  <w:tabs>
                    <w:tab w:val="left" w:pos="20"/>
                    <w:tab w:val="left" w:pos="303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</w:pPr>
              </w:pPrChange>
            </w:pPr>
            <w:del w:id="616" w:author="SAS" w:date="2011-02-03T02:58:00Z">
              <w:r w:rsidRPr="002315B1" w:rsidDel="006E340C">
                <w:rPr>
                  <w:rFonts w:ascii="Arial" w:hAnsi="Arial" w:cs="Helvetica"/>
                  <w:sz w:val="22"/>
                  <w:lang w:eastAsia="en-US"/>
                  <w:rPrChange w:id="617" w:author="SAS" w:date="2011-02-03T20:45:00Z">
                    <w:rPr>
                      <w:rFonts w:ascii="Garamond" w:eastAsia="Cambria" w:hAnsi="Garamond" w:cs="Helvetica"/>
                      <w:lang w:eastAsia="en-US"/>
                    </w:rPr>
                  </w:rPrChange>
                </w:rPr>
                <w:delText xml:space="preserve">to develop a point of view </w:delText>
              </w:r>
            </w:del>
            <w:ins w:id="618" w:author="SAS" w:date="2011-02-03T20:49:00Z">
              <w:r>
                <w:rPr>
                  <w:rFonts w:ascii="Arial" w:hAnsi="Arial" w:cs="Helvetica"/>
                  <w:sz w:val="22"/>
                  <w:lang w:eastAsia="en-US"/>
                </w:rPr>
                <w:t>3.</w:t>
              </w:r>
              <w:r>
                <w:rPr>
                  <w:rFonts w:ascii="Arial" w:hAnsi="Arial" w:cs="Helvetica"/>
                  <w:sz w:val="22"/>
                  <w:lang w:eastAsia="en-US"/>
                </w:rPr>
                <w:tab/>
              </w:r>
            </w:ins>
          </w:p>
          <w:p w:rsidR="009B7F21" w:rsidRDefault="009B7F21" w:rsidP="009B7F21">
            <w:pPr>
              <w:widowControl w:val="0"/>
              <w:numPr>
                <w:numberingChange w:id="619" w:author="SAS" w:date="2010-12-09T09:00:00Z" w:original="%1:3:0:."/>
                <w:ins w:id="620" w:author="SAS" w:date="2010-12-09T09:00:00Z"/>
              </w:numPr>
              <w:tabs>
                <w:tab w:val="left" w:pos="303"/>
                <w:tab w:val="left" w:pos="371"/>
                <w:tab w:val="left" w:pos="560"/>
                <w:tab w:val="left" w:pos="73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71" w:hanging="360"/>
              <w:rPr>
                <w:rFonts w:ascii="Arial" w:hAnsi="Arial" w:cs="Helvetica"/>
                <w:sz w:val="22"/>
                <w:lang w:eastAsia="en-US"/>
              </w:rPr>
              <w:pPrChange w:id="621" w:author="SAS" w:date="2011-02-03T20:49:00Z">
                <w:pPr>
                  <w:widowControl w:val="0"/>
                  <w:tabs>
                    <w:tab w:val="left" w:pos="20"/>
                    <w:tab w:val="left" w:pos="303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</w:pPr>
              </w:pPrChange>
            </w:pPr>
            <w:del w:id="622" w:author="SAS" w:date="2011-02-03T02:45:00Z">
              <w:r w:rsidRPr="00186529" w:rsidDel="004119C5">
                <w:rPr>
                  <w:rFonts w:ascii="Arial" w:hAnsi="Arial" w:cs="Helvetica"/>
                  <w:sz w:val="22"/>
                  <w:lang w:eastAsia="en-US"/>
                  <w:rPrChange w:id="623" w:author="SAS" w:date="2011-01-31T15:56:00Z">
                    <w:rPr>
                      <w:rFonts w:ascii="Garamond" w:eastAsia="Cambria" w:hAnsi="Garamond" w:cs="Helvetica"/>
                      <w:lang w:eastAsia="en-US"/>
                    </w:rPr>
                  </w:rPrChange>
                </w:rPr>
                <w:delText xml:space="preserve">Recognize </w:delText>
              </w:r>
            </w:del>
            <w:ins w:id="624" w:author="SAS" w:date="2011-02-03T02:45:00Z">
              <w:r>
                <w:rPr>
                  <w:rFonts w:ascii="Arial" w:hAnsi="Arial" w:cs="Helvetica"/>
                  <w:sz w:val="22"/>
                  <w:lang w:eastAsia="en-US"/>
                </w:rPr>
                <w:t>Justify</w:t>
              </w:r>
              <w:r w:rsidRPr="00186529">
                <w:rPr>
                  <w:rFonts w:ascii="Arial" w:hAnsi="Arial" w:cs="Helvetica"/>
                  <w:sz w:val="22"/>
                  <w:lang w:eastAsia="en-US"/>
                  <w:rPrChange w:id="625" w:author="SAS" w:date="2011-01-31T15:56:00Z">
                    <w:rPr>
                      <w:rFonts w:ascii="Garamond" w:eastAsia="Cambria" w:hAnsi="Garamond" w:cs="Helvetica"/>
                      <w:lang w:eastAsia="en-US"/>
                    </w:rPr>
                  </w:rPrChange>
                </w:rPr>
                <w:t xml:space="preserve"> </w:t>
              </w:r>
            </w:ins>
            <w:r w:rsidRPr="00186529">
              <w:rPr>
                <w:rFonts w:ascii="Arial" w:hAnsi="Arial" w:cs="Helvetica"/>
                <w:sz w:val="22"/>
                <w:lang w:eastAsia="en-US"/>
                <w:rPrChange w:id="626" w:author="SAS" w:date="2011-01-31T15:56:00Z">
                  <w:rPr>
                    <w:rFonts w:ascii="Garamond" w:eastAsia="Cambria" w:hAnsi="Garamond" w:cs="Helvetica"/>
                    <w:lang w:eastAsia="en-US"/>
                  </w:rPr>
                </w:rPrChange>
              </w:rPr>
              <w:t>how knowledge of the past and</w:t>
            </w:r>
            <w:del w:id="627" w:author="SAS" w:date="2011-02-03T02:45:00Z">
              <w:r w:rsidRPr="00186529" w:rsidDel="004119C5">
                <w:rPr>
                  <w:rFonts w:ascii="Arial" w:hAnsi="Arial" w:cs="Helvetica"/>
                  <w:sz w:val="22"/>
                  <w:lang w:eastAsia="en-US"/>
                  <w:rPrChange w:id="628" w:author="SAS" w:date="2011-01-31T15:56:00Z">
                    <w:rPr>
                      <w:rFonts w:ascii="Garamond" w:eastAsia="Cambria" w:hAnsi="Garamond" w:cs="Helvetica"/>
                      <w:lang w:eastAsia="en-US"/>
                    </w:rPr>
                  </w:rPrChange>
                </w:rPr>
                <w:delText xml:space="preserve"> its </w:delText>
              </w:r>
            </w:del>
            <w:ins w:id="629" w:author="SAS" w:date="2011-02-03T02:45:00Z">
              <w:r>
                <w:rPr>
                  <w:rFonts w:ascii="Arial" w:hAnsi="Arial" w:cs="Helvetica"/>
                  <w:sz w:val="22"/>
                  <w:lang w:eastAsia="en-US"/>
                </w:rPr>
                <w:t xml:space="preserve"> </w:t>
              </w:r>
            </w:ins>
            <w:r w:rsidRPr="00186529">
              <w:rPr>
                <w:rFonts w:ascii="Arial" w:hAnsi="Arial" w:cs="Helvetica"/>
                <w:sz w:val="22"/>
                <w:lang w:eastAsia="en-US"/>
                <w:rPrChange w:id="630" w:author="SAS" w:date="2011-01-31T15:56:00Z">
                  <w:rPr>
                    <w:rFonts w:ascii="Garamond" w:eastAsia="Cambria" w:hAnsi="Garamond" w:cs="Helvetica"/>
                    <w:lang w:eastAsia="en-US"/>
                  </w:rPr>
                </w:rPrChange>
              </w:rPr>
              <w:t>trends can help explain current events</w:t>
            </w:r>
          </w:p>
        </w:tc>
        <w:tc>
          <w:tcPr>
            <w:tcW w:w="3306" w:type="dxa"/>
            <w:tcBorders>
              <w:top w:val="dotted" w:sz="4" w:space="0" w:color="auto"/>
              <w:bottom w:val="dotted" w:sz="4" w:space="0" w:color="auto"/>
            </w:tcBorders>
          </w:tcPr>
          <w:p w:rsidR="009B7F21" w:rsidRPr="009B7F21" w:rsidRDefault="009B7F21" w:rsidP="00837882">
            <w:pPr>
              <w:pStyle w:val="ListParagraph"/>
              <w:numPr>
                <w:ilvl w:val="0"/>
                <w:numId w:val="14"/>
                <w:numberingChange w:id="631" w:author="SAS" w:date="2010-12-09T09:00:00Z" w:original="%1:4:0:)"/>
              </w:numPr>
              <w:ind w:left="360"/>
              <w:rPr>
                <w:rFonts w:ascii="Arial" w:hAnsi="Arial" w:cs="Helvetica"/>
                <w:sz w:val="22"/>
                <w:szCs w:val="32"/>
                <w:rPrChange w:id="632" w:author="SAS" w:date="2011-02-03T20:50:00Z">
                  <w:rPr>
                    <w:rFonts w:ascii="Arial" w:hAnsi="Arial"/>
                    <w:sz w:val="22"/>
                  </w:rPr>
                </w:rPrChange>
              </w:rPr>
              <w:pPrChange w:id="633" w:author="SAS" w:date="2011-02-03T22:48:00Z">
                <w:pPr>
                  <w:pStyle w:val="ListParagraph"/>
                  <w:numPr>
                    <w:numId w:val="17"/>
                  </w:numPr>
                  <w:ind w:left="360" w:hanging="360"/>
                </w:pPr>
              </w:pPrChange>
            </w:pPr>
            <w:ins w:id="634" w:author="SAS" w:date="2011-01-31T15:48:00Z">
              <w:r w:rsidRPr="00186529">
                <w:rPr>
                  <w:rFonts w:ascii="Arial" w:hAnsi="Arial"/>
                  <w:sz w:val="22"/>
                  <w:rPrChange w:id="635" w:author="SAS" w:date="2011-01-31T15:56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t>Identify the long and short term effects behind the sequence of historical events</w:t>
              </w:r>
            </w:ins>
          </w:p>
          <w:p w:rsidR="009B7F21" w:rsidRPr="00186529" w:rsidRDefault="009B7F21" w:rsidP="009B7F21">
            <w:pPr>
              <w:pStyle w:val="ListParagraph"/>
              <w:numPr>
                <w:numberingChange w:id="636" w:author="SAS" w:date="2010-12-09T09:00:00Z" w:original="%1:4:0:)"/>
              </w:numPr>
              <w:ind w:left="360"/>
              <w:rPr>
                <w:rFonts w:ascii="Arial" w:hAnsi="Arial"/>
                <w:sz w:val="22"/>
                <w:rPrChange w:id="637" w:author="SAS" w:date="2011-01-31T15:56:00Z">
                  <w:rPr>
                    <w:rFonts w:ascii="Arial" w:hAnsi="Arial"/>
                    <w:sz w:val="22"/>
                  </w:rPr>
                </w:rPrChange>
              </w:rPr>
              <w:pPrChange w:id="638" w:author="SAS" w:date="2011-02-03T20:50:00Z">
                <w:pPr>
                  <w:pStyle w:val="ListParagraph"/>
                  <w:ind w:left="0"/>
                </w:pPr>
              </w:pPrChange>
            </w:pPr>
          </w:p>
        </w:tc>
        <w:tc>
          <w:tcPr>
            <w:tcW w:w="3333" w:type="dxa"/>
            <w:tcBorders>
              <w:top w:val="dotted" w:sz="4" w:space="0" w:color="auto"/>
              <w:bottom w:val="dotted" w:sz="4" w:space="0" w:color="auto"/>
            </w:tcBorders>
          </w:tcPr>
          <w:p w:rsidR="009B7F21" w:rsidRDefault="009B7F21" w:rsidP="00837882">
            <w:pPr>
              <w:pStyle w:val="ListParagraph"/>
              <w:keepNext/>
              <w:numPr>
                <w:ilvl w:val="0"/>
                <w:numId w:val="24"/>
                <w:ins w:id="639" w:author="SAS" w:date="2011-01-31T15:50:00Z"/>
              </w:numPr>
              <w:spacing w:before="240" w:after="60"/>
              <w:ind w:left="449" w:hanging="361"/>
              <w:outlineLvl w:val="1"/>
              <w:rPr>
                <w:ins w:id="640" w:author="SAS" w:date="2011-02-03T20:50:00Z"/>
                <w:rFonts w:ascii="Arial" w:hAnsi="Arial"/>
                <w:sz w:val="22"/>
              </w:rPr>
              <w:pPrChange w:id="641" w:author="SAS" w:date="2011-02-03T22:48:00Z">
                <w:pPr>
                  <w:pStyle w:val="ListParagraph"/>
                  <w:keepNext/>
                  <w:numPr>
                    <w:numId w:val="30"/>
                  </w:numPr>
                  <w:spacing w:before="240" w:after="60"/>
                  <w:ind w:left="449" w:hanging="361"/>
                  <w:outlineLvl w:val="1"/>
                </w:pPr>
              </w:pPrChange>
            </w:pPr>
            <w:del w:id="642" w:author="SAS" w:date="2011-01-31T15:50:00Z">
              <w:r w:rsidRPr="00186529">
                <w:rPr>
                  <w:rFonts w:ascii="Arial" w:hAnsi="Arial"/>
                  <w:sz w:val="22"/>
                  <w:rPrChange w:id="643" w:author="SAS" w:date="2011-01-31T15:56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br/>
                <w:delText>    3.</w:delText>
              </w:r>
            </w:del>
            <w:del w:id="644" w:author="SAS" w:date="2011-01-31T15:49:00Z">
              <w:r w:rsidRPr="00186529">
                <w:rPr>
                  <w:rFonts w:ascii="Arial" w:hAnsi="Arial"/>
                  <w:sz w:val="22"/>
                  <w:rPrChange w:id="645" w:author="SAS" w:date="2011-01-31T15:56:00Z">
                    <w:rPr>
                      <w:rFonts w:ascii="Times New Roman" w:eastAsia="SimSun" w:hAnsi="Times New Roman"/>
                      <w:lang w:eastAsia="zh-CN"/>
                    </w:rPr>
                  </w:rPrChange>
                </w:rPr>
                <w:delText xml:space="preserve"> </w:delText>
              </w:r>
            </w:del>
            <w:r w:rsidRPr="00186529">
              <w:rPr>
                <w:rFonts w:ascii="Arial" w:hAnsi="Arial"/>
                <w:sz w:val="22"/>
                <w:rPrChange w:id="646" w:author="SAS" w:date="2011-01-31T15:56:00Z">
                  <w:rPr>
                    <w:rFonts w:ascii="Times New Roman" w:eastAsia="SimSun" w:hAnsi="Times New Roman"/>
                    <w:lang w:eastAsia="zh-CN"/>
                  </w:rPr>
                </w:rPrChange>
              </w:rPr>
              <w:t>Categorize and explain the effects that cause historical change</w:t>
            </w:r>
          </w:p>
          <w:p w:rsidR="009B7F21" w:rsidRPr="002315B1" w:rsidRDefault="009B7F21" w:rsidP="009B7F21">
            <w:pPr>
              <w:pStyle w:val="ListParagraph"/>
              <w:numPr>
                <w:ins w:id="647" w:author="SAS" w:date="2011-01-31T15:50:00Z"/>
              </w:numPr>
              <w:ind w:left="449"/>
              <w:rPr>
                <w:rFonts w:ascii="Arial" w:hAnsi="Arial"/>
                <w:sz w:val="22"/>
                <w:rPrChange w:id="648" w:author="SAS" w:date="2011-02-03T20:47:00Z">
                  <w:rPr>
                    <w:rFonts w:ascii="Arial" w:hAnsi="Arial"/>
                    <w:sz w:val="22"/>
                  </w:rPr>
                </w:rPrChange>
              </w:rPr>
              <w:pPrChange w:id="649" w:author="SAS" w:date="2011-02-03T20:50:00Z">
                <w:pPr>
                  <w:pStyle w:val="ListParagraph"/>
                  <w:ind w:left="0"/>
                </w:pPr>
              </w:pPrChange>
            </w:pPr>
          </w:p>
        </w:tc>
      </w:tr>
      <w:tr w:rsidR="009B7F21" w:rsidRPr="00E47942">
        <w:trPr>
          <w:cantSplit/>
          <w:trHeight w:val="1300"/>
        </w:trPr>
        <w:tc>
          <w:tcPr>
            <w:tcW w:w="1868" w:type="dxa"/>
            <w:vMerge/>
            <w:tcBorders>
              <w:bottom w:val="thinThickSmallGap" w:sz="24" w:space="0" w:color="auto"/>
            </w:tcBorders>
          </w:tcPr>
          <w:p w:rsidR="009B7F21" w:rsidRPr="00186529" w:rsidRDefault="009B7F21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  <w:rPrChange w:id="650" w:author="SAS" w:date="2011-01-31T15:56:00Z">
                  <w:rPr>
                    <w:rFonts w:ascii="Arial" w:hAnsi="Arial" w:cs="Helvetica"/>
                    <w:b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1562" w:type="dxa"/>
            <w:vMerge/>
            <w:tcBorders>
              <w:bottom w:val="thinThickSmallGap" w:sz="24" w:space="0" w:color="auto"/>
            </w:tcBorders>
          </w:tcPr>
          <w:p w:rsidR="009B7F21" w:rsidRPr="00186529" w:rsidRDefault="009B7F21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651" w:author="SAS" w:date="2011-01-31T15:56:00Z">
                  <w:rPr>
                    <w:rFonts w:ascii="Arial" w:hAnsi="Arial" w:cs="Helvetica"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3301" w:type="dxa"/>
            <w:vMerge/>
            <w:tcBorders>
              <w:bottom w:val="thinThickSmallGap" w:sz="24" w:space="0" w:color="auto"/>
            </w:tcBorders>
          </w:tcPr>
          <w:p w:rsidR="009B7F21" w:rsidRPr="00186529" w:rsidDel="004119C5" w:rsidRDefault="009B7F21" w:rsidP="008C64E5">
            <w:pPr>
              <w:pStyle w:val="ListParagraph"/>
              <w:widowControl w:val="0"/>
              <w:numPr>
                <w:ilvl w:val="0"/>
                <w:numId w:val="4"/>
                <w:numberingChange w:id="652" w:author="SAS" w:date="2010-12-09T09:00:00Z" w:original="%1:1:0:.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  <w:rPrChange w:id="653" w:author="SAS" w:date="2011-01-31T15:56:00Z">
                  <w:rPr>
                    <w:rFonts w:ascii="Arial" w:hAnsi="Arial" w:cs="Verdana"/>
                    <w:sz w:val="22"/>
                    <w:szCs w:val="18"/>
                  </w:rPr>
                </w:rPrChange>
              </w:rPr>
            </w:pPr>
          </w:p>
        </w:tc>
        <w:tc>
          <w:tcPr>
            <w:tcW w:w="3248" w:type="dxa"/>
            <w:vMerge/>
            <w:tcBorders>
              <w:bottom w:val="thinThickSmallGap" w:sz="24" w:space="0" w:color="auto"/>
            </w:tcBorders>
          </w:tcPr>
          <w:p w:rsidR="009B7F21" w:rsidRDefault="009B7F21" w:rsidP="009B7F21">
            <w:pPr>
              <w:widowControl w:val="0"/>
              <w:numPr>
                <w:numberingChange w:id="654" w:author="SAS" w:date="2010-12-09T09:00:00Z" w:original="%1:3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469" w:hanging="45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4536" w:type="dxa"/>
            <w:vMerge/>
            <w:tcBorders>
              <w:bottom w:val="thinThickSmallGap" w:sz="24" w:space="0" w:color="auto"/>
            </w:tcBorders>
          </w:tcPr>
          <w:p w:rsidR="009B7F21" w:rsidRPr="002315B1" w:rsidDel="006E340C" w:rsidRDefault="009B7F21" w:rsidP="009B7F21">
            <w:pPr>
              <w:widowControl w:val="0"/>
              <w:numPr>
                <w:numberingChange w:id="655" w:author="SAS" w:date="2010-12-09T09:00:00Z" w:original="%1:3:0:."/>
                <w:ins w:id="656" w:author="SAS" w:date="2010-12-09T09:00:00Z"/>
              </w:numPr>
              <w:tabs>
                <w:tab w:val="left" w:pos="303"/>
                <w:tab w:val="left" w:pos="371"/>
                <w:tab w:val="left" w:pos="560"/>
                <w:tab w:val="left" w:pos="73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71" w:hanging="360"/>
              <w:rPr>
                <w:rFonts w:ascii="Arial" w:hAnsi="Arial" w:cs="Helvetica"/>
                <w:sz w:val="22"/>
                <w:lang w:eastAsia="en-US"/>
                <w:rPrChange w:id="657" w:author="SAS" w:date="2011-02-03T20:45:00Z">
                  <w:rPr>
                    <w:rFonts w:ascii="Arial" w:hAnsi="Arial" w:cs="Helvetica"/>
                    <w:sz w:val="22"/>
                    <w:lang w:eastAsia="en-US"/>
                  </w:rPr>
                </w:rPrChange>
              </w:rPr>
            </w:pPr>
          </w:p>
        </w:tc>
        <w:tc>
          <w:tcPr>
            <w:tcW w:w="3306" w:type="dxa"/>
            <w:tcBorders>
              <w:top w:val="dotted" w:sz="4" w:space="0" w:color="auto"/>
              <w:bottom w:val="thinThickSmallGap" w:sz="24" w:space="0" w:color="auto"/>
            </w:tcBorders>
          </w:tcPr>
          <w:p w:rsidR="009B7F21" w:rsidRPr="00DC3217" w:rsidDel="00DD5610" w:rsidRDefault="009B7F21" w:rsidP="00837882">
            <w:pPr>
              <w:pStyle w:val="ListParagraph"/>
              <w:numPr>
                <w:ilvl w:val="0"/>
                <w:numId w:val="14"/>
                <w:ins w:id="658" w:author="SAS" w:date="2011-01-31T15:48:00Z"/>
              </w:numPr>
              <w:ind w:left="360"/>
              <w:rPr>
                <w:del w:id="659" w:author="SAS" w:date="2011-01-31T15:48:00Z"/>
                <w:rFonts w:ascii="Arial" w:hAnsi="Arial" w:cs="Helvetica"/>
                <w:sz w:val="22"/>
                <w:szCs w:val="32"/>
                <w:rPrChange w:id="660" w:author="SAS" w:date="2011-01-31T15:56:00Z">
                  <w:rPr>
                    <w:del w:id="661" w:author="SAS" w:date="2011-01-31T15:48:00Z"/>
                    <w:rFonts w:ascii="Garamond" w:hAnsi="Garamond" w:cs="Helvetica"/>
                    <w:sz w:val="20"/>
                    <w:szCs w:val="32"/>
                  </w:rPr>
                </w:rPrChange>
              </w:rPr>
              <w:pPrChange w:id="662" w:author="SAS" w:date="2011-02-03T22:48:00Z">
                <w:pPr>
                  <w:pStyle w:val="ListParagraph"/>
                  <w:numPr>
                    <w:numId w:val="17"/>
                  </w:numPr>
                  <w:ind w:left="360" w:hanging="360"/>
                </w:pPr>
              </w:pPrChange>
            </w:pPr>
            <w:ins w:id="663" w:author="SAS" w:date="2011-01-31T15:48:00Z">
              <w:r w:rsidRPr="00186529">
                <w:rPr>
                  <w:rFonts w:ascii="Arial" w:hAnsi="Arial"/>
                  <w:sz w:val="22"/>
                  <w:rPrChange w:id="664" w:author="SAS" w:date="2011-01-31T15:56:00Z">
                    <w:rPr/>
                  </w:rPrChange>
                </w:rPr>
                <w:t>Analyze the impact of change on societies (i.e., politics and economies)</w:t>
              </w:r>
            </w:ins>
            <w:del w:id="665" w:author="SAS" w:date="2011-01-31T15:48:00Z">
              <w:r w:rsidRPr="00186529">
                <w:rPr>
                  <w:rFonts w:ascii="Arial" w:hAnsi="Arial"/>
                  <w:sz w:val="22"/>
                  <w:rPrChange w:id="666" w:author="SAS" w:date="2011-01-31T15:56:00Z">
                    <w:rPr>
                      <w:rFonts w:ascii="Garamond" w:hAnsi="Garamond"/>
                      <w:sz w:val="20"/>
                    </w:rPr>
                  </w:rPrChange>
                </w:rPr>
                <w:delText>Describe the role of enduring belief systems in society over time.</w:delText>
              </w:r>
            </w:del>
          </w:p>
          <w:p w:rsidR="009B7F21" w:rsidRPr="00DC3217" w:rsidDel="00DD5610" w:rsidRDefault="009B7F21" w:rsidP="00837882">
            <w:pPr>
              <w:pStyle w:val="ListParagraph"/>
              <w:numPr>
                <w:ilvl w:val="0"/>
                <w:numId w:val="14"/>
                <w:numberingChange w:id="667" w:author="SAS" w:date="2010-12-09T09:00:00Z" w:original="%1:2:0:)"/>
              </w:numPr>
              <w:ind w:left="360"/>
              <w:rPr>
                <w:del w:id="668" w:author="SAS" w:date="2011-01-31T15:48:00Z"/>
                <w:rFonts w:ascii="Arial" w:hAnsi="Arial" w:cs="Helvetica"/>
                <w:sz w:val="22"/>
                <w:szCs w:val="32"/>
                <w:rPrChange w:id="669" w:author="SAS" w:date="2011-01-31T15:56:00Z">
                  <w:rPr>
                    <w:del w:id="670" w:author="SAS" w:date="2011-01-31T15:48:00Z"/>
                    <w:rFonts w:ascii="Garamond" w:hAnsi="Garamond" w:cs="Helvetica"/>
                    <w:sz w:val="20"/>
                    <w:szCs w:val="32"/>
                  </w:rPr>
                </w:rPrChange>
              </w:rPr>
              <w:pPrChange w:id="671" w:author="SAS" w:date="2011-02-03T22:48:00Z">
                <w:pPr>
                  <w:pStyle w:val="ListParagraph"/>
                  <w:numPr>
                    <w:numId w:val="17"/>
                  </w:numPr>
                  <w:ind w:left="360" w:hanging="360"/>
                </w:pPr>
              </w:pPrChange>
            </w:pPr>
            <w:del w:id="672" w:author="SAS" w:date="2011-01-31T15:48:00Z">
              <w:r w:rsidRPr="00186529">
                <w:rPr>
                  <w:rFonts w:ascii="Arial" w:hAnsi="Arial"/>
                  <w:sz w:val="22"/>
                  <w:rPrChange w:id="673" w:author="SAS" w:date="2011-01-31T15:56:00Z">
                    <w:rPr>
                      <w:rFonts w:ascii="Garamond" w:hAnsi="Garamond"/>
                      <w:sz w:val="20"/>
                    </w:rPr>
                  </w:rPrChange>
                </w:rPr>
                <w:delText xml:space="preserve">Interpret events using a variety of sources </w:delText>
              </w:r>
              <w:r w:rsidRPr="00186529">
                <w:rPr>
                  <w:rFonts w:ascii="Arial" w:hAnsi="Arial"/>
                  <w:color w:val="9900FF"/>
                  <w:sz w:val="22"/>
                  <w:rPrChange w:id="674" w:author="SAS" w:date="2011-01-31T15:56:00Z">
                    <w:rPr>
                      <w:rFonts w:ascii="Garamond" w:hAnsi="Garamond"/>
                      <w:color w:val="9900FF"/>
                      <w:sz w:val="20"/>
                    </w:rPr>
                  </w:rPrChange>
                </w:rPr>
                <w:delText>(this is a skill and should be integrated throughout any course)</w:delText>
              </w:r>
            </w:del>
          </w:p>
          <w:p w:rsidR="009B7F21" w:rsidRPr="00DC3217" w:rsidDel="00DD5610" w:rsidRDefault="009B7F21" w:rsidP="00837882">
            <w:pPr>
              <w:pStyle w:val="ListParagraph"/>
              <w:numPr>
                <w:ilvl w:val="0"/>
                <w:numId w:val="14"/>
                <w:numberingChange w:id="675" w:author="SAS" w:date="2010-12-09T09:00:00Z" w:original="%1:3:0:)"/>
              </w:numPr>
              <w:ind w:left="360"/>
              <w:rPr>
                <w:del w:id="676" w:author="SAS" w:date="2011-01-31T15:48:00Z"/>
                <w:rFonts w:ascii="Arial" w:hAnsi="Arial" w:cs="Helvetica"/>
                <w:sz w:val="22"/>
                <w:szCs w:val="32"/>
                <w:rPrChange w:id="677" w:author="SAS" w:date="2011-01-31T15:56:00Z">
                  <w:rPr>
                    <w:del w:id="678" w:author="SAS" w:date="2011-01-31T15:48:00Z"/>
                    <w:rFonts w:ascii="Garamond" w:hAnsi="Garamond" w:cs="Helvetica"/>
                    <w:sz w:val="20"/>
                    <w:szCs w:val="32"/>
                  </w:rPr>
                </w:rPrChange>
              </w:rPr>
              <w:pPrChange w:id="679" w:author="SAS" w:date="2011-02-03T22:48:00Z">
                <w:pPr>
                  <w:pStyle w:val="ListParagraph"/>
                  <w:numPr>
                    <w:numId w:val="17"/>
                  </w:numPr>
                  <w:ind w:left="360" w:hanging="360"/>
                </w:pPr>
              </w:pPrChange>
            </w:pPr>
            <w:del w:id="680" w:author="SAS" w:date="2011-01-31T15:48:00Z">
              <w:r w:rsidRPr="00186529">
                <w:rPr>
                  <w:rFonts w:ascii="Arial" w:hAnsi="Arial"/>
                  <w:sz w:val="22"/>
                  <w:rPrChange w:id="681" w:author="SAS" w:date="2011-01-31T15:56:00Z">
                    <w:rPr>
                      <w:rFonts w:ascii="Garamond" w:hAnsi="Garamond"/>
                      <w:sz w:val="20"/>
                    </w:rPr>
                  </w:rPrChange>
                </w:rPr>
                <w:delText>Identify the long and short term effects behind the sequence of historical events</w:delText>
              </w:r>
            </w:del>
          </w:p>
          <w:p w:rsidR="009B7F21" w:rsidRPr="00186529" w:rsidRDefault="009B7F21" w:rsidP="00837882">
            <w:pPr>
              <w:pStyle w:val="ListParagraph"/>
              <w:numPr>
                <w:ilvl w:val="0"/>
                <w:numId w:val="14"/>
                <w:numberingChange w:id="682" w:author="SAS" w:date="2010-12-09T09:00:00Z" w:original="%1:4:0:)"/>
              </w:numPr>
              <w:ind w:left="360"/>
              <w:rPr>
                <w:rFonts w:ascii="Arial" w:hAnsi="Arial"/>
                <w:sz w:val="22"/>
                <w:rPrChange w:id="683" w:author="SAS" w:date="2011-01-31T15:56:00Z">
                  <w:rPr>
                    <w:rFonts w:ascii="Arial" w:hAnsi="Arial"/>
                    <w:sz w:val="22"/>
                  </w:rPr>
                </w:rPrChange>
              </w:rPr>
              <w:pPrChange w:id="684" w:author="SAS" w:date="2011-02-03T22:48:00Z">
                <w:pPr>
                  <w:pStyle w:val="ListParagraph"/>
                  <w:numPr>
                    <w:numId w:val="17"/>
                  </w:numPr>
                  <w:ind w:left="360" w:hanging="360"/>
                </w:pPr>
              </w:pPrChange>
            </w:pPr>
            <w:del w:id="685" w:author="SAS" w:date="2011-01-31T15:48:00Z">
              <w:r w:rsidRPr="00186529">
                <w:rPr>
                  <w:rFonts w:ascii="Arial" w:hAnsi="Arial"/>
                  <w:sz w:val="22"/>
                  <w:rPrChange w:id="686" w:author="SAS" w:date="2011-01-31T15:56:00Z">
                    <w:rPr>
                      <w:rFonts w:ascii="Garamond" w:eastAsia="SimSun" w:hAnsi="Garamond"/>
                      <w:sz w:val="20"/>
                      <w:lang w:eastAsia="zh-CN"/>
                    </w:rPr>
                  </w:rPrChange>
                </w:rPr>
                <w:delText>Analyze the impact of change on societies (i.e., politics and economies)</w:delText>
              </w:r>
              <w:r w:rsidRPr="00186529">
                <w:rPr>
                  <w:rFonts w:ascii="Arial" w:hAnsi="Arial"/>
                  <w:sz w:val="22"/>
                  <w:rPrChange w:id="687" w:author="SAS" w:date="2011-01-31T15:56:00Z">
                    <w:rPr>
                      <w:rFonts w:ascii="Garamond" w:eastAsia="SimSun" w:hAnsi="Garamond"/>
                      <w:lang w:eastAsia="zh-CN"/>
                    </w:rPr>
                  </w:rPrChange>
                </w:rPr>
                <w:br/>
                <w:delText> </w:delText>
              </w:r>
              <w:r w:rsidRPr="00186529">
                <w:rPr>
                  <w:rFonts w:ascii="Arial" w:hAnsi="Arial"/>
                  <w:sz w:val="22"/>
                  <w:rPrChange w:id="688" w:author="SAS" w:date="2011-01-31T15:56:00Z">
                    <w:rPr>
                      <w:rFonts w:ascii="Garamond" w:eastAsia="SimSun" w:hAnsi="Garamond"/>
                      <w:lang w:eastAsia="zh-CN"/>
                    </w:rPr>
                  </w:rPrChange>
                </w:rPr>
                <w:br/>
              </w:r>
            </w:del>
          </w:p>
        </w:tc>
        <w:tc>
          <w:tcPr>
            <w:tcW w:w="3333" w:type="dxa"/>
            <w:tcBorders>
              <w:top w:val="dotted" w:sz="4" w:space="0" w:color="auto"/>
              <w:bottom w:val="thinThickSmallGap" w:sz="24" w:space="0" w:color="auto"/>
            </w:tcBorders>
          </w:tcPr>
          <w:p w:rsidR="009B7F21" w:rsidRPr="00186529" w:rsidRDefault="009B7F21" w:rsidP="00837882">
            <w:pPr>
              <w:pStyle w:val="ListParagraph"/>
              <w:numPr>
                <w:ilvl w:val="0"/>
                <w:numId w:val="24"/>
                <w:ins w:id="689" w:author="SAS" w:date="2011-01-31T15:50:00Z"/>
              </w:numPr>
              <w:ind w:left="449" w:hanging="361"/>
              <w:rPr>
                <w:rFonts w:ascii="Arial" w:hAnsi="Arial"/>
                <w:sz w:val="22"/>
                <w:rPrChange w:id="690" w:author="SAS" w:date="2011-01-31T15:56:00Z">
                  <w:rPr>
                    <w:rFonts w:ascii="Arial" w:hAnsi="Arial"/>
                    <w:sz w:val="22"/>
                  </w:rPr>
                </w:rPrChange>
              </w:rPr>
              <w:pPrChange w:id="691" w:author="SAS" w:date="2011-02-03T22:48:00Z">
                <w:pPr>
                  <w:pStyle w:val="ListParagraph"/>
                  <w:numPr>
                    <w:numId w:val="30"/>
                  </w:numPr>
                  <w:ind w:left="449" w:hanging="361"/>
                </w:pPr>
              </w:pPrChange>
            </w:pPr>
            <w:del w:id="692" w:author="SAS" w:date="2011-01-31T15:50:00Z">
              <w:r w:rsidRPr="00186529">
                <w:rPr>
                  <w:rFonts w:ascii="Arial" w:hAnsi="Arial"/>
                  <w:sz w:val="22"/>
                  <w:rPrChange w:id="693" w:author="SAS" w:date="2011-01-31T15:56:00Z">
                    <w:rPr/>
                  </w:rPrChange>
                </w:rPr>
                <w:br/>
                <w:delText xml:space="preserve">    4. </w:delText>
              </w:r>
            </w:del>
            <w:del w:id="694" w:author="SAS" w:date="2011-02-03T02:51:00Z">
              <w:r w:rsidRPr="00186529" w:rsidDel="006E340C">
                <w:rPr>
                  <w:rFonts w:ascii="Arial" w:hAnsi="Arial"/>
                  <w:sz w:val="22"/>
                  <w:rPrChange w:id="695" w:author="SAS" w:date="2011-01-31T15:56:00Z">
                    <w:rPr/>
                  </w:rPrChange>
                </w:rPr>
                <w:delText>Identify how various historical events are interconnected</w:delText>
              </w:r>
            </w:del>
            <w:del w:id="696" w:author="SAS" w:date="2011-01-31T15:50:00Z">
              <w:r w:rsidRPr="00186529">
                <w:rPr>
                  <w:rFonts w:ascii="Arial" w:hAnsi="Arial"/>
                  <w:sz w:val="22"/>
                  <w:rPrChange w:id="697" w:author="SAS" w:date="2011-01-31T15:56:00Z">
                    <w:rPr/>
                  </w:rPrChange>
                </w:rPr>
                <w:br/>
                <w:delText xml:space="preserve">    5. </w:delText>
              </w:r>
            </w:del>
            <w:r w:rsidRPr="00186529">
              <w:rPr>
                <w:rFonts w:ascii="Arial" w:hAnsi="Arial"/>
                <w:sz w:val="22"/>
                <w:rPrChange w:id="698" w:author="SAS" w:date="2011-01-31T15:56:00Z">
                  <w:rPr/>
                </w:rPrChange>
              </w:rPr>
              <w:t>Explain forces of change that impact on societies (i.e., politics and economies)</w:t>
            </w:r>
            <w:r w:rsidRPr="00186529">
              <w:rPr>
                <w:rFonts w:ascii="Arial" w:hAnsi="Arial"/>
                <w:sz w:val="22"/>
                <w:rPrChange w:id="699" w:author="SAS" w:date="2011-01-31T15:56:00Z">
                  <w:rPr/>
                </w:rPrChange>
              </w:rPr>
              <w:br/>
            </w:r>
          </w:p>
        </w:tc>
      </w:tr>
      <w:tr w:rsidR="00434A13" w:rsidRPr="00E47942">
        <w:trPr>
          <w:cantSplit/>
          <w:trHeight w:val="760"/>
        </w:trPr>
        <w:tc>
          <w:tcPr>
            <w:tcW w:w="1868" w:type="dxa"/>
            <w:vMerge w:val="restart"/>
            <w:tcBorders>
              <w:top w:val="thinThickSmallGap" w:sz="24" w:space="0" w:color="auto"/>
            </w:tcBorders>
          </w:tcPr>
          <w:p w:rsidR="00434A13" w:rsidRPr="00DC3217" w:rsidRDefault="00434A13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700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701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  <w:t>Standard IV Applies economic concepts</w:t>
            </w:r>
          </w:p>
        </w:tc>
        <w:tc>
          <w:tcPr>
            <w:tcW w:w="1562" w:type="dxa"/>
            <w:vMerge w:val="restart"/>
            <w:tcBorders>
              <w:top w:val="thinThickSmallGap" w:sz="24" w:space="0" w:color="auto"/>
            </w:tcBorders>
          </w:tcPr>
          <w:p w:rsidR="00434A13" w:rsidRPr="00DC3217" w:rsidRDefault="00434A13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702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  <w:rPrChange w:id="703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  <w:t>Production, Distribution, &amp; Consumption</w:t>
            </w:r>
          </w:p>
          <w:p w:rsidR="00434A13" w:rsidRPr="00DC3217" w:rsidRDefault="00434A13" w:rsidP="00262F02">
            <w:pPr>
              <w:rPr>
                <w:rFonts w:ascii="Arial" w:hAnsi="Arial" w:cs="Helvetica"/>
                <w:sz w:val="22"/>
                <w:szCs w:val="32"/>
                <w:lang w:eastAsia="en-US"/>
                <w:rPrChange w:id="704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  <w:pPrChange w:id="705" w:author="SAS" w:date="2011-02-04T06:34:00Z">
                <w:pPr>
                  <w:jc w:val="center"/>
                </w:pPr>
              </w:pPrChange>
            </w:pPr>
          </w:p>
        </w:tc>
        <w:tc>
          <w:tcPr>
            <w:tcW w:w="3301" w:type="dxa"/>
            <w:tcBorders>
              <w:top w:val="thinThickSmallGap" w:sz="24" w:space="0" w:color="auto"/>
              <w:bottom w:val="dotted" w:sz="4" w:space="0" w:color="auto"/>
            </w:tcBorders>
          </w:tcPr>
          <w:p w:rsidR="00434A13" w:rsidRPr="009B7F21" w:rsidDel="009B7F21" w:rsidRDefault="00434A13" w:rsidP="009B7F21">
            <w:pPr>
              <w:widowControl w:val="0"/>
              <w:numPr>
                <w:ilvl w:val="0"/>
                <w:numId w:val="5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0"/>
              <w:rPr>
                <w:del w:id="706" w:author="SAS" w:date="2011-02-03T20:52:00Z"/>
                <w:rFonts w:ascii="Arial" w:hAnsi="Arial" w:cs="Verdana"/>
                <w:sz w:val="22"/>
                <w:szCs w:val="18"/>
                <w:rPrChange w:id="707" w:author="SAS" w:date="2011-02-03T20:56:00Z">
                  <w:rPr>
                    <w:del w:id="708" w:author="SAS" w:date="2011-02-03T20:52:00Z"/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709" w:author="SAS" w:date="2011-02-03T20:56:00Z">
                <w:pPr>
                  <w:pStyle w:val="ListParagraph"/>
                  <w:widowControl w:val="0"/>
                  <w:tabs>
                    <w:tab w:val="left" w:pos="347"/>
                    <w:tab w:val="left" w:pos="720"/>
                  </w:tabs>
                  <w:autoSpaceDE w:val="0"/>
                  <w:autoSpaceDN w:val="0"/>
                  <w:adjustRightInd w:val="0"/>
                  <w:spacing w:line="200" w:lineRule="atLeast"/>
                  <w:ind w:left="0"/>
                </w:pPr>
              </w:pPrChange>
            </w:pPr>
            <w:ins w:id="710" w:author="SAS" w:date="2011-02-03T21:12:00Z">
              <w:r w:rsidRPr="009B7F21">
                <w:rPr>
                  <w:rFonts w:ascii="Arial" w:hAnsi="Arial" w:cs="Verdana"/>
                  <w:sz w:val="22"/>
                  <w:szCs w:val="18"/>
                </w:rPr>
                <w:t xml:space="preserve">Describe the role of specialization in the division of </w:t>
              </w:r>
              <w:proofErr w:type="spellStart"/>
              <w:r w:rsidRPr="009B7F21">
                <w:rPr>
                  <w:rFonts w:ascii="Arial" w:hAnsi="Arial" w:cs="Verdana"/>
                  <w:sz w:val="22"/>
                  <w:szCs w:val="18"/>
                </w:rPr>
                <w:t>labor </w:t>
              </w:r>
              <w:r>
                <w:rPr>
                  <w:rFonts w:ascii="Arial" w:hAnsi="Arial" w:cs="Verdana"/>
                  <w:sz w:val="22"/>
                  <w:szCs w:val="18"/>
                </w:rPr>
                <w:t>in</w:t>
              </w:r>
              <w:proofErr w:type="spellEnd"/>
              <w:r>
                <w:rPr>
                  <w:rFonts w:ascii="Arial" w:hAnsi="Arial" w:cs="Verdana"/>
                  <w:sz w:val="22"/>
                  <w:szCs w:val="18"/>
                </w:rPr>
                <w:t xml:space="preserve"> society.</w:t>
              </w:r>
            </w:ins>
            <w:del w:id="711" w:author="SAS" w:date="2011-02-03T20:56:00Z">
              <w:r w:rsidRPr="009B7F21" w:rsidDel="009B7F21">
                <w:rPr>
                  <w:rFonts w:ascii="Arial" w:hAnsi="Arial" w:cs="Verdana"/>
                  <w:sz w:val="22"/>
                  <w:szCs w:val="18"/>
                  <w:rPrChange w:id="712" w:author="SAS" w:date="2011-02-03T20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Describe the role of specialization in the division of labor </w:delText>
              </w:r>
            </w:del>
            <w:del w:id="713" w:author="SAS" w:date="2011-02-03T20:51:00Z">
              <w:r w:rsidRPr="009B7F21" w:rsidDel="009B7F21">
                <w:rPr>
                  <w:rFonts w:ascii="Arial" w:hAnsi="Arial" w:cs="Verdana"/>
                  <w:sz w:val="22"/>
                  <w:szCs w:val="18"/>
                  <w:rPrChange w:id="714" w:author="SAS" w:date="2011-02-03T20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[ </w:delText>
              </w:r>
            </w:del>
            <w:del w:id="715" w:author="SAS" w:date="2011-02-03T20:52:00Z">
              <w:r w:rsidRPr="009B7F21" w:rsidDel="009B7F21">
                <w:rPr>
                  <w:rFonts w:ascii="Arial" w:hAnsi="Arial" w:cs="Verdana"/>
                  <w:b/>
                  <w:bCs/>
                  <w:color w:val="1E3082"/>
                  <w:sz w:val="22"/>
                  <w:szCs w:val="18"/>
                  <w:u w:val="single" w:color="1E3082"/>
                  <w:rPrChange w:id="716" w:author="SAS" w:date="2011-02-03T20:56:00Z">
                    <w:rPr>
                      <w:rFonts w:ascii="Garamond" w:eastAsia="SimSun" w:hAnsi="Garamond" w:cs="Verdana"/>
                      <w:b/>
                      <w:bCs/>
                      <w:color w:val="1E3082"/>
                      <w:sz w:val="20"/>
                      <w:szCs w:val="18"/>
                      <w:u w:val="single" w:color="1E3082"/>
                      <w:lang w:eastAsia="zh-CN"/>
                    </w:rPr>
                  </w:rPrChange>
                </w:rPr>
                <w:delText>18</w:delText>
              </w:r>
            </w:del>
            <w:del w:id="717" w:author="SAS" w:date="2011-02-03T20:51:00Z">
              <w:r w:rsidRPr="009B7F21" w:rsidDel="009B7F21">
                <w:rPr>
                  <w:rFonts w:ascii="Arial" w:hAnsi="Arial" w:cs="Verdana"/>
                  <w:sz w:val="22"/>
                  <w:szCs w:val="18"/>
                  <w:rPrChange w:id="718" w:author="SAS" w:date="2011-02-03T20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]</w:delText>
              </w:r>
            </w:del>
          </w:p>
          <w:p w:rsidR="00434A13" w:rsidRPr="009B7F21" w:rsidRDefault="00434A13" w:rsidP="009B7F21">
            <w:pPr>
              <w:pStyle w:val="ListParagraph"/>
              <w:widowControl w:val="0"/>
              <w:numPr>
                <w:ilvl w:val="0"/>
                <w:numId w:val="5"/>
                <w:ins w:id="719" w:author="SAS" w:date="2011-02-03T20:56:00Z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Helvetica"/>
                <w:sz w:val="22"/>
                <w:szCs w:val="32"/>
                <w:rPrChange w:id="720" w:author="SAS" w:date="2011-02-03T20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  <w:pPrChange w:id="721" w:author="SAS" w:date="2011-02-03T20:52:00Z">
                <w:pPr>
                  <w:jc w:val="center"/>
                </w:pPr>
              </w:pPrChange>
            </w:pPr>
            <w:del w:id="722" w:author="SAS" w:date="2011-02-03T21:12:00Z">
              <w:r w:rsidRPr="009B7F21" w:rsidDel="00434A13">
                <w:rPr>
                  <w:rFonts w:ascii="Arial" w:hAnsi="Arial" w:cs="Verdana"/>
                  <w:sz w:val="22"/>
                  <w:szCs w:val="18"/>
                  <w:rPrChange w:id="723" w:author="SAS" w:date="2011-02-03T20:52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Identify patterns of resource distribution and use (trade, ide</w:delText>
              </w:r>
            </w:del>
          </w:p>
        </w:tc>
        <w:tc>
          <w:tcPr>
            <w:tcW w:w="3248" w:type="dxa"/>
            <w:tcBorders>
              <w:top w:val="thinThickSmallGap" w:sz="24" w:space="0" w:color="auto"/>
              <w:bottom w:val="dotted" w:sz="4" w:space="0" w:color="auto"/>
            </w:tcBorders>
          </w:tcPr>
          <w:p w:rsidR="00434A13" w:rsidRPr="00DC3217" w:rsidRDefault="00434A13" w:rsidP="008C64E5">
            <w:pPr>
              <w:pStyle w:val="ListParagraph"/>
              <w:widowControl w:val="0"/>
              <w:numPr>
                <w:ilvl w:val="0"/>
                <w:numId w:val="10"/>
                <w:numberingChange w:id="724" w:author="SAS" w:date="2010-12-09T09:00:00Z" w:original="%1:1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  <w:rPrChange w:id="725" w:author="SAS" w:date="2011-01-31T15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</w:pPr>
            <w:ins w:id="726" w:author="SAS" w:date="2011-02-03T21:12:00Z">
              <w:r w:rsidRPr="00186529">
                <w:rPr>
                  <w:rFonts w:ascii="Arial" w:hAnsi="Arial" w:cs="Verdana"/>
                  <w:sz w:val="22"/>
                  <w:szCs w:val="18"/>
                </w:rPr>
                <w:t xml:space="preserve">Examine how societies address the economic problem of scarcity. </w:t>
              </w:r>
            </w:ins>
            <w:del w:id="727" w:author="SAS" w:date="2011-02-03T21:12:00Z">
              <w:r w:rsidRPr="009B7F21" w:rsidDel="00434A13">
                <w:rPr>
                  <w:rFonts w:ascii="Arial" w:hAnsi="Arial" w:cs="Verdana"/>
                  <w:sz w:val="22"/>
                  <w:szCs w:val="18"/>
                  <w:rPrChange w:id="728" w:author="SAS" w:date="2011-02-03T20:52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 xml:space="preserve">Look into the factors that motivate trade </w:delText>
              </w:r>
            </w:del>
            <w:del w:id="729" w:author="SAS" w:date="2011-02-03T20:53:00Z">
              <w:r w:rsidRPr="009B7F21" w:rsidDel="009B7F21">
                <w:rPr>
                  <w:rFonts w:ascii="Arial" w:hAnsi="Arial" w:cs="Verdana"/>
                  <w:sz w:val="22"/>
                  <w:szCs w:val="18"/>
                  <w:rPrChange w:id="730" w:author="SAS" w:date="2011-02-03T20:52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a) How did t</w:delText>
              </w:r>
            </w:del>
            <w:del w:id="731" w:author="SAS" w:date="2011-02-03T21:12:00Z">
              <w:r w:rsidRPr="009B7F21" w:rsidDel="00434A13">
                <w:rPr>
                  <w:rFonts w:ascii="Arial" w:hAnsi="Arial" w:cs="Verdana"/>
                  <w:sz w:val="22"/>
                  <w:szCs w:val="18"/>
                  <w:rPrChange w:id="732" w:author="SAS" w:date="2011-02-03T20:52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echnol</w:delText>
              </w:r>
            </w:del>
            <w:del w:id="733" w:author="SAS" w:date="2011-02-03T20:55:00Z">
              <w:r w:rsidRPr="009B7F21" w:rsidDel="009B7F21">
                <w:rPr>
                  <w:rFonts w:ascii="Arial" w:hAnsi="Arial" w:cs="Verdana"/>
                  <w:b/>
                  <w:bCs/>
                  <w:color w:val="1E3082"/>
                  <w:sz w:val="22"/>
                  <w:szCs w:val="18"/>
                  <w:u w:val="single" w:color="1E3082"/>
                  <w:rPrChange w:id="734" w:author="SAS" w:date="2011-02-03T20:52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og</w:delText>
              </w:r>
              <w:r w:rsidRPr="009B7F21" w:rsidDel="009B7F21">
                <w:rPr>
                  <w:rFonts w:ascii="Arial" w:hAnsi="Arial" w:cs="Verdana"/>
                  <w:sz w:val="22"/>
                  <w:szCs w:val="18"/>
                  <w:rPrChange w:id="735" w:author="SAS" w:date="2011-02-03T20:52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y</w:delText>
              </w:r>
            </w:del>
            <w:del w:id="736" w:author="SAS" w:date="2011-02-03T21:12:00Z">
              <w:r w:rsidRPr="009B7F21" w:rsidDel="00434A13">
                <w:rPr>
                  <w:rFonts w:ascii="Arial" w:hAnsi="Arial" w:cs="Verdana"/>
                  <w:sz w:val="22"/>
                  <w:szCs w:val="18"/>
                  <w:rPrChange w:id="737" w:author="SAS" w:date="2011-02-03T20:52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 xml:space="preserve"> a</w:delText>
              </w:r>
              <w:r w:rsidRPr="00186529" w:rsidDel="00434A13">
                <w:rPr>
                  <w:rFonts w:ascii="Arial" w:hAnsi="Arial" w:cs="Verdana"/>
                  <w:sz w:val="22"/>
                  <w:szCs w:val="18"/>
                  <w:rPrChange w:id="738" w:author="SAS" w:date="2011-01-31T15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 xml:space="preserve">nd innovation </w:delText>
              </w:r>
            </w:del>
          </w:p>
        </w:tc>
        <w:tc>
          <w:tcPr>
            <w:tcW w:w="4536" w:type="dxa"/>
            <w:tcBorders>
              <w:top w:val="thinThickSmallGap" w:sz="24" w:space="0" w:color="auto"/>
              <w:bottom w:val="dotted" w:sz="4" w:space="0" w:color="auto"/>
            </w:tcBorders>
          </w:tcPr>
          <w:p w:rsidR="00434A13" w:rsidDel="009B7F21" w:rsidRDefault="00434A13" w:rsidP="00837882">
            <w:pPr>
              <w:pStyle w:val="ListParagraph"/>
              <w:widowControl w:val="0"/>
              <w:numPr>
                <w:ilvl w:val="0"/>
                <w:numId w:val="18"/>
                <w:numberingChange w:id="739" w:author="SAS" w:date="2010-12-09T09:00:00Z" w:original="%1:1:0:."/>
              </w:numPr>
              <w:tabs>
                <w:tab w:val="left" w:pos="20"/>
                <w:tab w:val="left" w:pos="280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80"/>
              <w:rPr>
                <w:del w:id="740" w:author="SAS" w:date="2011-02-03T20:55:00Z"/>
                <w:rFonts w:ascii="Arial" w:hAnsi="Arial" w:cs="Helvetica"/>
                <w:sz w:val="22"/>
              </w:rPr>
              <w:pPrChange w:id="741" w:author="SAS" w:date="2011-02-03T22:48:00Z">
                <w:pPr>
                  <w:pStyle w:val="ListParagraph"/>
                  <w:widowControl w:val="0"/>
                  <w:numPr>
                    <w:numId w:val="21"/>
                  </w:numPr>
                  <w:tabs>
                    <w:tab w:val="left" w:pos="20"/>
                    <w:tab w:val="left" w:pos="280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380" w:hanging="360"/>
                </w:pPr>
              </w:pPrChange>
            </w:pPr>
            <w:del w:id="742" w:author="SAS" w:date="2011-02-03T20:55:00Z">
              <w:r w:rsidRPr="00186529" w:rsidDel="009B7F21">
                <w:rPr>
                  <w:rFonts w:ascii="Arial" w:hAnsi="Arial" w:cs="Helvetica"/>
                  <w:sz w:val="22"/>
                  <w:rPrChange w:id="743" w:author="SAS" w:date="2011-01-31T15:56:00Z">
                    <w:rPr>
                      <w:rFonts w:ascii="Garamond" w:eastAsia="SimSun" w:hAnsi="Garamond" w:cs="Helvetica"/>
                      <w:lang w:eastAsia="zh-CN"/>
                    </w:rPr>
                  </w:rPrChange>
                </w:rPr>
                <w:delText>Distinguish and describe economic systems</w:delText>
              </w:r>
            </w:del>
          </w:p>
          <w:p w:rsidR="00434A13" w:rsidRPr="009B7F21" w:rsidRDefault="00434A13" w:rsidP="00837882">
            <w:pPr>
              <w:pStyle w:val="ListParagraph"/>
              <w:widowControl w:val="0"/>
              <w:numPr>
                <w:ilvl w:val="0"/>
                <w:numId w:val="18"/>
                <w:numberingChange w:id="744" w:author="SAS" w:date="2010-12-09T09:00:00Z" w:original="%1:2:0:."/>
              </w:numPr>
              <w:tabs>
                <w:tab w:val="left" w:pos="20"/>
                <w:tab w:val="left" w:pos="280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80"/>
              <w:rPr>
                <w:rFonts w:ascii="Arial" w:hAnsi="Arial" w:cs="Helvetica"/>
                <w:sz w:val="22"/>
                <w:rPrChange w:id="745" w:author="SAS" w:date="2011-02-03T20:55:00Z">
                  <w:rPr>
                    <w:rFonts w:ascii="Garamond" w:hAnsi="Garamond" w:cs="Helvetica"/>
                  </w:rPr>
                </w:rPrChange>
              </w:rPr>
              <w:pPrChange w:id="746" w:author="SAS" w:date="2011-02-03T22:48:00Z">
                <w:pPr>
                  <w:pStyle w:val="ListParagraph"/>
                  <w:widowControl w:val="0"/>
                  <w:tabs>
                    <w:tab w:val="left" w:pos="20"/>
                    <w:tab w:val="left" w:pos="280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0"/>
                </w:pPr>
              </w:pPrChange>
            </w:pPr>
            <w:del w:id="747" w:author="SAS" w:date="2011-02-03T21:00:00Z">
              <w:r w:rsidRPr="00186529" w:rsidDel="008B1057">
                <w:rPr>
                  <w:rFonts w:ascii="Arial" w:hAnsi="Arial" w:cs="Helvetica"/>
                  <w:sz w:val="22"/>
                  <w:rPrChange w:id="748" w:author="SAS" w:date="2011-01-31T15:56:00Z">
                    <w:rPr>
                      <w:rFonts w:ascii="Garamond" w:eastAsia="SimSun" w:hAnsi="Garamond" w:cs="Helvetica"/>
                      <w:lang w:eastAsia="zh-CN"/>
                    </w:rPr>
                  </w:rPrChange>
                </w:rPr>
                <w:delText>Employ economic concepts to e</w:delText>
              </w:r>
            </w:del>
            <w:ins w:id="749" w:author="SAS" w:date="2011-02-03T21:00:00Z">
              <w:r>
                <w:rPr>
                  <w:rFonts w:ascii="Arial" w:hAnsi="Arial" w:cs="Helvetica"/>
                  <w:sz w:val="22"/>
                </w:rPr>
                <w:t>E</w:t>
              </w:r>
            </w:ins>
            <w:r w:rsidRPr="00186529">
              <w:rPr>
                <w:rFonts w:ascii="Arial" w:hAnsi="Arial" w:cs="Helvetica"/>
                <w:sz w:val="22"/>
                <w:rPrChange w:id="750" w:author="SAS" w:date="2011-01-31T15:56:00Z">
                  <w:rPr>
                    <w:rFonts w:ascii="Garamond" w:eastAsia="SimSun" w:hAnsi="Garamond" w:cs="Helvetica"/>
                    <w:lang w:eastAsia="zh-CN"/>
                  </w:rPr>
                </w:rPrChange>
              </w:rPr>
              <w:t>xplain historic events, current events, and social issues</w:t>
            </w:r>
            <w:ins w:id="751" w:author="SAS" w:date="2011-02-03T21:00:00Z">
              <w:r>
                <w:rPr>
                  <w:rFonts w:ascii="Arial" w:hAnsi="Arial" w:cs="Helvetica"/>
                  <w:sz w:val="22"/>
                </w:rPr>
                <w:t xml:space="preserve"> through the distinction and description of economic systems</w:t>
              </w:r>
            </w:ins>
          </w:p>
        </w:tc>
        <w:tc>
          <w:tcPr>
            <w:tcW w:w="3306" w:type="dxa"/>
            <w:tcBorders>
              <w:top w:val="thinThickSmallGap" w:sz="24" w:space="0" w:color="auto"/>
              <w:bottom w:val="dotted" w:sz="4" w:space="0" w:color="auto"/>
            </w:tcBorders>
          </w:tcPr>
          <w:p w:rsidR="00434A13" w:rsidRPr="008B1057" w:rsidRDefault="00434A13" w:rsidP="00837882">
            <w:pPr>
              <w:pStyle w:val="ListParagraph"/>
              <w:numPr>
                <w:ilvl w:val="0"/>
                <w:numId w:val="25"/>
                <w:ins w:id="752" w:author="SAS" w:date="2011-02-03T20:54:00Z"/>
              </w:numPr>
              <w:ind w:left="360"/>
              <w:rPr>
                <w:rFonts w:ascii="Arial" w:hAnsi="Arial" w:cs="Helvetica"/>
                <w:sz w:val="22"/>
                <w:szCs w:val="32"/>
                <w:rPrChange w:id="753" w:author="SAS" w:date="2011-02-03T20:58:00Z">
                  <w:rPr>
                    <w:rFonts w:ascii="Garamond" w:hAnsi="Garamond" w:cs="Helvetica"/>
                    <w:sz w:val="20"/>
                    <w:szCs w:val="32"/>
                  </w:rPr>
                </w:rPrChange>
              </w:rPr>
              <w:pPrChange w:id="754" w:author="SAS" w:date="2011-02-03T22:48:00Z">
                <w:pPr>
                  <w:pStyle w:val="ListParagraph"/>
                  <w:ind w:left="0"/>
                </w:pPr>
              </w:pPrChange>
            </w:pPr>
            <w:ins w:id="755" w:author="SAS" w:date="2011-02-03T20:54:00Z">
              <w:r w:rsidRPr="00186529">
                <w:rPr>
                  <w:rFonts w:ascii="Arial" w:hAnsi="Arial"/>
                  <w:sz w:val="22"/>
                </w:rPr>
                <w:t>Analyze ways in which trade has contributed to economic change in</w:t>
              </w:r>
            </w:ins>
            <w:ins w:id="756" w:author="SAS" w:date="2011-02-03T20:57:00Z">
              <w:r>
                <w:rPr>
                  <w:rFonts w:ascii="Arial" w:hAnsi="Arial"/>
                  <w:sz w:val="22"/>
                </w:rPr>
                <w:t xml:space="preserve"> </w:t>
              </w:r>
            </w:ins>
            <w:ins w:id="757" w:author="SAS" w:date="2011-02-03T20:58:00Z">
              <w:r w:rsidRPr="00186529">
                <w:rPr>
                  <w:rFonts w:ascii="Arial" w:hAnsi="Arial"/>
                  <w:sz w:val="22"/>
                </w:rPr>
                <w:t>selected societies</w:t>
              </w:r>
            </w:ins>
            <w:ins w:id="758" w:author="SAS" w:date="2011-02-03T20:54:00Z">
              <w:r w:rsidRPr="008B1057">
                <w:rPr>
                  <w:rFonts w:ascii="Arial" w:hAnsi="Arial"/>
                  <w:sz w:val="22"/>
                  <w:rPrChange w:id="759" w:author="SAS" w:date="2011-02-03T20:58:00Z">
                    <w:rPr/>
                  </w:rPrChange>
                </w:rPr>
                <w:t xml:space="preserve"> </w:t>
              </w:r>
            </w:ins>
          </w:p>
        </w:tc>
        <w:tc>
          <w:tcPr>
            <w:tcW w:w="3333" w:type="dxa"/>
            <w:tcBorders>
              <w:top w:val="thinThickSmallGap" w:sz="24" w:space="0" w:color="auto"/>
              <w:bottom w:val="dotted" w:sz="4" w:space="0" w:color="auto"/>
            </w:tcBorders>
          </w:tcPr>
          <w:p w:rsidR="00434A13" w:rsidRPr="008B1057" w:rsidRDefault="00434A13" w:rsidP="00837882">
            <w:pPr>
              <w:pStyle w:val="ListParagraph"/>
              <w:numPr>
                <w:ilvl w:val="0"/>
                <w:numId w:val="31"/>
                <w:ins w:id="760" w:author="SAS" w:date="2011-02-03T20:52:00Z"/>
              </w:numPr>
              <w:ind w:left="360"/>
              <w:rPr>
                <w:rFonts w:ascii="Arial" w:hAnsi="Arial"/>
                <w:sz w:val="22"/>
                <w:rPrChange w:id="761" w:author="SAS" w:date="2011-02-03T20:58:00Z">
                  <w:rPr>
                    <w:rFonts w:ascii="Garamond" w:hAnsi="Garamond"/>
                    <w:sz w:val="20"/>
                  </w:rPr>
                </w:rPrChange>
              </w:rPr>
              <w:pPrChange w:id="762" w:author="SAS" w:date="2011-02-03T22:48:00Z">
                <w:pPr/>
              </w:pPrChange>
            </w:pPr>
            <w:del w:id="763" w:author="SAS" w:date="2011-02-03T20:52:00Z">
              <w:r w:rsidRPr="009B7F21" w:rsidDel="009B7F21">
                <w:rPr>
                  <w:rFonts w:ascii="Arial" w:hAnsi="Arial"/>
                  <w:sz w:val="22"/>
                  <w:rPrChange w:id="764" w:author="SAS" w:date="2011-01-31T15:56:00Z">
                    <w:rPr>
                      <w:rFonts w:ascii="Garamond" w:eastAsia="Cambria" w:hAnsi="Garamond"/>
                      <w:lang w:eastAsia="en-US"/>
                    </w:rPr>
                  </w:rPrChange>
                </w:rPr>
                <w:delText xml:space="preserve">    1. </w:delText>
              </w:r>
            </w:del>
            <w:r w:rsidRPr="009B7F21">
              <w:rPr>
                <w:rFonts w:ascii="Arial" w:hAnsi="Arial"/>
                <w:sz w:val="22"/>
                <w:rPrChange w:id="765" w:author="SAS" w:date="2011-01-31T15:56:00Z">
                  <w:rPr>
                    <w:rFonts w:ascii="Garamond" w:eastAsia="Cambria" w:hAnsi="Garamond"/>
                    <w:lang w:eastAsia="en-US"/>
                  </w:rPr>
                </w:rPrChange>
              </w:rPr>
              <w:t xml:space="preserve">Analyze how economic forces can change and influence </w:t>
            </w:r>
            <w:del w:id="766" w:author="SAS" w:date="2011-02-03T21:10:00Z">
              <w:r w:rsidRPr="009B7F21" w:rsidDel="00434A13">
                <w:rPr>
                  <w:rFonts w:ascii="Arial" w:hAnsi="Arial"/>
                  <w:sz w:val="22"/>
                  <w:rPrChange w:id="767" w:author="SAS" w:date="2011-01-31T15:56:00Z">
                    <w:rPr>
                      <w:rFonts w:ascii="Garamond" w:eastAsia="Cambria" w:hAnsi="Garamond"/>
                      <w:lang w:eastAsia="en-US"/>
                    </w:rPr>
                  </w:rPrChange>
                </w:rPr>
                <w:delText xml:space="preserve">governments </w:delText>
              </w:r>
            </w:del>
            <w:ins w:id="768" w:author="SAS" w:date="2011-02-03T21:10:00Z">
              <w:r w:rsidRPr="009B7F21">
                <w:rPr>
                  <w:rFonts w:ascii="Arial" w:hAnsi="Arial"/>
                  <w:sz w:val="22"/>
                  <w:rPrChange w:id="769" w:author="SAS" w:date="2011-01-31T15:56:00Z">
                    <w:rPr>
                      <w:rFonts w:ascii="Arial" w:hAnsi="Arial"/>
                      <w:sz w:val="22"/>
                    </w:rPr>
                  </w:rPrChange>
                </w:rPr>
                <w:t xml:space="preserve">governments </w:t>
              </w:r>
              <w:r>
                <w:rPr>
                  <w:rFonts w:ascii="Arial" w:hAnsi="Arial"/>
                  <w:sz w:val="22"/>
                </w:rPr>
                <w:t>and</w:t>
              </w:r>
            </w:ins>
            <w:ins w:id="770" w:author="SAS" w:date="2011-02-03T20:58:00Z">
              <w:r w:rsidRPr="009B7F21">
                <w:rPr>
                  <w:rFonts w:ascii="Arial" w:hAnsi="Arial"/>
                  <w:sz w:val="22"/>
                </w:rPr>
                <w:t>/or government policies</w:t>
              </w:r>
            </w:ins>
          </w:p>
        </w:tc>
      </w:tr>
      <w:tr w:rsidR="00434A13" w:rsidRPr="00E47942">
        <w:trPr>
          <w:cantSplit/>
          <w:trHeight w:val="980"/>
        </w:trPr>
        <w:tc>
          <w:tcPr>
            <w:tcW w:w="1868" w:type="dxa"/>
            <w:vMerge/>
          </w:tcPr>
          <w:p w:rsidR="00434A13" w:rsidRPr="00186529" w:rsidRDefault="00434A13" w:rsidP="00F56AA4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  <w:rPrChange w:id="771" w:author="SAS" w:date="2011-01-31T15:56:00Z">
                  <w:rPr>
                    <w:rFonts w:ascii="Arial" w:hAnsi="Arial" w:cs="Helvetica"/>
                    <w:b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1562" w:type="dxa"/>
            <w:vMerge/>
          </w:tcPr>
          <w:p w:rsidR="00434A13" w:rsidRPr="00186529" w:rsidRDefault="00434A13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772" w:author="SAS" w:date="2011-01-31T15:56:00Z">
                  <w:rPr>
                    <w:rFonts w:ascii="Arial" w:hAnsi="Arial" w:cs="Helvetica"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3301" w:type="dxa"/>
            <w:vMerge w:val="restart"/>
            <w:tcBorders>
              <w:top w:val="dotted" w:sz="4" w:space="0" w:color="auto"/>
            </w:tcBorders>
          </w:tcPr>
          <w:p w:rsidR="00434A13" w:rsidRPr="009B7F21" w:rsidDel="009B7F21" w:rsidRDefault="00434A13" w:rsidP="008C64E5">
            <w:pPr>
              <w:pStyle w:val="ListParagraph"/>
              <w:widowControl w:val="0"/>
              <w:numPr>
                <w:ilvl w:val="0"/>
                <w:numId w:val="5"/>
                <w:numberingChange w:id="773" w:author="SAS" w:date="2010-12-09T09:00:00Z" w:original="%1:2:0:."/>
                <w:ins w:id="774" w:author="SAS" w:date="2010-12-09T09:00:00Z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del w:id="775" w:author="SAS" w:date="2011-02-03T20:56:00Z"/>
                <w:rFonts w:ascii="Arial" w:hAnsi="Arial" w:cs="Verdana"/>
                <w:sz w:val="22"/>
                <w:szCs w:val="18"/>
                <w:rPrChange w:id="776" w:author="SAS" w:date="2011-02-03T20:56:00Z">
                  <w:rPr>
                    <w:del w:id="777" w:author="SAS" w:date="2011-02-03T20:56:00Z"/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778" w:author="SAS" w:date="2011-02-03T20:52:00Z">
                <w:pPr>
                  <w:pStyle w:val="ListParagraph"/>
                  <w:widowControl w:val="0"/>
                  <w:numPr>
                    <w:numId w:val="5"/>
                  </w:numPr>
                  <w:tabs>
                    <w:tab w:val="left" w:pos="347"/>
                    <w:tab w:val="left" w:pos="720"/>
                  </w:tabs>
                  <w:autoSpaceDE w:val="0"/>
                  <w:autoSpaceDN w:val="0"/>
                  <w:adjustRightInd w:val="0"/>
                  <w:spacing w:line="200" w:lineRule="atLeast"/>
                  <w:ind w:left="360" w:hanging="360"/>
                </w:pPr>
              </w:pPrChange>
            </w:pPr>
            <w:ins w:id="779" w:author="SAS" w:date="2011-02-03T21:12:00Z">
              <w:r w:rsidRPr="009B7F21">
                <w:rPr>
                  <w:rFonts w:ascii="Arial" w:hAnsi="Arial" w:cs="Verdana"/>
                  <w:sz w:val="22"/>
                  <w:szCs w:val="18"/>
                </w:rPr>
                <w:t>Identify patterns of resource distribution and use (trade, ide</w:t>
              </w:r>
              <w:r>
                <w:rPr>
                  <w:rFonts w:ascii="Arial" w:hAnsi="Arial" w:cs="Verdana"/>
                  <w:sz w:val="22"/>
                  <w:szCs w:val="18"/>
                </w:rPr>
                <w:t>as)</w:t>
              </w:r>
            </w:ins>
            <w:del w:id="780" w:author="SAS" w:date="2011-02-03T20:52:00Z">
              <w:r w:rsidRPr="009B7F21" w:rsidDel="009B7F21">
                <w:rPr>
                  <w:rFonts w:ascii="Arial" w:hAnsi="Arial" w:cs="Verdana"/>
                  <w:sz w:val="22"/>
                  <w:szCs w:val="18"/>
                  <w:rPrChange w:id="781" w:author="SAS" w:date="2011-02-03T20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a</w:delText>
              </w:r>
              <w:r w:rsidRPr="009B7F21" w:rsidDel="009B7F21">
                <w:rPr>
                  <w:rFonts w:ascii="Arial" w:hAnsi="Arial" w:cs="Verdana"/>
                  <w:b/>
                  <w:bCs/>
                  <w:color w:val="1E3082"/>
                  <w:sz w:val="22"/>
                  <w:szCs w:val="18"/>
                  <w:u w:val="single" w:color="1E3082"/>
                  <w:rPrChange w:id="782" w:author="SAS" w:date="2011-02-03T20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s)</w:delText>
              </w:r>
              <w:r w:rsidRPr="009B7F21" w:rsidDel="009B7F21">
                <w:rPr>
                  <w:rFonts w:ascii="Arial" w:hAnsi="Arial" w:cs="Verdana"/>
                  <w:sz w:val="22"/>
                  <w:szCs w:val="18"/>
                  <w:rPrChange w:id="783" w:author="SAS" w:date="2011-02-03T20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 [ </w:delText>
              </w:r>
              <w:r w:rsidRPr="009B7F21" w:rsidDel="009B7F21">
                <w:rPr>
                  <w:rFonts w:ascii="Arial" w:hAnsi="Arial" w:cs="Verdana"/>
                  <w:b/>
                  <w:bCs/>
                  <w:color w:val="1E3082"/>
                  <w:sz w:val="22"/>
                  <w:szCs w:val="18"/>
                  <w:u w:val="single" w:color="1E3082"/>
                  <w:rPrChange w:id="784" w:author="SAS" w:date="2011-02-03T20:56:00Z">
                    <w:rPr>
                      <w:rFonts w:ascii="Garamond" w:eastAsia="SimSun" w:hAnsi="Garamond" w:cs="Verdana"/>
                      <w:b/>
                      <w:bCs/>
                      <w:color w:val="1E3082"/>
                      <w:sz w:val="20"/>
                      <w:szCs w:val="18"/>
                      <w:u w:val="single" w:color="1E3082"/>
                      <w:lang w:eastAsia="zh-CN"/>
                    </w:rPr>
                  </w:rPrChange>
                </w:rPr>
                <w:delText>26</w:delText>
              </w:r>
              <w:r w:rsidRPr="009B7F21" w:rsidDel="009B7F21">
                <w:rPr>
                  <w:rFonts w:ascii="Arial" w:hAnsi="Arial" w:cs="Verdana"/>
                  <w:sz w:val="22"/>
                  <w:szCs w:val="18"/>
                  <w:rPrChange w:id="785" w:author="SAS" w:date="2011-02-03T20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]</w:delText>
              </w:r>
            </w:del>
          </w:p>
          <w:p w:rsidR="00434A13" w:rsidRPr="009B7F21" w:rsidDel="009B7F21" w:rsidRDefault="00434A13" w:rsidP="009B7F21">
            <w:pPr>
              <w:pStyle w:val="ListParagraph"/>
              <w:widowControl w:val="0"/>
              <w:numPr>
                <w:ilvl w:val="0"/>
                <w:numId w:val="5"/>
                <w:ins w:id="786" w:author="SAS" w:date="2011-02-03T20:56:00Z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eastAsia="SimSun" w:hAnsi="Arial" w:cs="Verdana"/>
                <w:sz w:val="22"/>
                <w:szCs w:val="18"/>
                <w:lang w:eastAsia="zh-CN"/>
                <w:rPrChange w:id="787" w:author="SAS" w:date="2011-02-03T20:56:00Z">
                  <w:rPr>
                    <w:rFonts w:ascii="Arial" w:eastAsia="SimSun" w:hAnsi="Arial" w:cs="Verdana"/>
                    <w:sz w:val="22"/>
                    <w:szCs w:val="18"/>
                    <w:lang w:eastAsia="zh-CN"/>
                  </w:rPr>
                </w:rPrChange>
              </w:rPr>
            </w:pPr>
          </w:p>
        </w:tc>
        <w:tc>
          <w:tcPr>
            <w:tcW w:w="3248" w:type="dxa"/>
            <w:vMerge w:val="restart"/>
            <w:tcBorders>
              <w:top w:val="dotted" w:sz="4" w:space="0" w:color="auto"/>
            </w:tcBorders>
          </w:tcPr>
          <w:p w:rsidR="00434A13" w:rsidRPr="008B1057" w:rsidDel="008B1057" w:rsidRDefault="00434A13" w:rsidP="008B1057">
            <w:pPr>
              <w:widowControl w:val="0"/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rPr>
                <w:del w:id="788" w:author="SAS" w:date="2011-02-03T20:59:00Z"/>
                <w:rFonts w:ascii="Arial" w:hAnsi="Arial" w:cs="Verdana"/>
                <w:sz w:val="22"/>
                <w:szCs w:val="18"/>
                <w:rPrChange w:id="789" w:author="SAS" w:date="2011-02-03T20:58:00Z">
                  <w:rPr>
                    <w:del w:id="790" w:author="SAS" w:date="2011-02-03T20:59:00Z"/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791" w:author="SAS" w:date="2011-02-03T20:59:00Z">
                <w:pPr>
                  <w:pStyle w:val="ListParagraph"/>
                  <w:widowControl w:val="0"/>
                  <w:tabs>
                    <w:tab w:val="left" w:pos="414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  <w:ind w:left="0"/>
                </w:pPr>
              </w:pPrChange>
            </w:pPr>
            <w:del w:id="792" w:author="SAS" w:date="2011-02-03T20:53:00Z">
              <w:r w:rsidRPr="008B1057" w:rsidDel="009B7F21">
                <w:rPr>
                  <w:rFonts w:ascii="Arial" w:hAnsi="Arial" w:cs="Verdana"/>
                  <w:sz w:val="22"/>
                  <w:szCs w:val="18"/>
                  <w:rPrChange w:id="793" w:author="SAS" w:date="2011-02-03T20:58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>influence trade?</w:delText>
              </w:r>
            </w:del>
          </w:p>
          <w:p w:rsidR="00434A13" w:rsidRPr="009B7F21" w:rsidRDefault="00434A13" w:rsidP="00434A13">
            <w:pPr>
              <w:widowControl w:val="0"/>
              <w:numPr>
                <w:numberingChange w:id="794" w:author="SAS" w:date="2010-12-09T09:00:00Z" w:original="%1:2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79" w:hanging="360"/>
              <w:rPr>
                <w:rFonts w:ascii="Arial" w:hAnsi="Arial" w:cs="Verdana"/>
                <w:sz w:val="22"/>
                <w:szCs w:val="18"/>
                <w:rPrChange w:id="795" w:author="SAS" w:date="2011-02-03T20:52:00Z">
                  <w:rPr>
                    <w:rFonts w:ascii="Arial" w:hAnsi="Arial" w:cs="Verdana"/>
                    <w:sz w:val="22"/>
                    <w:szCs w:val="18"/>
                  </w:rPr>
                </w:rPrChange>
              </w:rPr>
              <w:pPrChange w:id="796" w:author="SAS" w:date="2011-02-03T21:14:00Z">
                <w:pPr>
                  <w:pStyle w:val="ListParagraph"/>
                  <w:widowControl w:val="0"/>
                  <w:numPr>
                    <w:numId w:val="10"/>
                  </w:numPr>
                  <w:tabs>
                    <w:tab w:val="left" w:pos="414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  <w:ind w:left="360" w:hanging="360"/>
                </w:pPr>
              </w:pPrChange>
            </w:pPr>
            <w:ins w:id="797" w:author="SAS" w:date="2011-02-03T20:59:00Z">
              <w:r>
                <w:rPr>
                  <w:rFonts w:ascii="Arial" w:eastAsia="Cambria" w:hAnsi="Arial" w:cs="Verdana"/>
                  <w:sz w:val="22"/>
                  <w:szCs w:val="18"/>
                  <w:lang w:eastAsia="en-US"/>
                </w:rPr>
                <w:t>2.</w:t>
              </w:r>
              <w:r>
                <w:rPr>
                  <w:rFonts w:ascii="Arial" w:eastAsia="Cambria" w:hAnsi="Arial" w:cs="Verdana"/>
                  <w:sz w:val="22"/>
                  <w:szCs w:val="18"/>
                  <w:lang w:eastAsia="en-US"/>
                </w:rPr>
                <w:tab/>
              </w:r>
            </w:ins>
            <w:del w:id="798" w:author="SAS" w:date="2011-02-03T21:12:00Z">
              <w:r w:rsidRPr="00186529" w:rsidDel="00434A13">
                <w:rPr>
                  <w:rFonts w:ascii="Arial" w:eastAsia="Cambria" w:hAnsi="Arial" w:cs="Verdana"/>
                  <w:sz w:val="22"/>
                  <w:szCs w:val="18"/>
                  <w:lang w:eastAsia="en-US"/>
                  <w:rPrChange w:id="799" w:author="SAS" w:date="2011-01-31T15:56:00Z">
                    <w:rPr>
                      <w:rFonts w:ascii="Garamond" w:eastAsia="SimSun" w:hAnsi="Garamond" w:cs="Verdana"/>
                      <w:sz w:val="20"/>
                      <w:szCs w:val="18"/>
                      <w:lang w:eastAsia="zh-CN"/>
                    </w:rPr>
                  </w:rPrChange>
                </w:rPr>
                <w:delText xml:space="preserve">Examine how societies address the economic problem of scarcity. </w:delText>
              </w:r>
            </w:del>
            <w:ins w:id="800" w:author="SAS" w:date="2011-02-03T21:14:00Z">
              <w:r>
                <w:rPr>
                  <w:rFonts w:ascii="Arial" w:eastAsia="Cambria" w:hAnsi="Arial" w:cs="Verdana"/>
                  <w:sz w:val="22"/>
                  <w:szCs w:val="18"/>
                  <w:lang w:eastAsia="en-US"/>
                </w:rPr>
                <w:t>Investigate</w:t>
              </w:r>
            </w:ins>
            <w:ins w:id="801" w:author="SAS" w:date="2011-02-03T21:12:00Z">
              <w:r w:rsidRPr="009B7F21">
                <w:rPr>
                  <w:rFonts w:ascii="Arial" w:eastAsia="Cambria" w:hAnsi="Arial" w:cs="Verdana"/>
                  <w:sz w:val="22"/>
                  <w:szCs w:val="18"/>
                  <w:lang w:eastAsia="en-US"/>
                </w:rPr>
                <w:t xml:space="preserve"> the factors that motivate trade </w:t>
              </w:r>
              <w:r>
                <w:rPr>
                  <w:rFonts w:ascii="Arial" w:hAnsi="Arial" w:cs="Verdana"/>
                  <w:sz w:val="22"/>
                  <w:szCs w:val="18"/>
                </w:rPr>
                <w:t>(e.g., t</w:t>
              </w:r>
              <w:r w:rsidRPr="009B7F21">
                <w:rPr>
                  <w:rFonts w:ascii="Arial" w:eastAsia="Cambria" w:hAnsi="Arial" w:cs="Verdana"/>
                  <w:sz w:val="22"/>
                  <w:szCs w:val="18"/>
                  <w:lang w:eastAsia="en-US"/>
                </w:rPr>
                <w:t>echnol</w:t>
              </w:r>
              <w:r>
                <w:rPr>
                  <w:rFonts w:ascii="Arial" w:hAnsi="Arial" w:cs="Verdana"/>
                  <w:sz w:val="22"/>
                  <w:szCs w:val="18"/>
                </w:rPr>
                <w:t>ogy</w:t>
              </w:r>
              <w:r w:rsidRPr="009B7F21">
                <w:rPr>
                  <w:rFonts w:ascii="Arial" w:eastAsia="Cambria" w:hAnsi="Arial" w:cs="Verdana"/>
                  <w:sz w:val="22"/>
                  <w:szCs w:val="18"/>
                  <w:lang w:eastAsia="en-US"/>
                </w:rPr>
                <w:t xml:space="preserve"> a</w:t>
              </w:r>
              <w:r w:rsidRPr="00186529">
                <w:rPr>
                  <w:rFonts w:ascii="Arial" w:eastAsia="Cambria" w:hAnsi="Arial" w:cs="Verdana"/>
                  <w:sz w:val="22"/>
                  <w:szCs w:val="18"/>
                  <w:lang w:eastAsia="en-US"/>
                </w:rPr>
                <w:t>nd innovation</w:t>
              </w:r>
              <w:r>
                <w:rPr>
                  <w:rFonts w:ascii="Arial" w:hAnsi="Arial" w:cs="Verdana"/>
                  <w:sz w:val="22"/>
                  <w:szCs w:val="18"/>
                </w:rPr>
                <w:t>)</w:t>
              </w:r>
              <w:r w:rsidRPr="00186529">
                <w:rPr>
                  <w:rFonts w:ascii="Arial" w:eastAsia="Cambria" w:hAnsi="Arial" w:cs="Verdana"/>
                  <w:sz w:val="22"/>
                  <w:szCs w:val="18"/>
                  <w:lang w:eastAsia="en-US"/>
                </w:rPr>
                <w:t xml:space="preserve"> </w:t>
              </w:r>
            </w:ins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</w:tcPr>
          <w:p w:rsidR="00434A13" w:rsidRPr="00434A13" w:rsidRDefault="00434A13" w:rsidP="00837882">
            <w:pPr>
              <w:pStyle w:val="ListParagraph"/>
              <w:widowControl w:val="0"/>
              <w:numPr>
                <w:ilvl w:val="0"/>
                <w:numId w:val="18"/>
                <w:ins w:id="802" w:author="SAS" w:date="2011-02-03T21:13:00Z"/>
              </w:numPr>
              <w:tabs>
                <w:tab w:val="left" w:pos="20"/>
                <w:tab w:val="left" w:pos="280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80"/>
              <w:rPr>
                <w:ins w:id="803" w:author="SAS" w:date="2011-02-03T21:13:00Z"/>
                <w:rFonts w:ascii="Arial" w:hAnsi="Arial" w:cs="Helvetica"/>
                <w:sz w:val="22"/>
                <w:rPrChange w:id="804" w:author="SAS" w:date="2011-02-03T21:28:00Z">
                  <w:rPr>
                    <w:ins w:id="805" w:author="SAS" w:date="2011-02-03T21:13:00Z"/>
                    <w:rFonts w:ascii="Arial" w:hAnsi="Arial" w:cs="Helvetica"/>
                    <w:sz w:val="22"/>
                  </w:rPr>
                </w:rPrChange>
              </w:rPr>
              <w:pPrChange w:id="806" w:author="SAS" w:date="2011-02-03T22:48:00Z">
                <w:pPr>
                  <w:pStyle w:val="ListParagraph"/>
                  <w:widowControl w:val="0"/>
                  <w:tabs>
                    <w:tab w:val="left" w:pos="20"/>
                    <w:tab w:val="left" w:pos="280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380"/>
                </w:pPr>
              </w:pPrChange>
            </w:pPr>
            <w:ins w:id="807" w:author="SAS" w:date="2011-02-03T21:13:00Z">
              <w:r w:rsidRPr="00434A13">
                <w:rPr>
                  <w:rFonts w:ascii="Arial" w:hAnsi="Arial" w:cs="Helvetica"/>
                  <w:sz w:val="22"/>
                  <w:rPrChange w:id="808" w:author="SAS" w:date="2011-02-03T21:28:00Z">
                    <w:rPr>
                      <w:rFonts w:ascii="Arial" w:hAnsi="Arial" w:cs="Helvetica"/>
                      <w:sz w:val="22"/>
                    </w:rPr>
                  </w:rPrChange>
                </w:rPr>
                <w:t xml:space="preserve">  </w:t>
              </w:r>
            </w:ins>
            <w:ins w:id="809" w:author="SAS" w:date="2011-02-03T21:28:00Z">
              <w:r w:rsidRPr="00434A13">
                <w:rPr>
                  <w:rFonts w:ascii="Arial" w:hAnsi="Arial" w:cs="Helvetica"/>
                  <w:sz w:val="22"/>
                  <w:rPrChange w:id="810" w:author="SAS" w:date="2011-02-03T21:28:00Z">
                    <w:rPr>
                      <w:rFonts w:ascii="Arial" w:hAnsi="Arial" w:cs="Helvetica"/>
                      <w:sz w:val="22"/>
                    </w:rPr>
                  </w:rPrChange>
                </w:rPr>
                <w:t>Explain the allocation of goods and services in a market economy.</w:t>
              </w:r>
            </w:ins>
          </w:p>
          <w:p w:rsidR="00434A13" w:rsidRDefault="00434A13" w:rsidP="00434A13">
            <w:pPr>
              <w:pStyle w:val="ListParagraph"/>
              <w:widowControl w:val="0"/>
              <w:numPr>
                <w:ins w:id="811" w:author="SAS" w:date="2011-02-03T21:13:00Z"/>
              </w:numPr>
              <w:tabs>
                <w:tab w:val="left" w:pos="20"/>
                <w:tab w:val="left" w:pos="280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80"/>
              <w:rPr>
                <w:ins w:id="812" w:author="SAS" w:date="2011-02-03T21:13:00Z"/>
                <w:rFonts w:ascii="Arial" w:hAnsi="Arial" w:cs="Helvetica"/>
                <w:sz w:val="22"/>
              </w:rPr>
            </w:pPr>
          </w:p>
          <w:p w:rsidR="00434A13" w:rsidRPr="008B1057" w:rsidDel="009B7F21" w:rsidRDefault="00434A13" w:rsidP="00434A13">
            <w:pPr>
              <w:pStyle w:val="ListParagraph"/>
              <w:widowControl w:val="0"/>
              <w:numPr>
                <w:ins w:id="813" w:author="SAS" w:date="2011-02-03T21:13:00Z"/>
              </w:numPr>
              <w:tabs>
                <w:tab w:val="left" w:pos="20"/>
                <w:tab w:val="left" w:pos="280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80"/>
              <w:rPr>
                <w:rFonts w:ascii="Arial" w:hAnsi="Arial" w:cs="Helvetica"/>
                <w:sz w:val="22"/>
                <w:rPrChange w:id="814" w:author="SAS" w:date="2011-02-03T21:00:00Z">
                  <w:rPr/>
                </w:rPrChange>
              </w:rPr>
              <w:pPrChange w:id="815" w:author="SAS" w:date="2011-02-03T21:13:00Z">
                <w:pPr>
                  <w:widowControl w:val="0"/>
                  <w:tabs>
                    <w:tab w:val="left" w:pos="20"/>
                    <w:tab w:val="left" w:pos="280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</w:pPr>
              </w:pPrChange>
            </w:pPr>
            <w:ins w:id="816" w:author="SAS" w:date="2011-02-03T21:13:00Z">
              <w:r>
                <w:rPr>
                  <w:rFonts w:ascii="Arial" w:hAnsi="Arial" w:cs="Helvetica"/>
                  <w:sz w:val="22"/>
                </w:rPr>
                <w:t xml:space="preserve"> </w:t>
              </w:r>
            </w:ins>
          </w:p>
        </w:tc>
        <w:tc>
          <w:tcPr>
            <w:tcW w:w="3306" w:type="dxa"/>
            <w:tcBorders>
              <w:top w:val="dotted" w:sz="4" w:space="0" w:color="auto"/>
              <w:bottom w:val="dotted" w:sz="4" w:space="0" w:color="auto"/>
            </w:tcBorders>
          </w:tcPr>
          <w:p w:rsidR="00434A13" w:rsidRPr="00C609DE" w:rsidRDefault="00C609DE" w:rsidP="00C609DE">
            <w:pPr>
              <w:numPr>
                <w:ins w:id="817" w:author="SAS" w:date="2011-02-03T20:54:00Z"/>
              </w:numPr>
              <w:ind w:left="335" w:hanging="335"/>
              <w:rPr>
                <w:ins w:id="818" w:author="SAS" w:date="2011-01-31T15:52:00Z"/>
                <w:rFonts w:ascii="Arial" w:hAnsi="Arial"/>
                <w:sz w:val="22"/>
                <w:rPrChange w:id="819" w:author="SAS" w:date="2011-02-03T21:29:00Z">
                  <w:rPr>
                    <w:ins w:id="820" w:author="SAS" w:date="2011-01-31T15:52:00Z"/>
                  </w:rPr>
                </w:rPrChange>
              </w:rPr>
              <w:pPrChange w:id="821" w:author="SAS" w:date="2011-02-03T21:29:00Z">
                <w:pPr/>
              </w:pPrChange>
            </w:pPr>
            <w:ins w:id="822" w:author="SAS" w:date="2011-02-03T21:29:00Z">
              <w:r>
                <w:rPr>
                  <w:rFonts w:ascii="Arial" w:hAnsi="Arial"/>
                  <w:sz w:val="22"/>
                </w:rPr>
                <w:t>2.</w:t>
              </w:r>
              <w:r>
                <w:rPr>
                  <w:rFonts w:ascii="Arial" w:hAnsi="Arial"/>
                  <w:sz w:val="22"/>
                </w:rPr>
                <w:tab/>
              </w:r>
            </w:ins>
            <w:ins w:id="823" w:author="SAS" w:date="2011-01-31T15:52:00Z">
              <w:r w:rsidR="00434A13" w:rsidRPr="00C609DE">
                <w:rPr>
                  <w:rFonts w:ascii="Arial" w:hAnsi="Arial"/>
                  <w:sz w:val="22"/>
                  <w:rPrChange w:id="824" w:author="SAS" w:date="2011-02-03T21:29:00Z">
                    <w:rPr/>
                  </w:rPrChange>
                </w:rPr>
                <w:t>Analyze and evaluate economic issues from a geographical point of vie</w:t>
              </w:r>
              <w:r w:rsidRPr="00C609DE">
                <w:rPr>
                  <w:rFonts w:ascii="Arial" w:hAnsi="Arial"/>
                  <w:sz w:val="22"/>
                  <w:rPrChange w:id="825" w:author="SAS" w:date="2011-02-03T21:29:00Z">
                    <w:rPr/>
                  </w:rPrChange>
                </w:rPr>
                <w:t>w</w:t>
              </w:r>
            </w:ins>
          </w:p>
          <w:p w:rsidR="00C609DE" w:rsidRPr="00C609DE" w:rsidRDefault="00C609DE" w:rsidP="00C609DE">
            <w:pPr>
              <w:numPr>
                <w:ins w:id="826" w:author="SAS" w:date="2011-02-03T21:29:00Z"/>
              </w:numPr>
              <w:rPr>
                <w:ins w:id="827" w:author="SAS" w:date="2011-02-03T20:57:00Z"/>
                <w:rFonts w:ascii="Arial" w:hAnsi="Arial"/>
                <w:sz w:val="22"/>
                <w:rPrChange w:id="828" w:author="SAS" w:date="2011-02-03T21:29:00Z">
                  <w:rPr>
                    <w:ins w:id="829" w:author="SAS" w:date="2011-02-03T20:57:00Z"/>
                  </w:rPr>
                </w:rPrChange>
              </w:rPr>
              <w:pPrChange w:id="830" w:author="SAS" w:date="2011-02-03T21:29:00Z">
                <w:pPr/>
              </w:pPrChange>
            </w:pPr>
          </w:p>
          <w:p w:rsidR="00434A13" w:rsidRPr="00186529" w:rsidRDefault="00434A13" w:rsidP="00434A13">
            <w:pPr>
              <w:numPr>
                <w:ins w:id="831" w:author="SAS" w:date="2011-02-03T20:54:00Z"/>
              </w:numPr>
              <w:pPrChange w:id="832" w:author="SAS" w:date="2011-02-03T21:09:00Z">
                <w:pPr>
                  <w:pStyle w:val="ListParagraph"/>
                  <w:ind w:left="360"/>
                </w:pPr>
              </w:pPrChange>
            </w:pPr>
          </w:p>
        </w:tc>
        <w:tc>
          <w:tcPr>
            <w:tcW w:w="3333" w:type="dxa"/>
            <w:tcBorders>
              <w:top w:val="dotted" w:sz="4" w:space="0" w:color="auto"/>
              <w:bottom w:val="dotted" w:sz="4" w:space="0" w:color="auto"/>
            </w:tcBorders>
          </w:tcPr>
          <w:p w:rsidR="00434A13" w:rsidRPr="009B7F21" w:rsidDel="009B7F21" w:rsidRDefault="00434A13" w:rsidP="00837882">
            <w:pPr>
              <w:pStyle w:val="ListParagraph"/>
              <w:numPr>
                <w:ilvl w:val="0"/>
                <w:numId w:val="31"/>
                <w:ins w:id="833" w:author="SAS" w:date="2011-02-03T20:52:00Z"/>
              </w:numPr>
              <w:ind w:left="360"/>
              <w:rPr>
                <w:rFonts w:ascii="Arial" w:hAnsi="Arial"/>
                <w:sz w:val="22"/>
                <w:rPrChange w:id="834" w:author="SAS" w:date="2011-01-31T15:56:00Z">
                  <w:rPr>
                    <w:rFonts w:ascii="Arial" w:hAnsi="Arial"/>
                    <w:sz w:val="22"/>
                  </w:rPr>
                </w:rPrChange>
              </w:rPr>
              <w:pPrChange w:id="835" w:author="SAS" w:date="2011-02-03T22:48:00Z">
                <w:pPr>
                  <w:pStyle w:val="ListParagraph"/>
                  <w:numPr>
                    <w:numId w:val="45"/>
                  </w:numPr>
                  <w:tabs>
                    <w:tab w:val="num" w:pos="360"/>
                  </w:tabs>
                  <w:ind w:left="360"/>
                </w:pPr>
              </w:pPrChange>
            </w:pPr>
            <w:del w:id="836" w:author="SAS" w:date="2011-02-03T20:58:00Z">
              <w:r w:rsidRPr="009B7F21" w:rsidDel="008B1057">
                <w:rPr>
                  <w:rFonts w:ascii="Arial" w:hAnsi="Arial"/>
                  <w:sz w:val="22"/>
                  <w:rPrChange w:id="837" w:author="SAS" w:date="2011-01-31T15:56:00Z">
                    <w:rPr>
                      <w:rFonts w:ascii="Garamond" w:hAnsi="Garamond"/>
                    </w:rPr>
                  </w:rPrChange>
                </w:rPr>
                <w:delText>and/or government policies</w:delText>
              </w:r>
            </w:del>
            <w:del w:id="838" w:author="SAS" w:date="2011-02-03T20:52:00Z">
              <w:r w:rsidRPr="009B7F21" w:rsidDel="009B7F21">
                <w:rPr>
                  <w:rFonts w:ascii="Arial" w:hAnsi="Arial"/>
                  <w:sz w:val="22"/>
                  <w:rPrChange w:id="839" w:author="SAS" w:date="2011-01-31T15:56:00Z">
                    <w:rPr>
                      <w:rFonts w:ascii="Garamond" w:hAnsi="Garamond"/>
                    </w:rPr>
                  </w:rPrChange>
                </w:rPr>
                <w:br/>
                <w:delText xml:space="preserve">    2. </w:delText>
              </w:r>
            </w:del>
            <w:r w:rsidRPr="009B7F21">
              <w:rPr>
                <w:rFonts w:ascii="Arial" w:hAnsi="Arial"/>
                <w:sz w:val="22"/>
                <w:rPrChange w:id="840" w:author="SAS" w:date="2011-01-31T15:56:00Z">
                  <w:rPr>
                    <w:rFonts w:ascii="Garamond" w:hAnsi="Garamond"/>
                  </w:rPr>
                </w:rPrChange>
              </w:rPr>
              <w:t>Recognize the interconnectedness of national economies throughout the world</w:t>
            </w:r>
          </w:p>
        </w:tc>
      </w:tr>
      <w:tr w:rsidR="00434A13" w:rsidRPr="00E47942" w:rsidTr="00262F02">
        <w:trPr>
          <w:cantSplit/>
          <w:trHeight w:val="1280"/>
        </w:trPr>
        <w:tc>
          <w:tcPr>
            <w:tcW w:w="1868" w:type="dxa"/>
            <w:vMerge/>
            <w:tcBorders>
              <w:bottom w:val="thinThickSmallGap" w:sz="24" w:space="0" w:color="auto"/>
            </w:tcBorders>
          </w:tcPr>
          <w:p w:rsidR="00434A13" w:rsidRPr="00186529" w:rsidRDefault="00434A13" w:rsidP="00F56AA4">
            <w:pPr>
              <w:jc w:val="center"/>
              <w:rPr>
                <w:rFonts w:ascii="Arial" w:hAnsi="Arial" w:cs="Helvetica"/>
                <w:b/>
                <w:sz w:val="22"/>
                <w:szCs w:val="32"/>
                <w:lang w:eastAsia="en-US"/>
                <w:rPrChange w:id="841" w:author="SAS" w:date="2011-01-31T15:56:00Z">
                  <w:rPr>
                    <w:rFonts w:ascii="Arial" w:hAnsi="Arial" w:cs="Helvetica"/>
                    <w:b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1562" w:type="dxa"/>
            <w:vMerge/>
            <w:tcBorders>
              <w:bottom w:val="thinThickSmallGap" w:sz="24" w:space="0" w:color="auto"/>
            </w:tcBorders>
          </w:tcPr>
          <w:p w:rsidR="00434A13" w:rsidRPr="00186529" w:rsidRDefault="00434A13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842" w:author="SAS" w:date="2011-01-31T15:56:00Z">
                  <w:rPr>
                    <w:rFonts w:ascii="Arial" w:hAnsi="Arial" w:cs="Helvetica"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3301" w:type="dxa"/>
            <w:vMerge/>
            <w:tcBorders>
              <w:bottom w:val="thinThickSmallGap" w:sz="24" w:space="0" w:color="auto"/>
            </w:tcBorders>
          </w:tcPr>
          <w:p w:rsidR="00434A13" w:rsidRPr="009B7F21" w:rsidRDefault="00434A13" w:rsidP="009B7F21">
            <w:pPr>
              <w:pStyle w:val="ListParagraph"/>
              <w:widowControl w:val="0"/>
              <w:numPr>
                <w:ilvl w:val="0"/>
                <w:numId w:val="5"/>
                <w:ins w:id="843" w:author="SAS" w:date="2011-02-03T20:56:00Z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</w:p>
        </w:tc>
        <w:tc>
          <w:tcPr>
            <w:tcW w:w="3248" w:type="dxa"/>
            <w:vMerge/>
            <w:tcBorders>
              <w:bottom w:val="thinThickSmallGap" w:sz="24" w:space="0" w:color="auto"/>
            </w:tcBorders>
          </w:tcPr>
          <w:p w:rsidR="00434A13" w:rsidRPr="008B1057" w:rsidDel="009B7F21" w:rsidRDefault="00434A13" w:rsidP="00434A13">
            <w:pPr>
              <w:widowControl w:val="0"/>
              <w:numPr>
                <w:numberingChange w:id="844" w:author="SAS" w:date="2010-12-09T09:00:00Z" w:original="%1:2:0:.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79" w:hanging="360"/>
              <w:rPr>
                <w:rFonts w:ascii="Arial" w:hAnsi="Arial" w:cs="Verdana"/>
                <w:sz w:val="22"/>
                <w:szCs w:val="18"/>
                <w:rPrChange w:id="845" w:author="SAS" w:date="2011-02-03T20:58:00Z">
                  <w:rPr>
                    <w:rFonts w:ascii="Arial" w:hAnsi="Arial" w:cs="Verdana"/>
                    <w:sz w:val="22"/>
                    <w:szCs w:val="18"/>
                  </w:rPr>
                </w:rPrChange>
              </w:rPr>
            </w:pPr>
          </w:p>
        </w:tc>
        <w:tc>
          <w:tcPr>
            <w:tcW w:w="4536" w:type="dxa"/>
            <w:tcBorders>
              <w:top w:val="dotted" w:sz="4" w:space="0" w:color="auto"/>
              <w:bottom w:val="thinThickSmallGap" w:sz="24" w:space="0" w:color="auto"/>
            </w:tcBorders>
          </w:tcPr>
          <w:p w:rsidR="00434A13" w:rsidRPr="00434A13" w:rsidRDefault="00434A13" w:rsidP="00837882">
            <w:pPr>
              <w:pStyle w:val="ListParagraph"/>
              <w:widowControl w:val="0"/>
              <w:numPr>
                <w:ilvl w:val="0"/>
                <w:numId w:val="18"/>
                <w:ins w:id="846" w:author="SAS" w:date="2011-02-03T21:13:00Z"/>
              </w:numPr>
              <w:tabs>
                <w:tab w:val="left" w:pos="20"/>
                <w:tab w:val="left" w:pos="280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80"/>
              <w:rPr>
                <w:rFonts w:ascii="Arial" w:hAnsi="Arial" w:cs="Helvetica"/>
                <w:sz w:val="22"/>
                <w:rPrChange w:id="847" w:author="SAS" w:date="2011-02-03T21:28:00Z">
                  <w:rPr>
                    <w:rFonts w:ascii="Arial" w:hAnsi="Arial" w:cs="Helvetica"/>
                    <w:sz w:val="22"/>
                  </w:rPr>
                </w:rPrChange>
              </w:rPr>
              <w:pPrChange w:id="848" w:author="SAS" w:date="2011-02-03T22:48:00Z">
                <w:pPr>
                  <w:pStyle w:val="ListParagraph"/>
                  <w:widowControl w:val="0"/>
                  <w:numPr>
                    <w:numId w:val="21"/>
                  </w:numPr>
                  <w:tabs>
                    <w:tab w:val="left" w:pos="20"/>
                    <w:tab w:val="left" w:pos="280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380" w:hanging="360"/>
                </w:pPr>
              </w:pPrChange>
            </w:pPr>
            <w:r w:rsidRPr="00186529">
              <w:rPr>
                <w:rFonts w:ascii="Arial" w:hAnsi="Arial" w:cs="Helvetica"/>
                <w:sz w:val="22"/>
                <w:rPrChange w:id="849" w:author="SAS" w:date="2011-01-31T15:56:00Z">
                  <w:rPr>
                    <w:rFonts w:ascii="Garamond" w:hAnsi="Garamond" w:cs="Helvetica"/>
                  </w:rPr>
                </w:rPrChange>
              </w:rPr>
              <w:t>Explain how values and beliefs influence economic decisions</w:t>
            </w:r>
          </w:p>
        </w:tc>
        <w:tc>
          <w:tcPr>
            <w:tcW w:w="3306" w:type="dxa"/>
            <w:tcBorders>
              <w:top w:val="dotted" w:sz="4" w:space="0" w:color="auto"/>
              <w:bottom w:val="thinThickSmallGap" w:sz="24" w:space="0" w:color="auto"/>
            </w:tcBorders>
          </w:tcPr>
          <w:p w:rsidR="002F6A97" w:rsidRPr="002F6A97" w:rsidRDefault="002F6A97" w:rsidP="00262F02">
            <w:pPr>
              <w:pStyle w:val="ListParagraph"/>
              <w:numPr>
                <w:ilvl w:val="0"/>
                <w:numId w:val="39"/>
                <w:ins w:id="850" w:author="SAS" w:date="2011-02-04T06:35:00Z"/>
              </w:numPr>
              <w:ind w:left="360"/>
              <w:rPr>
                <w:ins w:id="851" w:author="SAS" w:date="2011-02-03T21:52:00Z"/>
                <w:rFonts w:ascii="Arial" w:hAnsi="Arial"/>
                <w:sz w:val="22"/>
              </w:rPr>
              <w:pPrChange w:id="852" w:author="SAS" w:date="2011-02-04T06:35:00Z">
                <w:pPr/>
              </w:pPrChange>
            </w:pPr>
            <w:ins w:id="853" w:author="SAS" w:date="2011-02-03T21:52:00Z">
              <w:r w:rsidRPr="002F6A97">
                <w:rPr>
                  <w:rFonts w:ascii="Arial" w:hAnsi="Arial"/>
                  <w:sz w:val="22"/>
                </w:rPr>
                <w:t>Project the impact of values and beliefs on economic forces.</w:t>
              </w:r>
            </w:ins>
          </w:p>
          <w:p w:rsidR="00434A13" w:rsidRPr="002F6A97" w:rsidRDefault="00434A13" w:rsidP="00262F02">
            <w:pPr>
              <w:numPr>
                <w:ins w:id="854" w:author="SAS" w:date="2011-02-03T21:52:00Z"/>
              </w:numPr>
              <w:rPr>
                <w:del w:id="855" w:author="SAS" w:date="2011-01-31T15:52:00Z"/>
                <w:rFonts w:ascii="Arial" w:hAnsi="Arial" w:cs="Helvetica"/>
                <w:sz w:val="22"/>
                <w:szCs w:val="32"/>
                <w:rPrChange w:id="856" w:author="SAS" w:date="2011-02-03T21:52:00Z">
                  <w:rPr>
                    <w:del w:id="857" w:author="SAS" w:date="2011-01-31T15:52:00Z"/>
                    <w:rFonts w:ascii="Garamond" w:hAnsi="Garamond" w:cs="Helvetica"/>
                    <w:sz w:val="20"/>
                    <w:szCs w:val="32"/>
                  </w:rPr>
                </w:rPrChange>
              </w:rPr>
              <w:pPrChange w:id="858" w:author="SAS" w:date="2011-02-04T06:35:00Z">
                <w:pPr>
                  <w:pStyle w:val="ListParagraph"/>
                  <w:ind w:left="0"/>
                </w:pPr>
              </w:pPrChange>
            </w:pPr>
            <w:del w:id="859" w:author="SAS" w:date="2011-01-31T15:52:00Z">
              <w:r w:rsidRPr="002F6A97">
                <w:rPr>
                  <w:rFonts w:ascii="Arial" w:hAnsi="Arial"/>
                  <w:sz w:val="22"/>
                  <w:rPrChange w:id="860" w:author="SAS" w:date="2011-02-03T21:52:00Z">
                    <w:rPr>
                      <w:rFonts w:ascii="Garamond" w:hAnsi="Garamond"/>
                      <w:sz w:val="20"/>
                    </w:rPr>
                  </w:rPrChange>
                </w:rPr>
                <w:delText>Explain patterns of trade overtime.</w:delText>
              </w:r>
            </w:del>
          </w:p>
          <w:p w:rsidR="00434A13" w:rsidRDefault="00434A13" w:rsidP="00262F02">
            <w:pPr>
              <w:numPr>
                <w:ins w:id="861" w:author="SAS" w:date="2011-02-03T21:52:00Z"/>
              </w:numPr>
              <w:rPr>
                <w:del w:id="862" w:author="SAS" w:date="2011-01-31T15:52:00Z"/>
                <w:rFonts w:cs="Helvetica"/>
                <w:szCs w:val="32"/>
                <w:rPrChange w:id="863" w:author="SAS" w:date="2011-01-31T15:56:00Z">
                  <w:rPr>
                    <w:del w:id="864" w:author="SAS" w:date="2011-01-31T15:52:00Z"/>
                    <w:rFonts w:ascii="Garamond" w:hAnsi="Garamond" w:cs="Helvetica"/>
                    <w:sz w:val="20"/>
                    <w:szCs w:val="32"/>
                  </w:rPr>
                </w:rPrChange>
              </w:rPr>
              <w:pPrChange w:id="865" w:author="SAS" w:date="2011-02-04T06:35:00Z">
                <w:pPr>
                  <w:pStyle w:val="ListParagraph"/>
                  <w:ind w:left="0"/>
                </w:pPr>
              </w:pPrChange>
            </w:pPr>
            <w:del w:id="866" w:author="SAS" w:date="2011-01-31T15:52:00Z">
              <w:r w:rsidRPr="00186529">
                <w:rPr>
                  <w:rPrChange w:id="867" w:author="SAS" w:date="2011-01-31T15:56:00Z">
                    <w:rPr>
                      <w:rFonts w:ascii="Garamond" w:hAnsi="Garamond"/>
                      <w:sz w:val="20"/>
                    </w:rPr>
                  </w:rPrChange>
                </w:rPr>
                <w:delText>Analyze ways in which trade has contributed to economic change in selected societies.</w:delText>
              </w:r>
            </w:del>
          </w:p>
          <w:p w:rsidR="00434A13" w:rsidRPr="00186529" w:rsidRDefault="00434A13" w:rsidP="00262F02">
            <w:pPr>
              <w:numPr>
                <w:ins w:id="868" w:author="SAS" w:date="2011-02-03T21:52:00Z"/>
              </w:numPr>
              <w:rPr>
                <w:rPrChange w:id="869" w:author="SAS" w:date="2011-01-31T15:56:00Z">
                  <w:rPr/>
                </w:rPrChange>
              </w:rPr>
              <w:pPrChange w:id="870" w:author="SAS" w:date="2011-02-04T06:35:00Z">
                <w:pPr/>
              </w:pPrChange>
            </w:pPr>
            <w:del w:id="871" w:author="SAS" w:date="2011-01-31T15:52:00Z">
              <w:r w:rsidRPr="00186529">
                <w:rPr>
                  <w:rPrChange w:id="872" w:author="SAS" w:date="2011-01-31T15:56:00Z">
                    <w:rPr>
                      <w:rFonts w:ascii="Garamond" w:hAnsi="Garamond"/>
                      <w:sz w:val="20"/>
                    </w:rPr>
                  </w:rPrChange>
                </w:rPr>
                <w:delText>Analyze and evaluate economic issues from a geographical point of view</w:delText>
              </w:r>
            </w:del>
          </w:p>
        </w:tc>
        <w:tc>
          <w:tcPr>
            <w:tcW w:w="3333" w:type="dxa"/>
            <w:tcBorders>
              <w:top w:val="dotted" w:sz="4" w:space="0" w:color="auto"/>
              <w:bottom w:val="thinThickSmallGap" w:sz="24" w:space="0" w:color="auto"/>
            </w:tcBorders>
          </w:tcPr>
          <w:p w:rsidR="00434A13" w:rsidRPr="009B7F21" w:rsidDel="008B1057" w:rsidRDefault="00434A13" w:rsidP="00837882">
            <w:pPr>
              <w:pStyle w:val="ListParagraph"/>
              <w:numPr>
                <w:ilvl w:val="0"/>
                <w:numId w:val="31"/>
                <w:ins w:id="873" w:author="SAS" w:date="2011-02-03T20:52:00Z"/>
              </w:numPr>
              <w:ind w:left="360"/>
              <w:rPr>
                <w:rFonts w:ascii="Arial" w:hAnsi="Arial"/>
                <w:sz w:val="22"/>
                <w:rPrChange w:id="874" w:author="SAS" w:date="2011-01-31T15:56:00Z">
                  <w:rPr>
                    <w:rFonts w:ascii="Arial" w:hAnsi="Arial"/>
                    <w:sz w:val="22"/>
                  </w:rPr>
                </w:rPrChange>
              </w:rPr>
              <w:pPrChange w:id="875" w:author="SAS" w:date="2011-02-03T22:48:00Z">
                <w:pPr>
                  <w:pStyle w:val="ListParagraph"/>
                  <w:numPr>
                    <w:numId w:val="45"/>
                  </w:numPr>
                  <w:tabs>
                    <w:tab w:val="num" w:pos="360"/>
                  </w:tabs>
                  <w:ind w:left="360"/>
                </w:pPr>
              </w:pPrChange>
            </w:pPr>
            <w:del w:id="876" w:author="SAS" w:date="2011-02-03T20:52:00Z">
              <w:r w:rsidRPr="009B7F21" w:rsidDel="009B7F21">
                <w:rPr>
                  <w:rFonts w:ascii="Arial" w:hAnsi="Arial"/>
                  <w:sz w:val="22"/>
                  <w:rPrChange w:id="877" w:author="SAS" w:date="2011-01-31T15:56:00Z">
                    <w:rPr>
                      <w:rFonts w:ascii="Garamond" w:hAnsi="Garamond"/>
                    </w:rPr>
                  </w:rPrChange>
                </w:rPr>
                <w:br/>
                <w:delText xml:space="preserve">    3. </w:delText>
              </w:r>
            </w:del>
            <w:r w:rsidRPr="009B7F21">
              <w:rPr>
                <w:rFonts w:ascii="Arial" w:hAnsi="Arial"/>
                <w:sz w:val="22"/>
                <w:rPrChange w:id="878" w:author="SAS" w:date="2011-01-31T15:56:00Z">
                  <w:rPr>
                    <w:rFonts w:ascii="Garamond" w:hAnsi="Garamond"/>
                  </w:rPr>
                </w:rPrChange>
              </w:rPr>
              <w:t>Describe how economic forces determine an individuals and groups power and status in society</w:t>
            </w:r>
          </w:p>
        </w:tc>
      </w:tr>
      <w:tr w:rsidR="002F6A97" w:rsidRPr="00E47942" w:rsidTr="00262F02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BF"/>
          <w:tblPrExChange w:id="879" w:author="SAS" w:date="2011-02-03T22:17:00Z">
            <w:tblPrEx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BF"/>
            </w:tblPrEx>
          </w:tblPrExChange>
        </w:tblPrEx>
        <w:trPr>
          <w:cantSplit/>
          <w:trHeight w:val="908"/>
          <w:trPrChange w:id="880" w:author="SAS" w:date="2011-02-03T22:17:00Z">
            <w:trPr>
              <w:cantSplit/>
              <w:trHeight w:val="920"/>
            </w:trPr>
          </w:trPrChange>
        </w:trPr>
        <w:tc>
          <w:tcPr>
            <w:tcW w:w="1868" w:type="dxa"/>
            <w:vMerge w:val="restart"/>
            <w:tcBorders>
              <w:top w:val="thinThickSmallGap" w:sz="24" w:space="0" w:color="auto"/>
            </w:tcBorders>
            <w:tcPrChange w:id="881" w:author="SAS" w:date="2011-02-03T22:17:00Z">
              <w:tcPr>
                <w:tcW w:w="1868" w:type="dxa"/>
                <w:vMerge w:val="restart"/>
              </w:tcPr>
            </w:tcPrChange>
          </w:tcPr>
          <w:p w:rsidR="002F6A97" w:rsidRPr="00DC3217" w:rsidRDefault="002F6A97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  <w:rPrChange w:id="882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b/>
                <w:sz w:val="22"/>
                <w:szCs w:val="32"/>
                <w:lang w:eastAsia="en-US"/>
                <w:rPrChange w:id="883" w:author="SAS" w:date="2011-01-31T15:56:00Z">
                  <w:rPr>
                    <w:rFonts w:ascii="Garamond" w:eastAsia="Cambria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  <w:t>Standard V Examines cultural practices and human interactions</w:t>
            </w:r>
          </w:p>
        </w:tc>
        <w:tc>
          <w:tcPr>
            <w:tcW w:w="1562" w:type="dxa"/>
            <w:vMerge w:val="restart"/>
            <w:tcBorders>
              <w:top w:val="thinThickSmallGap" w:sz="24" w:space="0" w:color="auto"/>
            </w:tcBorders>
            <w:tcPrChange w:id="884" w:author="SAS" w:date="2011-02-03T22:17:00Z">
              <w:tcPr>
                <w:tcW w:w="1562" w:type="dxa"/>
                <w:vMerge w:val="restart"/>
              </w:tcPr>
            </w:tcPrChange>
          </w:tcPr>
          <w:p w:rsidR="002F6A97" w:rsidRPr="00DC3217" w:rsidRDefault="002F6A97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885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  <w:rPrChange w:id="886" w:author="SAS" w:date="2011-01-31T15:56:00Z">
                  <w:rPr>
                    <w:rFonts w:ascii="Garamond" w:eastAsia="Cambria" w:hAnsi="Garamond" w:cs="Helvetica"/>
                    <w:sz w:val="20"/>
                    <w:szCs w:val="32"/>
                    <w:lang w:eastAsia="en-US"/>
                  </w:rPr>
                </w:rPrChange>
              </w:rPr>
              <w:t>Culture</w:t>
            </w:r>
          </w:p>
          <w:p w:rsidR="002F6A97" w:rsidRPr="00DC3217" w:rsidDel="00262F02" w:rsidRDefault="002F6A97" w:rsidP="00F56AA4">
            <w:pPr>
              <w:jc w:val="center"/>
              <w:rPr>
                <w:del w:id="887" w:author="SAS" w:date="2011-02-04T06:34:00Z"/>
                <w:rFonts w:ascii="Arial" w:hAnsi="Arial" w:cs="Helvetica"/>
                <w:sz w:val="22"/>
                <w:szCs w:val="32"/>
                <w:lang w:eastAsia="en-US"/>
                <w:rPrChange w:id="888" w:author="SAS" w:date="2011-01-31T15:56:00Z">
                  <w:rPr>
                    <w:del w:id="889" w:author="SAS" w:date="2011-02-04T06:34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2F6A97" w:rsidRPr="00DC3217" w:rsidDel="00262F02" w:rsidRDefault="002F6A97" w:rsidP="00F56AA4">
            <w:pPr>
              <w:jc w:val="center"/>
              <w:rPr>
                <w:del w:id="890" w:author="SAS" w:date="2011-02-04T06:34:00Z"/>
                <w:rFonts w:ascii="Arial" w:hAnsi="Arial" w:cs="Helvetica"/>
                <w:sz w:val="22"/>
                <w:szCs w:val="32"/>
                <w:lang w:eastAsia="en-US"/>
                <w:rPrChange w:id="891" w:author="SAS" w:date="2011-01-31T15:56:00Z">
                  <w:rPr>
                    <w:del w:id="892" w:author="SAS" w:date="2011-02-04T06:34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2F6A97" w:rsidRPr="00DC3217" w:rsidRDefault="002F6A97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893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2F6A97" w:rsidRPr="00DC3217" w:rsidRDefault="002F6A97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894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  <w:rPrChange w:id="895" w:author="SAS" w:date="2011-01-31T15:56:00Z">
                  <w:rPr>
                    <w:rFonts w:ascii="Garamond" w:eastAsia="Cambria" w:hAnsi="Garamond" w:cs="Helvetica"/>
                    <w:sz w:val="20"/>
                    <w:szCs w:val="32"/>
                    <w:lang w:eastAsia="en-US"/>
                  </w:rPr>
                </w:rPrChange>
              </w:rPr>
              <w:t>Individual Development &amp; Identity</w:t>
            </w:r>
          </w:p>
          <w:p w:rsidR="002F6A97" w:rsidRPr="00DC3217" w:rsidRDefault="002F6A97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896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2F6A97" w:rsidRPr="00DC3217" w:rsidDel="00262F02" w:rsidRDefault="002F6A97" w:rsidP="00262F02">
            <w:pPr>
              <w:jc w:val="center"/>
              <w:rPr>
                <w:del w:id="897" w:author="SAS" w:date="2011-02-04T06:35:00Z"/>
                <w:rFonts w:ascii="Arial" w:hAnsi="Arial" w:cs="Helvetica"/>
                <w:sz w:val="22"/>
                <w:szCs w:val="32"/>
                <w:lang w:eastAsia="en-US"/>
                <w:rPrChange w:id="898" w:author="SAS" w:date="2011-01-31T15:56:00Z">
                  <w:rPr>
                    <w:del w:id="899" w:author="SAS" w:date="2011-02-04T06:35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  <w:pPrChange w:id="900" w:author="SAS" w:date="2011-02-04T06:35:00Z">
                <w:pPr>
                  <w:jc w:val="center"/>
                </w:pPr>
              </w:pPrChange>
            </w:pPr>
            <w:r w:rsidRPr="00186529">
              <w:rPr>
                <w:rFonts w:ascii="Arial" w:hAnsi="Arial" w:cs="Helvetica"/>
                <w:sz w:val="22"/>
                <w:szCs w:val="32"/>
                <w:lang w:eastAsia="en-US"/>
                <w:rPrChange w:id="901" w:author="SAS" w:date="2011-01-31T15:56:00Z">
                  <w:rPr>
                    <w:rFonts w:ascii="Garamond" w:eastAsia="Cambria" w:hAnsi="Garamond" w:cs="Helvetica"/>
                    <w:sz w:val="20"/>
                    <w:szCs w:val="32"/>
                    <w:lang w:eastAsia="en-US"/>
                  </w:rPr>
                </w:rPrChange>
              </w:rPr>
              <w:t>Science, Technology &amp; Society</w:t>
            </w:r>
          </w:p>
          <w:p w:rsidR="002F6A97" w:rsidRPr="00DC3217" w:rsidRDefault="002F6A97" w:rsidP="00262F02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902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  <w:pPrChange w:id="903" w:author="SAS" w:date="2011-02-04T06:35:00Z">
                <w:pPr>
                  <w:jc w:val="center"/>
                </w:pPr>
              </w:pPrChange>
            </w:pPr>
          </w:p>
        </w:tc>
        <w:tc>
          <w:tcPr>
            <w:tcW w:w="3301" w:type="dxa"/>
            <w:tcBorders>
              <w:top w:val="thinThickSmallGap" w:sz="24" w:space="0" w:color="auto"/>
              <w:bottom w:val="dotted" w:sz="4" w:space="0" w:color="auto"/>
            </w:tcBorders>
            <w:tcPrChange w:id="904" w:author="SAS" w:date="2011-02-03T22:17:00Z">
              <w:tcPr>
                <w:tcW w:w="3301" w:type="dxa"/>
                <w:tcBorders>
                  <w:bottom w:val="dotted" w:sz="4" w:space="0" w:color="auto"/>
                </w:tcBorders>
              </w:tcPr>
            </w:tcPrChange>
          </w:tcPr>
          <w:p w:rsidR="002F6A97" w:rsidRDefault="002F6A97" w:rsidP="002F6A97">
            <w:pPr>
              <w:pStyle w:val="ListParagraph"/>
              <w:widowControl w:val="0"/>
              <w:numPr>
                <w:ilvl w:val="0"/>
                <w:numId w:val="6"/>
                <w:numberingChange w:id="905" w:author="SAS" w:date="2010-12-09T09:00:00Z" w:original="%1:2:0:.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ins w:id="906" w:author="SAS" w:date="2011-02-03T22:10:00Z"/>
                <w:rFonts w:ascii="Arial" w:hAnsi="Arial" w:cs="Verdana"/>
                <w:sz w:val="22"/>
                <w:szCs w:val="18"/>
              </w:rPr>
            </w:pPr>
            <w:r w:rsidRPr="00186529">
              <w:rPr>
                <w:rFonts w:ascii="Arial" w:hAnsi="Arial" w:cs="Verdana"/>
                <w:sz w:val="22"/>
                <w:szCs w:val="18"/>
                <w:rPrChange w:id="907" w:author="SAS" w:date="2011-01-31T15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  <w:t xml:space="preserve">Identify the values and beliefs that motivate </w:t>
            </w:r>
            <w:ins w:id="908" w:author="SAS" w:date="2011-02-03T22:10:00Z">
              <w:r>
                <w:rPr>
                  <w:rFonts w:ascii="Arial" w:hAnsi="Arial" w:cs="Verdana"/>
                  <w:sz w:val="22"/>
                  <w:szCs w:val="18"/>
                </w:rPr>
                <w:t xml:space="preserve">cultural identity </w:t>
              </w:r>
            </w:ins>
          </w:p>
          <w:p w:rsidR="002F6A97" w:rsidRPr="00DC3217" w:rsidRDefault="002F6A97" w:rsidP="002F6A97">
            <w:pPr>
              <w:pStyle w:val="ListParagraph"/>
              <w:widowControl w:val="0"/>
              <w:numPr>
                <w:numberingChange w:id="909" w:author="SAS" w:date="2010-12-09T09:00:00Z" w:original="%1:2:0:.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  <w:rPrChange w:id="910" w:author="SAS" w:date="2011-01-31T15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911" w:author="SAS" w:date="2011-02-03T22:10:00Z">
                <w:pPr>
                  <w:pStyle w:val="ListParagraph"/>
                  <w:widowControl w:val="0"/>
                  <w:numPr>
                    <w:numId w:val="6"/>
                  </w:numPr>
                  <w:tabs>
                    <w:tab w:val="left" w:pos="347"/>
                    <w:tab w:val="left" w:pos="720"/>
                  </w:tabs>
                  <w:autoSpaceDE w:val="0"/>
                  <w:autoSpaceDN w:val="0"/>
                  <w:adjustRightInd w:val="0"/>
                  <w:spacing w:line="200" w:lineRule="atLeast"/>
                  <w:ind w:left="360" w:hanging="360"/>
                </w:pPr>
              </w:pPrChange>
            </w:pPr>
            <w:ins w:id="912" w:author="SAS" w:date="2011-02-03T22:10:00Z">
              <w:r>
                <w:rPr>
                  <w:rFonts w:ascii="Arial" w:hAnsi="Arial" w:cs="Verdana"/>
                  <w:sz w:val="22"/>
                  <w:szCs w:val="18"/>
                </w:rPr>
                <w:t xml:space="preserve"> </w:t>
              </w:r>
            </w:ins>
          </w:p>
        </w:tc>
        <w:tc>
          <w:tcPr>
            <w:tcW w:w="3248" w:type="dxa"/>
            <w:tcBorders>
              <w:top w:val="thinThickSmallGap" w:sz="24" w:space="0" w:color="auto"/>
              <w:bottom w:val="dotted" w:sz="4" w:space="0" w:color="auto"/>
            </w:tcBorders>
            <w:tcPrChange w:id="913" w:author="SAS" w:date="2011-02-03T22:17:00Z">
              <w:tcPr>
                <w:tcW w:w="3248" w:type="dxa"/>
                <w:tcBorders>
                  <w:bottom w:val="dotted" w:sz="4" w:space="0" w:color="auto"/>
                </w:tcBorders>
              </w:tcPr>
            </w:tcPrChange>
          </w:tcPr>
          <w:p w:rsidR="002F6A97" w:rsidRDefault="002F6A97" w:rsidP="008C64E5">
            <w:pPr>
              <w:pStyle w:val="ListParagraph"/>
              <w:widowControl w:val="0"/>
              <w:numPr>
                <w:ilvl w:val="0"/>
                <w:numId w:val="9"/>
                <w:numberingChange w:id="914" w:author="SAS" w:date="2010-12-09T09:00:00Z" w:original="%1:1:0:."/>
              </w:numPr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</w:rPr>
            </w:pPr>
            <w:r w:rsidRPr="00186529">
              <w:rPr>
                <w:rFonts w:ascii="Arial" w:hAnsi="Arial" w:cs="Verdana"/>
                <w:sz w:val="22"/>
                <w:szCs w:val="18"/>
                <w:rPrChange w:id="915" w:author="SAS" w:date="2011-01-31T15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  <w:t>Examine how elements of culture develop during selected periods of history</w:t>
            </w:r>
          </w:p>
          <w:p w:rsidR="002F6A97" w:rsidRPr="00DC3217" w:rsidRDefault="002F6A97" w:rsidP="002F6A97">
            <w:pPr>
              <w:pStyle w:val="ListParagraph"/>
              <w:widowControl w:val="0"/>
              <w:numPr>
                <w:numberingChange w:id="916" w:author="SAS" w:date="2010-12-09T09:00:00Z" w:original="%1:2:0:."/>
              </w:numPr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  <w:rPrChange w:id="917" w:author="SAS" w:date="2011-01-31T15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918" w:author="SAS" w:date="2011-02-03T22:10:00Z">
                <w:pPr>
                  <w:pStyle w:val="ListParagraph"/>
                  <w:widowControl w:val="0"/>
                  <w:tabs>
                    <w:tab w:val="left" w:pos="324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  <w:ind w:left="0"/>
                </w:pPr>
              </w:pPrChange>
            </w:pPr>
          </w:p>
        </w:tc>
        <w:tc>
          <w:tcPr>
            <w:tcW w:w="4536" w:type="dxa"/>
            <w:tcBorders>
              <w:top w:val="thinThickSmallGap" w:sz="24" w:space="0" w:color="auto"/>
              <w:bottom w:val="dotted" w:sz="4" w:space="0" w:color="auto"/>
            </w:tcBorders>
            <w:tcPrChange w:id="919" w:author="SAS" w:date="2011-02-03T22:17:00Z">
              <w:tcPr>
                <w:tcW w:w="4536" w:type="dxa"/>
                <w:tcBorders>
                  <w:bottom w:val="dotted" w:sz="4" w:space="0" w:color="auto"/>
                </w:tcBorders>
              </w:tcPr>
            </w:tcPrChange>
          </w:tcPr>
          <w:p w:rsidR="002F6A97" w:rsidRPr="00DC3217" w:rsidDel="002F6A97" w:rsidRDefault="002F6A97" w:rsidP="00837882">
            <w:pPr>
              <w:pStyle w:val="ListParagraph"/>
              <w:widowControl w:val="0"/>
              <w:numPr>
                <w:ilvl w:val="0"/>
                <w:numId w:val="21"/>
                <w:numberingChange w:id="920" w:author="SAS" w:date="2010-12-09T09:00:00Z" w:original="%1:1:0:."/>
              </w:numPr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del w:id="921" w:author="SAS" w:date="2011-02-03T21:56:00Z"/>
                <w:rFonts w:ascii="Arial" w:hAnsi="Arial" w:cs="Verdana"/>
                <w:sz w:val="22"/>
                <w:szCs w:val="18"/>
                <w:rPrChange w:id="922" w:author="SAS" w:date="2011-01-31T15:56:00Z">
                  <w:rPr>
                    <w:del w:id="923" w:author="SAS" w:date="2011-02-03T21:56:00Z"/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924" w:author="SAS" w:date="2011-02-03T22:48:00Z">
                <w:pPr>
                  <w:pStyle w:val="ListParagraph"/>
                  <w:widowControl w:val="0"/>
                  <w:numPr>
                    <w:numId w:val="25"/>
                  </w:numPr>
                  <w:tabs>
                    <w:tab w:val="left" w:pos="324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  <w:ind w:left="360" w:hanging="360"/>
                </w:pPr>
              </w:pPrChange>
            </w:pPr>
            <w:del w:id="925" w:author="SAS" w:date="2011-02-03T21:56:00Z">
              <w:r w:rsidRPr="00186529" w:rsidDel="002F6A97">
                <w:rPr>
                  <w:rFonts w:ascii="Arial" w:hAnsi="Arial" w:cs="Verdana"/>
                  <w:sz w:val="22"/>
                  <w:szCs w:val="18"/>
                  <w:rPrChange w:id="926" w:author="SAS" w:date="2011-01-31T15:56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Examine examples of tension between expressions of individuality and forces of social conformity</w:delText>
              </w:r>
            </w:del>
          </w:p>
          <w:p w:rsidR="002F6A97" w:rsidRPr="002F6A97" w:rsidRDefault="002F6A97" w:rsidP="00837882">
            <w:pPr>
              <w:pStyle w:val="ListParagraph"/>
              <w:widowControl w:val="0"/>
              <w:numPr>
                <w:ilvl w:val="0"/>
                <w:numId w:val="21"/>
                <w:ins w:id="927" w:author="SAS" w:date="2011-02-03T21:56:00Z"/>
              </w:numPr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  <w:rPrChange w:id="928" w:author="SAS" w:date="2011-02-03T21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929" w:author="SAS" w:date="2011-02-03T22:48:00Z">
                <w:pPr>
                  <w:pStyle w:val="ListParagraph"/>
                  <w:widowControl w:val="0"/>
                  <w:tabs>
                    <w:tab w:val="left" w:pos="302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  <w:ind w:left="0"/>
                </w:pPr>
              </w:pPrChange>
            </w:pPr>
            <w:r w:rsidRPr="00186529">
              <w:rPr>
                <w:rFonts w:ascii="Arial" w:hAnsi="Arial" w:cs="Verdana"/>
                <w:sz w:val="22"/>
                <w:szCs w:val="18"/>
                <w:rPrChange w:id="930" w:author="SAS" w:date="2011-01-31T15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  <w:t>Illustrate how information and experiences may be interpreted by people from diverse cultural perspectives</w:t>
            </w:r>
          </w:p>
        </w:tc>
        <w:tc>
          <w:tcPr>
            <w:tcW w:w="3306" w:type="dxa"/>
            <w:tcBorders>
              <w:top w:val="thinThickSmallGap" w:sz="24" w:space="0" w:color="auto"/>
              <w:bottom w:val="dotted" w:sz="4" w:space="0" w:color="auto"/>
            </w:tcBorders>
            <w:tcPrChange w:id="931" w:author="SAS" w:date="2011-02-03T22:17:00Z">
              <w:tcPr>
                <w:tcW w:w="3306" w:type="dxa"/>
                <w:tcBorders>
                  <w:bottom w:val="dotted" w:sz="4" w:space="0" w:color="auto"/>
                </w:tcBorders>
              </w:tcPr>
            </w:tcPrChange>
          </w:tcPr>
          <w:p w:rsidR="002F6A97" w:rsidRDefault="002F6A97" w:rsidP="00837882">
            <w:pPr>
              <w:pStyle w:val="ListParagraph"/>
              <w:numPr>
                <w:ilvl w:val="0"/>
                <w:numId w:val="13"/>
                <w:numberingChange w:id="932" w:author="SAS" w:date="2010-12-09T09:00:00Z" w:original="%1:1:0:."/>
              </w:numPr>
              <w:ind w:left="351" w:hanging="351"/>
              <w:rPr>
                <w:rFonts w:ascii="Arial" w:hAnsi="Arial"/>
                <w:sz w:val="22"/>
              </w:rPr>
              <w:pPrChange w:id="933" w:author="SAS" w:date="2011-02-03T22:48:00Z">
                <w:pPr>
                  <w:pStyle w:val="ListParagraph"/>
                  <w:numPr>
                    <w:numId w:val="15"/>
                  </w:numPr>
                  <w:ind w:left="351" w:hanging="351"/>
                </w:pPr>
              </w:pPrChange>
            </w:pPr>
            <w:r w:rsidRPr="00186529">
              <w:rPr>
                <w:rFonts w:ascii="Arial" w:hAnsi="Arial"/>
                <w:sz w:val="22"/>
                <w:rPrChange w:id="934" w:author="SAS" w:date="2011-01-31T15:56:00Z">
                  <w:rPr>
                    <w:rFonts w:ascii="Garamond" w:hAnsi="Garamond"/>
                    <w:sz w:val="20"/>
                  </w:rPr>
                </w:rPrChange>
              </w:rPr>
              <w:t>Describe the development of cultures in relation to forces of change</w:t>
            </w:r>
          </w:p>
          <w:p w:rsidR="002F6A97" w:rsidRPr="00DC3217" w:rsidRDefault="002F6A97" w:rsidP="002F6A97">
            <w:pPr>
              <w:pStyle w:val="ListParagraph"/>
              <w:numPr>
                <w:numberingChange w:id="935" w:author="SAS" w:date="2010-12-09T09:00:00Z" w:original="%1:2:0:."/>
              </w:numPr>
              <w:ind w:left="351"/>
              <w:rPr>
                <w:rFonts w:ascii="Arial" w:hAnsi="Arial" w:cs="Helvetica"/>
                <w:b/>
                <w:sz w:val="22"/>
                <w:szCs w:val="32"/>
                <w:rPrChange w:id="936" w:author="SAS" w:date="2011-01-31T15:56:00Z">
                  <w:rPr>
                    <w:rFonts w:ascii="Garamond" w:hAnsi="Garamond" w:cs="Helvetica"/>
                    <w:b/>
                    <w:sz w:val="20"/>
                    <w:szCs w:val="32"/>
                  </w:rPr>
                </w:rPrChange>
              </w:rPr>
              <w:pPrChange w:id="937" w:author="SAS" w:date="2011-02-03T22:10:00Z">
                <w:pPr>
                  <w:pStyle w:val="ListParagraph"/>
                  <w:ind w:left="0"/>
                </w:pPr>
              </w:pPrChange>
            </w:pPr>
          </w:p>
        </w:tc>
        <w:tc>
          <w:tcPr>
            <w:tcW w:w="3333" w:type="dxa"/>
            <w:tcBorders>
              <w:top w:val="thinThickSmallGap" w:sz="24" w:space="0" w:color="auto"/>
              <w:bottom w:val="dotted" w:sz="4" w:space="0" w:color="auto"/>
            </w:tcBorders>
            <w:tcPrChange w:id="938" w:author="SAS" w:date="2011-02-03T22:17:00Z">
              <w:tcPr>
                <w:tcW w:w="3333" w:type="dxa"/>
                <w:tcBorders>
                  <w:bottom w:val="dotted" w:sz="4" w:space="0" w:color="auto"/>
                </w:tcBorders>
              </w:tcPr>
            </w:tcPrChange>
          </w:tcPr>
          <w:p w:rsidR="002F6A97" w:rsidRDefault="002F6A97" w:rsidP="00837882">
            <w:pPr>
              <w:pStyle w:val="ListParagraph"/>
              <w:numPr>
                <w:ilvl w:val="0"/>
                <w:numId w:val="32"/>
                <w:ins w:id="939" w:author="SAS" w:date="2011-02-03T21:55:00Z"/>
              </w:numPr>
              <w:ind w:left="360"/>
              <w:rPr>
                <w:ins w:id="940" w:author="SAS" w:date="2011-02-03T22:09:00Z"/>
                <w:rFonts w:ascii="Arial" w:hAnsi="Arial"/>
                <w:sz w:val="22"/>
              </w:rPr>
              <w:pPrChange w:id="941" w:author="SAS" w:date="2011-02-03T22:48:00Z">
                <w:pPr>
                  <w:pStyle w:val="ListParagraph"/>
                  <w:numPr>
                    <w:numId w:val="46"/>
                  </w:numPr>
                  <w:tabs>
                    <w:tab w:val="num" w:pos="360"/>
                  </w:tabs>
                  <w:ind w:left="360"/>
                </w:pPr>
              </w:pPrChange>
            </w:pPr>
            <w:del w:id="942" w:author="SAS" w:date="2011-02-03T21:55:00Z">
              <w:r w:rsidRPr="002F6A97" w:rsidDel="002F6A97">
                <w:rPr>
                  <w:rFonts w:ascii="Arial" w:hAnsi="Arial"/>
                  <w:sz w:val="22"/>
                  <w:rPrChange w:id="943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    1. </w:delText>
              </w:r>
            </w:del>
            <w:r w:rsidRPr="002F6A97">
              <w:rPr>
                <w:rFonts w:ascii="Arial" w:hAnsi="Arial"/>
                <w:sz w:val="22"/>
                <w:rPrChange w:id="944" w:author="SAS" w:date="2011-01-31T15:56:00Z">
                  <w:rPr>
                    <w:rFonts w:ascii="Garamond" w:hAnsi="Garamond"/>
                  </w:rPr>
                </w:rPrChange>
              </w:rPr>
              <w:t>Recognize how states attempt to assert their cultural identity</w:t>
            </w:r>
          </w:p>
          <w:p w:rsidR="002F6A97" w:rsidRPr="002F6A97" w:rsidRDefault="002F6A97" w:rsidP="002F6A97">
            <w:pPr>
              <w:pStyle w:val="ListParagraph"/>
              <w:numPr>
                <w:ins w:id="945" w:author="SAS" w:date="2011-02-03T21:55:00Z"/>
              </w:numPr>
              <w:ind w:left="360"/>
              <w:rPr>
                <w:rFonts w:ascii="Arial" w:hAnsi="Arial"/>
                <w:sz w:val="22"/>
                <w:rPrChange w:id="946" w:author="SAS" w:date="2011-01-31T15:56:00Z">
                  <w:rPr>
                    <w:rFonts w:ascii="Garamond" w:hAnsi="Garamond"/>
                    <w:sz w:val="20"/>
                  </w:rPr>
                </w:rPrChange>
              </w:rPr>
              <w:pPrChange w:id="947" w:author="SAS" w:date="2011-02-03T22:10:00Z">
                <w:pPr/>
              </w:pPrChange>
            </w:pPr>
          </w:p>
        </w:tc>
      </w:tr>
      <w:tr w:rsidR="002F6A97" w:rsidRPr="00E47942" w:rsidTr="00262F02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BF"/>
          <w:tblPrExChange w:id="948" w:author="SAS" w:date="2011-02-04T06:35:00Z">
            <w:tblPrEx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BF"/>
            </w:tblPrEx>
          </w:tblPrExChange>
        </w:tblPrEx>
        <w:trPr>
          <w:cantSplit/>
          <w:trHeight w:val="1250"/>
          <w:trPrChange w:id="949" w:author="SAS" w:date="2011-02-04T06:35:00Z">
            <w:trPr>
              <w:cantSplit/>
              <w:trHeight w:val="2100"/>
            </w:trPr>
          </w:trPrChange>
        </w:trPr>
        <w:tc>
          <w:tcPr>
            <w:tcW w:w="1868" w:type="dxa"/>
            <w:vMerge/>
            <w:tcBorders>
              <w:bottom w:val="thinThickSmallGap" w:sz="24" w:space="0" w:color="auto"/>
            </w:tcBorders>
            <w:tcPrChange w:id="950" w:author="SAS" w:date="2011-02-04T06:35:00Z">
              <w:tcPr>
                <w:tcW w:w="1868" w:type="dxa"/>
                <w:vMerge/>
                <w:tcBorders>
                  <w:bottom w:val="thinThickSmallGap" w:sz="24" w:space="0" w:color="auto"/>
                </w:tcBorders>
              </w:tcPr>
            </w:tcPrChange>
          </w:tcPr>
          <w:p w:rsidR="002F6A97" w:rsidRPr="00186529" w:rsidRDefault="002F6A97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  <w:rPrChange w:id="951" w:author="SAS" w:date="2011-01-31T15:56:00Z">
                  <w:rPr>
                    <w:rFonts w:ascii="Arial" w:hAnsi="Arial" w:cs="Helvetica"/>
                    <w:b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1562" w:type="dxa"/>
            <w:vMerge/>
            <w:tcBorders>
              <w:bottom w:val="thinThickSmallGap" w:sz="24" w:space="0" w:color="auto"/>
            </w:tcBorders>
            <w:tcPrChange w:id="952" w:author="SAS" w:date="2011-02-04T06:35:00Z">
              <w:tcPr>
                <w:tcW w:w="1562" w:type="dxa"/>
                <w:vMerge/>
                <w:tcBorders>
                  <w:bottom w:val="thinThickSmallGap" w:sz="24" w:space="0" w:color="auto"/>
                </w:tcBorders>
              </w:tcPr>
            </w:tcPrChange>
          </w:tcPr>
          <w:p w:rsidR="002F6A97" w:rsidRPr="00186529" w:rsidRDefault="002F6A97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953" w:author="SAS" w:date="2011-01-31T15:56:00Z">
                  <w:rPr>
                    <w:rFonts w:ascii="Arial" w:hAnsi="Arial" w:cs="Helvetica"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3301" w:type="dxa"/>
            <w:tcBorders>
              <w:top w:val="dotted" w:sz="4" w:space="0" w:color="auto"/>
              <w:bottom w:val="thinThickSmallGap" w:sz="24" w:space="0" w:color="auto"/>
            </w:tcBorders>
            <w:tcPrChange w:id="954" w:author="SAS" w:date="2011-02-04T06:35:00Z">
              <w:tcPr>
                <w:tcW w:w="3301" w:type="dxa"/>
                <w:tcBorders>
                  <w:top w:val="dotted" w:sz="4" w:space="0" w:color="auto"/>
                  <w:bottom w:val="thinThickSmallGap" w:sz="24" w:space="0" w:color="auto"/>
                </w:tcBorders>
              </w:tcPr>
            </w:tcPrChange>
          </w:tcPr>
          <w:p w:rsidR="002F6A97" w:rsidRPr="00DC3217" w:rsidDel="002F6A97" w:rsidRDefault="002F6A97" w:rsidP="002F6A97">
            <w:pPr>
              <w:pStyle w:val="ListParagraph"/>
              <w:widowControl w:val="0"/>
              <w:numPr>
                <w:ilvl w:val="0"/>
                <w:numId w:val="6"/>
                <w:ins w:id="955" w:author="SAS" w:date="2011-02-03T22:10:00Z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del w:id="956" w:author="SAS" w:date="2011-02-03T22:10:00Z"/>
                <w:rFonts w:ascii="Arial" w:hAnsi="Arial" w:cs="Verdana"/>
                <w:sz w:val="22"/>
                <w:szCs w:val="18"/>
                <w:rPrChange w:id="957" w:author="SAS" w:date="2011-01-31T15:56:00Z">
                  <w:rPr>
                    <w:del w:id="958" w:author="SAS" w:date="2011-02-03T22:10:00Z"/>
                    <w:rFonts w:ascii="Garamond" w:hAnsi="Garamond" w:cs="Verdana"/>
                    <w:sz w:val="20"/>
                    <w:szCs w:val="18"/>
                  </w:rPr>
                </w:rPrChange>
              </w:rPr>
              <w:pPrChange w:id="959" w:author="SAS" w:date="2011-02-03T22:10:00Z">
                <w:pPr>
                  <w:pStyle w:val="ListParagraph"/>
                  <w:widowControl w:val="0"/>
                  <w:numPr>
                    <w:numId w:val="6"/>
                  </w:numPr>
                  <w:tabs>
                    <w:tab w:val="left" w:pos="347"/>
                    <w:tab w:val="left" w:pos="720"/>
                  </w:tabs>
                  <w:autoSpaceDE w:val="0"/>
                  <w:autoSpaceDN w:val="0"/>
                  <w:adjustRightInd w:val="0"/>
                  <w:spacing w:line="200" w:lineRule="atLeast"/>
                  <w:ind w:left="360" w:hanging="360"/>
                </w:pPr>
              </w:pPrChange>
            </w:pPr>
            <w:del w:id="960" w:author="SAS" w:date="2011-02-03T22:10:00Z">
              <w:r w:rsidRPr="00186529" w:rsidDel="002F6A97">
                <w:rPr>
                  <w:rFonts w:ascii="Arial" w:hAnsi="Arial" w:cs="Verdana"/>
                  <w:sz w:val="22"/>
                  <w:szCs w:val="18"/>
                  <w:rPrChange w:id="961" w:author="SAS" w:date="2011-01-31T15:56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individuals and groups</w:delText>
              </w:r>
            </w:del>
          </w:p>
          <w:p w:rsidR="002F6A97" w:rsidRPr="00186529" w:rsidRDefault="002F6A97" w:rsidP="002F6A97">
            <w:pPr>
              <w:pStyle w:val="ListParagraph"/>
              <w:widowControl w:val="0"/>
              <w:numPr>
                <w:ilvl w:val="0"/>
                <w:numId w:val="6"/>
                <w:numberingChange w:id="962" w:author="SAS" w:date="2010-12-09T09:00:00Z" w:original="%1:2:0:.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ind w:left="360"/>
              <w:rPr>
                <w:rFonts w:ascii="Arial" w:hAnsi="Arial" w:cs="Verdana"/>
                <w:sz w:val="22"/>
                <w:szCs w:val="18"/>
                <w:rPrChange w:id="963" w:author="SAS" w:date="2011-01-31T15:56:00Z">
                  <w:rPr>
                    <w:rFonts w:ascii="Arial" w:hAnsi="Arial" w:cs="Verdana"/>
                    <w:sz w:val="22"/>
                    <w:szCs w:val="18"/>
                  </w:rPr>
                </w:rPrChange>
              </w:rPr>
              <w:pPrChange w:id="964" w:author="SAS" w:date="2011-02-03T22:18:00Z">
                <w:pPr>
                  <w:pStyle w:val="ListParagraph"/>
                  <w:widowControl w:val="0"/>
                  <w:numPr>
                    <w:numId w:val="6"/>
                  </w:numPr>
                  <w:tabs>
                    <w:tab w:val="left" w:pos="347"/>
                    <w:tab w:val="left" w:pos="720"/>
                  </w:tabs>
                  <w:autoSpaceDE w:val="0"/>
                  <w:autoSpaceDN w:val="0"/>
                  <w:adjustRightInd w:val="0"/>
                  <w:spacing w:line="200" w:lineRule="atLeast"/>
                  <w:ind w:hanging="360"/>
                </w:pPr>
              </w:pPrChange>
            </w:pPr>
            <w:del w:id="965" w:author="SAS" w:date="2011-02-03T21:57:00Z">
              <w:r w:rsidRPr="00186529" w:rsidDel="002F6A97">
                <w:rPr>
                  <w:rFonts w:ascii="Arial" w:hAnsi="Arial" w:cs="Verdana"/>
                  <w:sz w:val="22"/>
                  <w:szCs w:val="18"/>
                  <w:rPrChange w:id="966" w:author="SAS" w:date="2011-01-31T15:56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Draw inferences from archaeological evidence</w:delText>
              </w:r>
            </w:del>
            <w:r w:rsidRPr="00186529">
              <w:rPr>
                <w:rFonts w:ascii="Arial" w:hAnsi="Arial" w:cs="Verdana"/>
                <w:sz w:val="22"/>
                <w:szCs w:val="18"/>
                <w:rPrChange w:id="967" w:author="SAS" w:date="2011-01-31T15:56:00Z">
                  <w:rPr>
                    <w:rFonts w:ascii="Garamond" w:hAnsi="Garamond" w:cs="Verdana"/>
                    <w:sz w:val="20"/>
                    <w:szCs w:val="18"/>
                  </w:rPr>
                </w:rPrChange>
              </w:rPr>
              <w:t> </w:t>
            </w:r>
            <w:ins w:id="968" w:author="SAS" w:date="2011-02-03T22:17:00Z">
              <w:r>
                <w:rPr>
                  <w:rFonts w:ascii="Arial" w:hAnsi="Arial" w:cs="Verdana"/>
                  <w:sz w:val="22"/>
                  <w:szCs w:val="18"/>
                </w:rPr>
                <w:t xml:space="preserve">Find examples of tension between </w:t>
              </w:r>
            </w:ins>
            <w:ins w:id="969" w:author="SAS" w:date="2011-02-03T22:18:00Z">
              <w:r>
                <w:rPr>
                  <w:rFonts w:ascii="Arial" w:hAnsi="Arial" w:cs="Verdana"/>
                  <w:sz w:val="22"/>
                  <w:szCs w:val="18"/>
                </w:rPr>
                <w:t>individuality and social conformity</w:t>
              </w:r>
            </w:ins>
            <w:del w:id="970" w:author="SAS" w:date="2011-02-03T21:57:00Z">
              <w:r w:rsidRPr="00186529" w:rsidDel="002F6A97">
                <w:rPr>
                  <w:rFonts w:ascii="Arial" w:hAnsi="Arial" w:cs="Verdana"/>
                  <w:sz w:val="22"/>
                  <w:szCs w:val="18"/>
                  <w:rPrChange w:id="971" w:author="SAS" w:date="2011-01-31T15:56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[ </w:delText>
              </w:r>
              <w:r w:rsidRPr="00186529" w:rsidDel="002F6A97">
                <w:rPr>
                  <w:rFonts w:ascii="Arial" w:hAnsi="Arial" w:cs="Verdana"/>
                  <w:b/>
                  <w:bCs/>
                  <w:color w:val="1E3082"/>
                  <w:sz w:val="22"/>
                  <w:szCs w:val="18"/>
                  <w:u w:val="single" w:color="1E3082"/>
                  <w:rPrChange w:id="972" w:author="SAS" w:date="2011-01-31T15:56:00Z">
                    <w:rPr>
                      <w:rFonts w:ascii="Garamond" w:hAnsi="Garamond" w:cs="Verdana"/>
                      <w:b/>
                      <w:bCs/>
                      <w:color w:val="1E3082"/>
                      <w:sz w:val="20"/>
                      <w:szCs w:val="18"/>
                      <w:u w:val="single" w:color="1E3082"/>
                    </w:rPr>
                  </w:rPrChange>
                </w:rPr>
                <w:delText>23</w:delText>
              </w:r>
              <w:r w:rsidRPr="00186529" w:rsidDel="002F6A97">
                <w:rPr>
                  <w:rFonts w:ascii="Arial" w:hAnsi="Arial" w:cs="Verdana"/>
                  <w:sz w:val="22"/>
                  <w:szCs w:val="18"/>
                  <w:rPrChange w:id="973" w:author="SAS" w:date="2011-01-31T15:56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]</w:delText>
              </w:r>
            </w:del>
          </w:p>
        </w:tc>
        <w:tc>
          <w:tcPr>
            <w:tcW w:w="3248" w:type="dxa"/>
            <w:tcBorders>
              <w:top w:val="dotted" w:sz="4" w:space="0" w:color="auto"/>
              <w:bottom w:val="thinThickSmallGap" w:sz="24" w:space="0" w:color="auto"/>
            </w:tcBorders>
            <w:tcPrChange w:id="974" w:author="SAS" w:date="2011-02-04T06:35:00Z">
              <w:tcPr>
                <w:tcW w:w="3248" w:type="dxa"/>
                <w:tcBorders>
                  <w:top w:val="dotted" w:sz="4" w:space="0" w:color="auto"/>
                  <w:bottom w:val="thinThickSmallGap" w:sz="24" w:space="0" w:color="auto"/>
                </w:tcBorders>
              </w:tcPr>
            </w:tcPrChange>
          </w:tcPr>
          <w:p w:rsidR="002F6A97" w:rsidRPr="00186529" w:rsidRDefault="002F6A97" w:rsidP="008C64E5">
            <w:pPr>
              <w:pStyle w:val="ListParagraph"/>
              <w:widowControl w:val="0"/>
              <w:numPr>
                <w:ilvl w:val="0"/>
                <w:numId w:val="9"/>
                <w:numberingChange w:id="975" w:author="SAS" w:date="2010-12-09T09:00:00Z" w:original="%1:2:0:."/>
              </w:numPr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  <w:rPrChange w:id="976" w:author="SAS" w:date="2011-01-31T15:56:00Z">
                  <w:rPr>
                    <w:rFonts w:ascii="Arial" w:hAnsi="Arial" w:cs="Verdana"/>
                    <w:sz w:val="22"/>
                    <w:szCs w:val="18"/>
                  </w:rPr>
                </w:rPrChange>
              </w:rPr>
            </w:pPr>
            <w:ins w:id="977" w:author="SAS" w:date="2011-02-03T22:14:00Z">
              <w:r>
                <w:rPr>
                  <w:rFonts w:ascii="Arial" w:hAnsi="Arial" w:cs="Verdana"/>
                  <w:sz w:val="22"/>
                  <w:szCs w:val="18"/>
                </w:rPr>
                <w:t>Interpret examples of tension between expressions of individuality and forces of social conformity</w:t>
              </w:r>
            </w:ins>
            <w:del w:id="978" w:author="SAS" w:date="2011-02-03T22:04:00Z">
              <w:r w:rsidRPr="00186529" w:rsidDel="002F6A97">
                <w:rPr>
                  <w:rFonts w:ascii="Arial" w:hAnsi="Arial" w:cs="Verdana"/>
                  <w:sz w:val="22"/>
                  <w:szCs w:val="18"/>
                  <w:rPrChange w:id="979" w:author="SAS" w:date="2011-01-31T15:56:00Z">
                    <w:rPr>
                      <w:rFonts w:ascii="Garamond" w:hAnsi="Garamond" w:cs="Verdana"/>
                      <w:sz w:val="20"/>
                      <w:szCs w:val="18"/>
                    </w:rPr>
                  </w:rPrChange>
                </w:rPr>
                <w:delText>Break down the differences between fact, opinion, and reasoned judgment in a text.</w:delText>
              </w:r>
            </w:del>
          </w:p>
        </w:tc>
        <w:tc>
          <w:tcPr>
            <w:tcW w:w="4536" w:type="dxa"/>
            <w:tcBorders>
              <w:top w:val="dotted" w:sz="4" w:space="0" w:color="auto"/>
              <w:bottom w:val="thinThickSmallGap" w:sz="24" w:space="0" w:color="auto"/>
            </w:tcBorders>
            <w:tcPrChange w:id="980" w:author="SAS" w:date="2011-02-04T06:35:00Z">
              <w:tcPr>
                <w:tcW w:w="4536" w:type="dxa"/>
                <w:tcBorders>
                  <w:top w:val="dotted" w:sz="4" w:space="0" w:color="auto"/>
                  <w:bottom w:val="thinThickSmallGap" w:sz="24" w:space="0" w:color="auto"/>
                </w:tcBorders>
              </w:tcPr>
            </w:tcPrChange>
          </w:tcPr>
          <w:p w:rsidR="002F6A97" w:rsidRPr="00186529" w:rsidDel="002F6A97" w:rsidRDefault="002F6A97" w:rsidP="00837882">
            <w:pPr>
              <w:pStyle w:val="ListParagraph"/>
              <w:widowControl w:val="0"/>
              <w:numPr>
                <w:ilvl w:val="0"/>
                <w:numId w:val="21"/>
                <w:numberingChange w:id="981" w:author="SAS" w:date="2010-12-09T09:00:00Z" w:original="%1:2:0:."/>
                <w:ins w:id="982" w:author="SAS" w:date="2010-12-09T09:00:00Z"/>
              </w:numPr>
              <w:tabs>
                <w:tab w:val="left" w:pos="302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  <w:rPrChange w:id="983" w:author="SAS" w:date="2011-01-31T15:56:00Z">
                  <w:rPr>
                    <w:rFonts w:ascii="Arial" w:hAnsi="Arial" w:cs="Verdana"/>
                    <w:sz w:val="22"/>
                    <w:szCs w:val="18"/>
                  </w:rPr>
                </w:rPrChange>
              </w:rPr>
              <w:pPrChange w:id="984" w:author="SAS" w:date="2011-02-03T22:48:00Z">
                <w:pPr>
                  <w:pStyle w:val="ListParagraph"/>
                  <w:widowControl w:val="0"/>
                  <w:numPr>
                    <w:numId w:val="25"/>
                  </w:numPr>
                  <w:tabs>
                    <w:tab w:val="left" w:pos="302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  <w:ind w:left="360" w:hanging="360"/>
                </w:pPr>
              </w:pPrChange>
            </w:pPr>
            <w:ins w:id="985" w:author="SAS" w:date="2011-02-03T21:56:00Z">
              <w:r w:rsidRPr="00186529">
                <w:rPr>
                  <w:rFonts w:ascii="Arial" w:hAnsi="Arial" w:cs="Verdana"/>
                  <w:sz w:val="22"/>
                  <w:szCs w:val="18"/>
                </w:rPr>
                <w:t>Examine examples of tension between expressions of individuality and forces of social conformity</w:t>
              </w:r>
            </w:ins>
          </w:p>
        </w:tc>
        <w:tc>
          <w:tcPr>
            <w:tcW w:w="3306" w:type="dxa"/>
            <w:tcBorders>
              <w:top w:val="dotted" w:sz="4" w:space="0" w:color="auto"/>
              <w:bottom w:val="thinThickSmallGap" w:sz="24" w:space="0" w:color="auto"/>
            </w:tcBorders>
            <w:tcPrChange w:id="986" w:author="SAS" w:date="2011-02-04T06:35:00Z">
              <w:tcPr>
                <w:tcW w:w="3306" w:type="dxa"/>
                <w:tcBorders>
                  <w:top w:val="dotted" w:sz="4" w:space="0" w:color="auto"/>
                  <w:bottom w:val="thinThickSmallGap" w:sz="24" w:space="0" w:color="auto"/>
                </w:tcBorders>
              </w:tcPr>
            </w:tcPrChange>
          </w:tcPr>
          <w:p w:rsidR="002F6A97" w:rsidRPr="00186529" w:rsidRDefault="002F6A97" w:rsidP="00837882">
            <w:pPr>
              <w:pStyle w:val="ListParagraph"/>
              <w:numPr>
                <w:ilvl w:val="0"/>
                <w:numId w:val="13"/>
                <w:numberingChange w:id="987" w:author="SAS" w:date="2010-12-09T09:00:00Z" w:original="%1:2:0:."/>
              </w:numPr>
              <w:ind w:left="351" w:hanging="351"/>
              <w:rPr>
                <w:rFonts w:ascii="Arial" w:hAnsi="Arial"/>
                <w:sz w:val="22"/>
                <w:rPrChange w:id="988" w:author="SAS" w:date="2011-01-31T15:56:00Z">
                  <w:rPr>
                    <w:rFonts w:ascii="Arial" w:hAnsi="Arial"/>
                    <w:sz w:val="22"/>
                  </w:rPr>
                </w:rPrChange>
              </w:rPr>
              <w:pPrChange w:id="989" w:author="SAS" w:date="2011-02-03T22:48:00Z">
                <w:pPr>
                  <w:pStyle w:val="ListParagraph"/>
                  <w:numPr>
                    <w:numId w:val="15"/>
                  </w:numPr>
                  <w:ind w:left="351" w:hanging="351"/>
                </w:pPr>
              </w:pPrChange>
            </w:pPr>
            <w:r w:rsidRPr="00186529">
              <w:rPr>
                <w:rFonts w:ascii="Arial" w:hAnsi="Arial"/>
                <w:sz w:val="22"/>
                <w:rPrChange w:id="990" w:author="SAS" w:date="2011-01-31T15:56:00Z">
                  <w:rPr>
                    <w:rFonts w:ascii="Garamond" w:hAnsi="Garamond"/>
                    <w:sz w:val="20"/>
                  </w:rPr>
                </w:rPrChange>
              </w:rPr>
              <w:t>Evaluate the causes and effects of cultural diffusion</w:t>
            </w:r>
          </w:p>
        </w:tc>
        <w:tc>
          <w:tcPr>
            <w:tcW w:w="3333" w:type="dxa"/>
            <w:tcBorders>
              <w:top w:val="dotted" w:sz="4" w:space="0" w:color="auto"/>
              <w:bottom w:val="thinThickSmallGap" w:sz="24" w:space="0" w:color="auto"/>
            </w:tcBorders>
            <w:tcPrChange w:id="991" w:author="SAS" w:date="2011-02-04T06:35:00Z">
              <w:tcPr>
                <w:tcW w:w="3333" w:type="dxa"/>
                <w:tcBorders>
                  <w:top w:val="dotted" w:sz="4" w:space="0" w:color="auto"/>
                  <w:bottom w:val="thinThickSmallGap" w:sz="24" w:space="0" w:color="auto"/>
                </w:tcBorders>
              </w:tcPr>
            </w:tcPrChange>
          </w:tcPr>
          <w:p w:rsidR="002F6A97" w:rsidRPr="002F6A97" w:rsidDel="002F6A97" w:rsidRDefault="002F6A97" w:rsidP="00837882">
            <w:pPr>
              <w:pStyle w:val="ListParagraph"/>
              <w:numPr>
                <w:ilvl w:val="0"/>
                <w:numId w:val="32"/>
                <w:ins w:id="992" w:author="SAS" w:date="2011-02-03T21:55:00Z"/>
              </w:numPr>
              <w:ind w:left="360"/>
              <w:rPr>
                <w:rFonts w:ascii="Arial" w:hAnsi="Arial"/>
                <w:sz w:val="22"/>
                <w:rPrChange w:id="993" w:author="SAS" w:date="2011-01-31T15:56:00Z">
                  <w:rPr>
                    <w:rFonts w:ascii="Arial" w:hAnsi="Arial"/>
                    <w:sz w:val="22"/>
                  </w:rPr>
                </w:rPrChange>
              </w:rPr>
              <w:pPrChange w:id="994" w:author="SAS" w:date="2011-02-03T22:48:00Z">
                <w:pPr>
                  <w:pStyle w:val="ListParagraph"/>
                  <w:numPr>
                    <w:numId w:val="46"/>
                  </w:numPr>
                  <w:tabs>
                    <w:tab w:val="num" w:pos="360"/>
                  </w:tabs>
                  <w:ind w:left="360"/>
                </w:pPr>
              </w:pPrChange>
            </w:pPr>
            <w:del w:id="995" w:author="SAS" w:date="2011-02-03T21:55:00Z">
              <w:r w:rsidRPr="002F6A97" w:rsidDel="002F6A97">
                <w:rPr>
                  <w:rFonts w:ascii="Arial" w:hAnsi="Arial"/>
                  <w:sz w:val="22"/>
                  <w:rPrChange w:id="996" w:author="SAS" w:date="2011-01-31T15:56:00Z">
                    <w:rPr>
                      <w:rFonts w:ascii="Garamond" w:hAnsi="Garamond"/>
                    </w:rPr>
                  </w:rPrChange>
                </w:rPr>
                <w:br/>
                <w:delText xml:space="preserve">    2. </w:delText>
              </w:r>
            </w:del>
            <w:r w:rsidRPr="002F6A97">
              <w:rPr>
                <w:rFonts w:ascii="Arial" w:hAnsi="Arial"/>
                <w:sz w:val="22"/>
                <w:rPrChange w:id="997" w:author="SAS" w:date="2011-01-31T15:56:00Z">
                  <w:rPr>
                    <w:rFonts w:ascii="Garamond" w:hAnsi="Garamond"/>
                  </w:rPr>
                </w:rPrChange>
              </w:rPr>
              <w:t>Examine the development of culture of selected time periods</w:t>
            </w:r>
            <w:r w:rsidRPr="002F6A97">
              <w:rPr>
                <w:rFonts w:ascii="Arial" w:hAnsi="Arial"/>
                <w:sz w:val="22"/>
                <w:rPrChange w:id="998" w:author="SAS" w:date="2011-01-31T15:56:00Z">
                  <w:rPr>
                    <w:rFonts w:ascii="Garamond" w:hAnsi="Garamond"/>
                  </w:rPr>
                </w:rPrChange>
              </w:rPr>
              <w:br/>
            </w:r>
          </w:p>
        </w:tc>
      </w:tr>
      <w:tr w:rsidR="00344FFA" w:rsidRPr="00E47942" w:rsidTr="00262F02">
        <w:trPr>
          <w:cantSplit/>
          <w:trHeight w:val="800"/>
        </w:trPr>
        <w:tc>
          <w:tcPr>
            <w:tcW w:w="1868" w:type="dxa"/>
            <w:vMerge w:val="restart"/>
            <w:tcBorders>
              <w:top w:val="thinThickSmallGap" w:sz="24" w:space="0" w:color="auto"/>
            </w:tcBorders>
          </w:tcPr>
          <w:p w:rsidR="00344FFA" w:rsidRPr="00DC3217" w:rsidRDefault="00344FFA" w:rsidP="00F56AA4">
            <w:pPr>
              <w:pStyle w:val="Div"/>
              <w:spacing w:after="280" w:afterAutospacing="1"/>
              <w:rPr>
                <w:rFonts w:ascii="Arial" w:hAnsi="Arial"/>
                <w:b/>
                <w:sz w:val="22"/>
                <w:rPrChange w:id="999" w:author="SAS" w:date="2011-01-31T15:56:00Z">
                  <w:rPr>
                    <w:rFonts w:ascii="Garamond" w:hAnsi="Garamond"/>
                    <w:b/>
                  </w:rPr>
                </w:rPrChange>
              </w:rPr>
            </w:pPr>
            <w:r w:rsidRPr="00186529">
              <w:rPr>
                <w:rFonts w:ascii="Arial" w:hAnsi="Arial"/>
                <w:b/>
                <w:sz w:val="22"/>
                <w:rPrChange w:id="1000" w:author="SAS" w:date="2011-01-31T15:56:00Z">
                  <w:rPr>
                    <w:rFonts w:ascii="Garamond" w:eastAsia="Cambria" w:hAnsi="Garamond" w:cs="Times New Roman"/>
                    <w:b/>
                    <w:color w:val="auto"/>
                    <w:sz w:val="24"/>
                    <w:shd w:val="clear" w:color="auto" w:fill="auto"/>
                    <w:lang w:val="en-US" w:eastAsia="en-US"/>
                  </w:rPr>
                </w:rPrChange>
              </w:rPr>
              <w:t>Standard VI Apply literacy skills and understandings of key ideas, details, structure, and integration of knowledge. </w:t>
            </w:r>
          </w:p>
          <w:p w:rsidR="00344FFA" w:rsidRPr="00DC3217" w:rsidRDefault="00344FFA" w:rsidP="00F56AA4">
            <w:pPr>
              <w:pStyle w:val="Div"/>
              <w:spacing w:after="280" w:afterAutospacing="1"/>
              <w:rPr>
                <w:rFonts w:ascii="Arial" w:hAnsi="Arial"/>
                <w:b/>
                <w:sz w:val="22"/>
                <w:rPrChange w:id="1001" w:author="SAS" w:date="2011-01-31T15:56:00Z">
                  <w:rPr>
                    <w:rFonts w:ascii="Garamond" w:hAnsi="Garamond"/>
                    <w:b/>
                  </w:rPr>
                </w:rPrChange>
              </w:rPr>
            </w:pPr>
            <w:r w:rsidRPr="00186529">
              <w:rPr>
                <w:rFonts w:ascii="Arial" w:hAnsi="Arial"/>
                <w:b/>
                <w:sz w:val="22"/>
                <w:rPrChange w:id="1002" w:author="SAS" w:date="2011-01-31T15:56:00Z">
                  <w:rPr>
                    <w:rFonts w:ascii="Garamond" w:eastAsia="Cambria" w:hAnsi="Garamond" w:cs="Times New Roman"/>
                    <w:b/>
                    <w:color w:val="auto"/>
                    <w:sz w:val="24"/>
                    <w:shd w:val="clear" w:color="auto" w:fill="auto"/>
                    <w:lang w:val="en-US" w:eastAsia="en-US"/>
                  </w:rPr>
                </w:rPrChange>
              </w:rPr>
              <w:t>(inclusive of Digital Literacy)</w:t>
            </w:r>
          </w:p>
          <w:p w:rsidR="00344FFA" w:rsidRPr="00DC3217" w:rsidRDefault="00344FFA" w:rsidP="00F56AA4">
            <w:pPr>
              <w:pStyle w:val="Div"/>
              <w:spacing w:after="280" w:afterAutospacing="1"/>
              <w:rPr>
                <w:rFonts w:ascii="Arial" w:hAnsi="Arial"/>
                <w:sz w:val="22"/>
                <w:rPrChange w:id="1003" w:author="SAS" w:date="2011-01-31T15:56:00Z">
                  <w:rPr>
                    <w:rFonts w:ascii="Garamond" w:hAnsi="Garamond"/>
                    <w:sz w:val="16"/>
                  </w:rPr>
                </w:rPrChange>
              </w:rPr>
            </w:pPr>
            <w:r w:rsidRPr="00186529">
              <w:rPr>
                <w:rFonts w:ascii="Arial" w:hAnsi="Arial"/>
                <w:color w:val="FF0000"/>
                <w:sz w:val="22"/>
                <w:rPrChange w:id="1004" w:author="SAS" w:date="2011-01-31T15:56:00Z">
                  <w:rPr>
                    <w:rFonts w:ascii="Garamond" w:eastAsia="Cambria" w:hAnsi="Garamond" w:cs="Times New Roman"/>
                    <w:color w:val="FF0000"/>
                    <w:sz w:val="16"/>
                    <w:shd w:val="clear" w:color="auto" w:fill="auto"/>
                    <w:lang w:val="en-US" w:eastAsia="en-US"/>
                  </w:rPr>
                </w:rPrChange>
              </w:rPr>
              <w:t>(new literacy standard in history/social science added 8 Oct. 2010)</w:t>
            </w:r>
            <w:r w:rsidRPr="00186529">
              <w:rPr>
                <w:rFonts w:ascii="Arial" w:hAnsi="Arial"/>
                <w:sz w:val="22"/>
                <w:rPrChange w:id="1005" w:author="SAS" w:date="2011-01-31T15:56:00Z">
                  <w:rPr>
                    <w:rFonts w:ascii="Garamond" w:eastAsia="Cambria" w:hAnsi="Garamond" w:cs="Times New Roman"/>
                    <w:color w:val="auto"/>
                    <w:sz w:val="16"/>
                    <w:shd w:val="clear" w:color="auto" w:fill="auto"/>
                    <w:lang w:val="en-US" w:eastAsia="en-US"/>
                  </w:rPr>
                </w:rPrChange>
              </w:rPr>
              <w:t xml:space="preserve"> </w:t>
            </w:r>
          </w:p>
          <w:p w:rsidR="00344FFA" w:rsidRPr="00DC3217" w:rsidRDefault="00344FFA" w:rsidP="00F56AA4">
            <w:pPr>
              <w:rPr>
                <w:rFonts w:ascii="Arial" w:hAnsi="Arial" w:cs="Helvetica"/>
                <w:b/>
                <w:sz w:val="22"/>
                <w:szCs w:val="32"/>
                <w:lang w:eastAsia="en-US"/>
                <w:rPrChange w:id="1006" w:author="SAS" w:date="2011-01-31T15:56:00Z">
                  <w:rPr>
                    <w:rFonts w:ascii="Garamond" w:hAnsi="Garamond" w:cs="Helvetica"/>
                    <w:b/>
                    <w:sz w:val="18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1562" w:type="dxa"/>
            <w:vMerge w:val="restart"/>
            <w:tcBorders>
              <w:top w:val="thinThickSmallGap" w:sz="24" w:space="0" w:color="auto"/>
            </w:tcBorders>
          </w:tcPr>
          <w:p w:rsidR="00344FFA" w:rsidRPr="00DC3217" w:rsidDel="00262F02" w:rsidRDefault="00344FFA" w:rsidP="00F56AA4">
            <w:pPr>
              <w:jc w:val="center"/>
              <w:rPr>
                <w:del w:id="1007" w:author="SAS" w:date="2011-02-04T06:35:00Z"/>
                <w:rFonts w:ascii="Arial" w:hAnsi="Arial" w:cs="Helvetica"/>
                <w:sz w:val="22"/>
                <w:szCs w:val="32"/>
                <w:lang w:eastAsia="en-US"/>
                <w:rPrChange w:id="1008" w:author="SAS" w:date="2011-01-31T15:56:00Z">
                  <w:rPr>
                    <w:del w:id="1009" w:author="SAS" w:date="2011-02-04T06:35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44FFA" w:rsidRPr="00DC3217" w:rsidDel="00262F02" w:rsidRDefault="00344FFA" w:rsidP="00F56AA4">
            <w:pPr>
              <w:jc w:val="center"/>
              <w:rPr>
                <w:del w:id="1010" w:author="SAS" w:date="2011-02-04T06:35:00Z"/>
                <w:rFonts w:ascii="Arial" w:hAnsi="Arial" w:cs="Helvetica"/>
                <w:sz w:val="22"/>
                <w:szCs w:val="32"/>
                <w:lang w:eastAsia="en-US"/>
                <w:rPrChange w:id="1011" w:author="SAS" w:date="2011-01-31T15:56:00Z">
                  <w:rPr>
                    <w:del w:id="1012" w:author="SAS" w:date="2011-02-04T06:35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44FFA" w:rsidRPr="00DC3217" w:rsidDel="00262F02" w:rsidRDefault="00344FFA" w:rsidP="00F56AA4">
            <w:pPr>
              <w:jc w:val="center"/>
              <w:rPr>
                <w:del w:id="1013" w:author="SAS" w:date="2011-02-04T06:35:00Z"/>
                <w:rFonts w:ascii="Arial" w:hAnsi="Arial" w:cs="Helvetica"/>
                <w:sz w:val="22"/>
                <w:szCs w:val="32"/>
                <w:lang w:eastAsia="en-US"/>
                <w:rPrChange w:id="1014" w:author="SAS" w:date="2011-01-31T15:56:00Z">
                  <w:rPr>
                    <w:del w:id="1015" w:author="SAS" w:date="2011-02-04T06:35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44FFA" w:rsidRPr="00DC3217" w:rsidDel="00262F02" w:rsidRDefault="00344FFA" w:rsidP="00F56AA4">
            <w:pPr>
              <w:jc w:val="center"/>
              <w:rPr>
                <w:del w:id="1016" w:author="SAS" w:date="2011-02-04T06:35:00Z"/>
                <w:rFonts w:ascii="Arial" w:hAnsi="Arial" w:cs="Helvetica"/>
                <w:sz w:val="22"/>
                <w:szCs w:val="32"/>
                <w:lang w:eastAsia="en-US"/>
                <w:rPrChange w:id="1017" w:author="SAS" w:date="2011-01-31T15:56:00Z">
                  <w:rPr>
                    <w:del w:id="1018" w:author="SAS" w:date="2011-02-04T06:35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44FFA" w:rsidRPr="00DC3217" w:rsidDel="00262F02" w:rsidRDefault="00344FFA" w:rsidP="00F56AA4">
            <w:pPr>
              <w:jc w:val="center"/>
              <w:rPr>
                <w:del w:id="1019" w:author="SAS" w:date="2011-02-04T06:36:00Z"/>
                <w:rFonts w:ascii="Arial" w:hAnsi="Arial" w:cs="Helvetica"/>
                <w:sz w:val="22"/>
                <w:szCs w:val="32"/>
                <w:lang w:eastAsia="en-US"/>
                <w:rPrChange w:id="1020" w:author="SAS" w:date="2011-01-31T15:56:00Z">
                  <w:rPr>
                    <w:del w:id="1021" w:author="SAS" w:date="2011-02-04T06:36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44FFA" w:rsidRPr="00DC3217" w:rsidDel="00262F02" w:rsidRDefault="00344FFA" w:rsidP="00F56AA4">
            <w:pPr>
              <w:jc w:val="center"/>
              <w:rPr>
                <w:del w:id="1022" w:author="SAS" w:date="2011-02-04T06:36:00Z"/>
                <w:rFonts w:ascii="Arial" w:hAnsi="Arial" w:cs="Helvetica"/>
                <w:sz w:val="22"/>
                <w:szCs w:val="32"/>
                <w:lang w:eastAsia="en-US"/>
                <w:rPrChange w:id="1023" w:author="SAS" w:date="2011-01-31T15:56:00Z">
                  <w:rPr>
                    <w:del w:id="1024" w:author="SAS" w:date="2011-02-04T06:36:00Z"/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  <w:p w:rsidR="00344FFA" w:rsidRPr="00DC3217" w:rsidRDefault="00344FFA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1025" w:author="SAS" w:date="2011-01-31T15:56:00Z">
                  <w:rPr>
                    <w:rFonts w:ascii="Garamond" w:hAnsi="Garamond" w:cs="Helvetica"/>
                    <w:sz w:val="20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3301" w:type="dxa"/>
            <w:tcBorders>
              <w:top w:val="thinThickSmallGap" w:sz="24" w:space="0" w:color="auto"/>
              <w:bottom w:val="dotted" w:sz="4" w:space="0" w:color="auto"/>
            </w:tcBorders>
          </w:tcPr>
          <w:p w:rsidR="00344FFA" w:rsidDel="00837882" w:rsidRDefault="00344FFA" w:rsidP="00837882">
            <w:pPr>
              <w:pStyle w:val="ListParagraph"/>
              <w:numPr>
                <w:ilvl w:val="0"/>
                <w:numId w:val="20"/>
                <w:numberingChange w:id="1026" w:author="SAS" w:date="2010-12-09T09:00:00Z" w:original="%1:1:0:."/>
              </w:numPr>
              <w:ind w:left="360"/>
              <w:rPr>
                <w:del w:id="1027" w:author="SAS" w:date="2011-02-03T22:31:00Z"/>
                <w:rFonts w:ascii="Arial" w:hAnsi="Arial" w:cs="Helvetica"/>
                <w:sz w:val="22"/>
                <w:szCs w:val="32"/>
              </w:rPr>
              <w:pPrChange w:id="1028" w:author="SAS" w:date="2011-02-03T22:48:00Z">
                <w:pPr>
                  <w:pStyle w:val="ListParagraph"/>
                  <w:numPr>
                    <w:numId w:val="24"/>
                  </w:numPr>
                  <w:ind w:left="360" w:hanging="720"/>
                </w:pPr>
              </w:pPrChange>
            </w:pPr>
            <w:del w:id="1029" w:author="SAS" w:date="2011-02-03T22:31:00Z">
              <w:r w:rsidRPr="00186529" w:rsidDel="00837882">
                <w:rPr>
                  <w:rFonts w:ascii="Arial" w:hAnsi="Arial" w:cs="Helvetica"/>
                  <w:sz w:val="22"/>
                  <w:szCs w:val="32"/>
                  <w:rPrChange w:id="1030" w:author="SAS" w:date="2011-01-31T15:56:00Z">
                    <w:rPr>
                      <w:rFonts w:ascii="Garamond" w:hAnsi="Garamond" w:cs="Helvetica"/>
                      <w:sz w:val="20"/>
                      <w:szCs w:val="32"/>
                    </w:rPr>
                  </w:rPrChange>
                </w:rPr>
                <w:delText>Cite specific textual evidence to support analysis.</w:delText>
              </w:r>
            </w:del>
          </w:p>
          <w:p w:rsidR="00344FFA" w:rsidRPr="00DC3217" w:rsidRDefault="00344FFA" w:rsidP="00837882">
            <w:pPr>
              <w:pStyle w:val="ListParagraph"/>
              <w:numPr>
                <w:ilvl w:val="0"/>
                <w:numId w:val="20"/>
                <w:ins w:id="1031" w:author="SAS" w:date="2011-02-03T22:31:00Z"/>
              </w:numPr>
              <w:ind w:left="360"/>
              <w:rPr>
                <w:rFonts w:ascii="Arial" w:hAnsi="Arial" w:cs="Helvetica"/>
                <w:b/>
                <w:sz w:val="22"/>
                <w:szCs w:val="32"/>
                <w:rPrChange w:id="1032" w:author="SAS" w:date="2011-01-31T15:56:00Z">
                  <w:rPr>
                    <w:rFonts w:ascii="Garamond" w:hAnsi="Garamond" w:cs="Helvetica"/>
                    <w:b/>
                    <w:sz w:val="20"/>
                    <w:szCs w:val="32"/>
                  </w:rPr>
                </w:rPrChange>
              </w:rPr>
              <w:pPrChange w:id="1033" w:author="SAS" w:date="2011-02-03T22:48:00Z">
                <w:pPr>
                  <w:pStyle w:val="ListParagraph"/>
                  <w:numPr>
                    <w:numId w:val="24"/>
                  </w:numPr>
                  <w:ind w:left="1080" w:hanging="720"/>
                </w:pPr>
              </w:pPrChange>
            </w:pPr>
            <w:ins w:id="1034" w:author="SAS" w:date="2011-02-03T21:57:00Z">
              <w:r w:rsidRPr="002F6A97">
                <w:rPr>
                  <w:rFonts w:ascii="Arial" w:hAnsi="Arial" w:cs="Verdana"/>
                  <w:smallCaps/>
                  <w:sz w:val="22"/>
                  <w:szCs w:val="18"/>
                  <w:rPrChange w:id="1035" w:author="SAS" w:date="2011-02-03T21:58:00Z">
                    <w:rPr>
                      <w:rFonts w:ascii="Arial" w:hAnsi="Arial" w:cs="Verdana"/>
                      <w:sz w:val="22"/>
                      <w:szCs w:val="18"/>
                    </w:rPr>
                  </w:rPrChange>
                </w:rPr>
                <w:t>Draw inferences from archaeological evidence (from V.2</w:t>
              </w:r>
            </w:ins>
            <w:ins w:id="1036" w:author="SAS" w:date="2011-02-03T21:58:00Z">
              <w:r w:rsidRPr="002F6A97">
                <w:rPr>
                  <w:rFonts w:ascii="Arial" w:hAnsi="Arial" w:cs="Verdana"/>
                  <w:smallCaps/>
                  <w:sz w:val="22"/>
                  <w:szCs w:val="18"/>
                  <w:rPrChange w:id="1037" w:author="SAS" w:date="2011-02-03T21:58:00Z">
                    <w:rPr>
                      <w:rFonts w:ascii="Arial" w:hAnsi="Arial" w:cs="Verdana"/>
                      <w:sz w:val="22"/>
                      <w:szCs w:val="18"/>
                    </w:rPr>
                  </w:rPrChange>
                </w:rPr>
                <w:t>)</w:t>
              </w:r>
            </w:ins>
          </w:p>
        </w:tc>
        <w:tc>
          <w:tcPr>
            <w:tcW w:w="3248" w:type="dxa"/>
            <w:tcBorders>
              <w:top w:val="thinThickSmallGap" w:sz="24" w:space="0" w:color="auto"/>
              <w:bottom w:val="dotted" w:sz="4" w:space="0" w:color="auto"/>
            </w:tcBorders>
          </w:tcPr>
          <w:p w:rsidR="00344FFA" w:rsidRPr="00DC3217" w:rsidRDefault="00344FFA" w:rsidP="00837882">
            <w:pPr>
              <w:widowControl w:val="0"/>
              <w:numPr>
                <w:ins w:id="1038" w:author="SAS" w:date="2011-02-03T22:30:00Z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ind w:left="379" w:hanging="379"/>
              <w:rPr>
                <w:rFonts w:ascii="Arial" w:hAnsi="Arial" w:cs="Verdana"/>
                <w:bCs/>
                <w:kern w:val="32"/>
                <w:sz w:val="22"/>
                <w:szCs w:val="18"/>
                <w:rPrChange w:id="1039" w:author="SAS" w:date="2011-01-31T15:56:00Z">
                  <w:rPr>
                    <w:rFonts w:ascii="Verdana" w:hAnsi="Verdana" w:cs="Verdana"/>
                    <w:bCs/>
                    <w:kern w:val="32"/>
                    <w:sz w:val="18"/>
                    <w:szCs w:val="18"/>
                  </w:rPr>
                </w:rPrChange>
              </w:rPr>
            </w:pPr>
            <w:ins w:id="1040" w:author="SAS" w:date="2011-02-03T22:31:00Z">
              <w:r>
                <w:rPr>
                  <w:rFonts w:ascii="Arial" w:hAnsi="Arial" w:cs="Verdana"/>
                  <w:bCs/>
                  <w:kern w:val="32"/>
                  <w:sz w:val="22"/>
                  <w:szCs w:val="18"/>
                </w:rPr>
                <w:t>1.</w:t>
              </w:r>
              <w:r>
                <w:rPr>
                  <w:rFonts w:ascii="Arial" w:hAnsi="Arial" w:cs="Verdana"/>
                  <w:bCs/>
                  <w:kern w:val="32"/>
                  <w:sz w:val="22"/>
                  <w:szCs w:val="18"/>
                </w:rPr>
                <w:tab/>
              </w:r>
            </w:ins>
            <w:r w:rsidRPr="00186529">
              <w:rPr>
                <w:rFonts w:ascii="Arial" w:hAnsi="Arial" w:cs="Verdana"/>
                <w:bCs/>
                <w:kern w:val="32"/>
                <w:sz w:val="22"/>
                <w:szCs w:val="18"/>
                <w:rPrChange w:id="1041" w:author="SAS" w:date="2011-01-31T15:56:00Z">
                  <w:rPr>
                    <w:rFonts w:ascii="Verdana" w:hAnsi="Verdana" w:cs="Verdana"/>
                    <w:bCs/>
                    <w:kern w:val="32"/>
                    <w:sz w:val="18"/>
                    <w:szCs w:val="18"/>
                  </w:rPr>
                </w:rPrChange>
              </w:rPr>
              <w:t xml:space="preserve">Determine the central idea of information </w:t>
            </w:r>
            <w:del w:id="1042" w:author="SAS" w:date="2011-02-03T22:25:00Z">
              <w:r w:rsidRPr="00186529" w:rsidDel="002F6A97">
                <w:rPr>
                  <w:rFonts w:ascii="Arial" w:hAnsi="Arial" w:cs="Verdana"/>
                  <w:bCs/>
                  <w:kern w:val="32"/>
                  <w:sz w:val="22"/>
                  <w:szCs w:val="18"/>
                  <w:rPrChange w:id="1043" w:author="SAS" w:date="2011-01-31T15:56:00Z">
                    <w:rPr>
                      <w:rFonts w:ascii="Verdana" w:hAnsi="Verdana" w:cs="Verdana"/>
                      <w:bCs/>
                      <w:kern w:val="32"/>
                      <w:sz w:val="18"/>
                      <w:szCs w:val="18"/>
                    </w:rPr>
                  </w:rPrChange>
                </w:rPr>
                <w:delText>of a</w:delText>
              </w:r>
            </w:del>
            <w:ins w:id="1044" w:author="SAS" w:date="2011-02-03T22:25:00Z">
              <w:r>
                <w:rPr>
                  <w:rFonts w:ascii="Arial" w:hAnsi="Arial" w:cs="Verdana"/>
                  <w:bCs/>
                  <w:kern w:val="32"/>
                  <w:sz w:val="22"/>
                  <w:szCs w:val="18"/>
                </w:rPr>
                <w:t>from</w:t>
              </w:r>
            </w:ins>
            <w:r w:rsidRPr="00186529">
              <w:rPr>
                <w:rFonts w:ascii="Arial" w:hAnsi="Arial" w:cs="Verdana"/>
                <w:bCs/>
                <w:kern w:val="32"/>
                <w:sz w:val="22"/>
                <w:szCs w:val="18"/>
                <w:rPrChange w:id="1045" w:author="SAS" w:date="2011-01-31T15:56:00Z">
                  <w:rPr>
                    <w:rFonts w:ascii="Verdana" w:hAnsi="Verdana" w:cs="Verdana"/>
                    <w:bCs/>
                    <w:kern w:val="32"/>
                    <w:sz w:val="18"/>
                    <w:szCs w:val="18"/>
                  </w:rPr>
                </w:rPrChange>
              </w:rPr>
              <w:t xml:space="preserve"> primary or secondary source</w:t>
            </w:r>
            <w:ins w:id="1046" w:author="SAS" w:date="2011-02-03T22:26:00Z">
              <w:r>
                <w:rPr>
                  <w:rFonts w:ascii="Arial" w:hAnsi="Arial" w:cs="Verdana"/>
                  <w:bCs/>
                  <w:kern w:val="32"/>
                  <w:sz w:val="22"/>
                  <w:szCs w:val="18"/>
                </w:rPr>
                <w:t>s</w:t>
              </w:r>
            </w:ins>
            <w:del w:id="1047" w:author="SAS" w:date="2011-02-03T22:26:00Z">
              <w:r w:rsidRPr="00186529" w:rsidDel="002F6A97">
                <w:rPr>
                  <w:rFonts w:ascii="Arial" w:hAnsi="Arial" w:cs="Verdana"/>
                  <w:bCs/>
                  <w:kern w:val="32"/>
                  <w:sz w:val="22"/>
                  <w:szCs w:val="18"/>
                  <w:rPrChange w:id="1048" w:author="SAS" w:date="2011-01-31T15:56:00Z">
                    <w:rPr>
                      <w:rFonts w:ascii="Verdana" w:hAnsi="Verdana" w:cs="Verdana"/>
                      <w:bCs/>
                      <w:kern w:val="32"/>
                      <w:sz w:val="18"/>
                      <w:szCs w:val="18"/>
                    </w:rPr>
                  </w:rPrChange>
                </w:rPr>
                <w:delText>;</w:delText>
              </w:r>
            </w:del>
            <w:r w:rsidRPr="00186529">
              <w:rPr>
                <w:rFonts w:ascii="Arial" w:hAnsi="Arial" w:cs="Verdana"/>
                <w:bCs/>
                <w:kern w:val="32"/>
                <w:sz w:val="22"/>
                <w:szCs w:val="18"/>
                <w:rPrChange w:id="1049" w:author="SAS" w:date="2011-01-31T15:56:00Z">
                  <w:rPr>
                    <w:rFonts w:ascii="Verdana" w:hAnsi="Verdana" w:cs="Verdana"/>
                    <w:bCs/>
                    <w:kern w:val="32"/>
                    <w:sz w:val="18"/>
                    <w:szCs w:val="18"/>
                  </w:rPr>
                </w:rPrChange>
              </w:rPr>
              <w:t xml:space="preserve"> </w:t>
            </w:r>
          </w:p>
        </w:tc>
        <w:tc>
          <w:tcPr>
            <w:tcW w:w="4536" w:type="dxa"/>
            <w:tcBorders>
              <w:top w:val="thinThickSmallGap" w:sz="24" w:space="0" w:color="auto"/>
              <w:bottom w:val="dotted" w:sz="4" w:space="0" w:color="auto"/>
            </w:tcBorders>
          </w:tcPr>
          <w:p w:rsidR="00344FFA" w:rsidRDefault="00344FFA" w:rsidP="00837882">
            <w:pPr>
              <w:pStyle w:val="ListParagraph"/>
              <w:widowControl w:val="0"/>
              <w:numPr>
                <w:ilvl w:val="6"/>
                <w:numId w:val="33"/>
                <w:ins w:id="1050" w:author="SAS" w:date="2011-02-03T22:22:00Z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ins w:id="1051" w:author="SAS" w:date="2011-02-03T22:31:00Z"/>
                <w:rFonts w:ascii="Arial" w:hAnsi="Arial" w:cs="Helvetica"/>
                <w:sz w:val="22"/>
              </w:rPr>
              <w:pPrChange w:id="1052" w:author="SAS" w:date="2011-02-03T22:48:00Z">
                <w:pPr>
                  <w:pStyle w:val="ListParagraph"/>
                  <w:widowControl w:val="0"/>
                  <w:numPr>
                    <w:ilvl w:val="6"/>
                    <w:numId w:val="48"/>
                  </w:numPr>
                  <w:tabs>
                    <w:tab w:val="num" w:pos="360"/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360"/>
                </w:pPr>
              </w:pPrChange>
            </w:pPr>
            <w:ins w:id="1053" w:author="SAS" w:date="2011-02-03T22:22:00Z">
              <w:r>
                <w:rPr>
                  <w:rFonts w:ascii="Arial" w:hAnsi="Arial" w:cs="Helvetica"/>
                  <w:sz w:val="22"/>
                </w:rPr>
                <w:t>A</w:t>
              </w:r>
              <w:r w:rsidRPr="00186529">
                <w:rPr>
                  <w:rFonts w:ascii="Arial" w:hAnsi="Arial" w:cs="Helvetica"/>
                  <w:sz w:val="22"/>
                </w:rPr>
                <w:t xml:space="preserve">pply digital tools to gather, evaluate, and use information  </w:t>
              </w:r>
            </w:ins>
          </w:p>
          <w:p w:rsidR="00344FFA" w:rsidRPr="00DC3217" w:rsidRDefault="00344FFA">
            <w:pPr>
              <w:widowControl w:val="0"/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Verdana"/>
                <w:sz w:val="22"/>
                <w:szCs w:val="18"/>
                <w:rPrChange w:id="1054" w:author="SAS" w:date="2011-01-31T15:56:00Z">
                  <w:rPr>
                    <w:rFonts w:ascii="Verdana" w:hAnsi="Verdana" w:cs="Verdana"/>
                    <w:sz w:val="18"/>
                    <w:szCs w:val="18"/>
                  </w:rPr>
                </w:rPrChange>
              </w:rPr>
            </w:pPr>
          </w:p>
        </w:tc>
        <w:tc>
          <w:tcPr>
            <w:tcW w:w="3306" w:type="dxa"/>
            <w:tcBorders>
              <w:top w:val="thinThickSmallGap" w:sz="24" w:space="0" w:color="auto"/>
              <w:bottom w:val="dotted" w:sz="4" w:space="0" w:color="auto"/>
            </w:tcBorders>
          </w:tcPr>
          <w:p w:rsidR="00344FFA" w:rsidRDefault="00344FFA" w:rsidP="00DC3217">
            <w:pPr>
              <w:pStyle w:val="Li"/>
              <w:numPr>
                <w:ilvl w:val="0"/>
                <w:numId w:val="26"/>
                <w:ins w:id="1055" w:author="SAS" w:date="2011-01-31T15:54:00Z"/>
              </w:numPr>
              <w:rPr>
                <w:rFonts w:ascii="Arial" w:hAnsi="Arial"/>
                <w:sz w:val="22"/>
                <w:rPrChange w:id="1056" w:author="SAS" w:date="2011-01-31T15:56:00Z">
                  <w:rPr>
                    <w:rFonts w:ascii="Garamond" w:hAnsi="Garamond"/>
                    <w:b/>
                    <w:bCs/>
                    <w:szCs w:val="26"/>
                  </w:rPr>
                </w:rPrChange>
              </w:rPr>
              <w:pPrChange w:id="1057" w:author="SAS" w:date="2011-01-31T15:55:00Z">
                <w:pPr>
                  <w:pStyle w:val="Li"/>
                  <w:keepNext/>
                  <w:spacing w:before="240" w:after="60"/>
                  <w:outlineLvl w:val="2"/>
                </w:pPr>
              </w:pPrChange>
            </w:pPr>
            <w:ins w:id="1058" w:author="SAS" w:date="2011-01-31T15:54:00Z">
              <w:r w:rsidRPr="00186529">
                <w:rPr>
                  <w:rFonts w:ascii="Arial" w:hAnsi="Arial"/>
                  <w:sz w:val="22"/>
                  <w:rPrChange w:id="1059" w:author="SAS" w:date="2011-01-31T15:56:00Z">
                    <w:rPr>
                      <w:rFonts w:ascii="Cambria" w:eastAsia="Cambria" w:hAnsi="Cambria" w:cs="Times New Roman"/>
                      <w:color w:val="auto"/>
                      <w:sz w:val="24"/>
                      <w:shd w:val="clear" w:color="auto" w:fill="auto"/>
                      <w:lang w:val="en-US" w:eastAsia="en-US"/>
                    </w:rPr>
                  </w:rPrChange>
                </w:rPr>
                <w:t xml:space="preserve">Determine the nature and extent of the information needed. </w:t>
              </w:r>
            </w:ins>
          </w:p>
        </w:tc>
        <w:tc>
          <w:tcPr>
            <w:tcW w:w="3333" w:type="dxa"/>
            <w:tcBorders>
              <w:top w:val="thinThickSmallGap" w:sz="24" w:space="0" w:color="auto"/>
              <w:bottom w:val="dotted" w:sz="4" w:space="0" w:color="auto"/>
            </w:tcBorders>
          </w:tcPr>
          <w:p w:rsidR="00344FFA" w:rsidRPr="00DC3217" w:rsidRDefault="00344FFA" w:rsidP="00837882">
            <w:pPr>
              <w:pStyle w:val="Li"/>
              <w:numPr>
                <w:ilvl w:val="0"/>
                <w:numId w:val="27"/>
                <w:ins w:id="1060" w:author="SAS" w:date="2011-01-31T16:05:00Z"/>
              </w:numPr>
              <w:ind w:left="432"/>
              <w:rPr>
                <w:rFonts w:ascii="Arial" w:hAnsi="Arial" w:cs="Helvetica"/>
                <w:b/>
                <w:sz w:val="22"/>
                <w:szCs w:val="32"/>
                <w:lang w:eastAsia="en-US"/>
                <w:rPrChange w:id="1061" w:author="SAS" w:date="2011-01-31T15:56:00Z">
                  <w:rPr>
                    <w:rFonts w:ascii="Garamond" w:hAnsi="Garamond" w:cs="Helvetica"/>
                    <w:b/>
                    <w:szCs w:val="32"/>
                    <w:lang w:eastAsia="en-US"/>
                  </w:rPr>
                </w:rPrChange>
              </w:rPr>
              <w:pPrChange w:id="1062" w:author="SAS" w:date="2011-02-03T22:48:00Z">
                <w:pPr>
                  <w:pStyle w:val="Li"/>
                  <w:numPr>
                    <w:numId w:val="36"/>
                  </w:numPr>
                  <w:ind w:left="288" w:hanging="288"/>
                </w:pPr>
              </w:pPrChange>
            </w:pPr>
            <w:ins w:id="1063" w:author="SAS" w:date="2011-01-31T16:03:00Z">
              <w:r w:rsidRPr="00DC3217">
                <w:rPr>
                  <w:rFonts w:ascii="Arial" w:hAnsi="Arial"/>
                  <w:sz w:val="22"/>
                </w:rPr>
                <w:t xml:space="preserve">Determine the nature and extent of the information needed. </w:t>
              </w:r>
            </w:ins>
          </w:p>
        </w:tc>
      </w:tr>
      <w:tr w:rsidR="00344FFA" w:rsidRPr="00E47942">
        <w:trPr>
          <w:cantSplit/>
          <w:trHeight w:val="1140"/>
        </w:trPr>
        <w:tc>
          <w:tcPr>
            <w:tcW w:w="1868" w:type="dxa"/>
            <w:vMerge/>
          </w:tcPr>
          <w:p w:rsidR="00344FFA" w:rsidRPr="00186529" w:rsidRDefault="00344FFA" w:rsidP="00F56AA4">
            <w:pPr>
              <w:pStyle w:val="Div"/>
              <w:spacing w:after="280" w:afterAutospacing="1"/>
              <w:rPr>
                <w:rFonts w:ascii="Arial" w:hAnsi="Arial"/>
                <w:b/>
                <w:sz w:val="22"/>
                <w:rPrChange w:id="1064" w:author="SAS" w:date="2011-01-31T15:56:00Z">
                  <w:rPr>
                    <w:rFonts w:ascii="Arial" w:hAnsi="Arial"/>
                    <w:b/>
                    <w:sz w:val="22"/>
                  </w:rPr>
                </w:rPrChange>
              </w:rPr>
            </w:pPr>
          </w:p>
        </w:tc>
        <w:tc>
          <w:tcPr>
            <w:tcW w:w="1562" w:type="dxa"/>
            <w:vMerge/>
          </w:tcPr>
          <w:p w:rsidR="00344FFA" w:rsidRPr="00DC3217" w:rsidRDefault="00344FFA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1065" w:author="SAS" w:date="2011-01-31T15:56:00Z">
                  <w:rPr>
                    <w:rFonts w:ascii="Arial" w:hAnsi="Arial" w:cs="Helvetica"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3301" w:type="dxa"/>
            <w:tcBorders>
              <w:top w:val="dotted" w:sz="4" w:space="0" w:color="auto"/>
              <w:bottom w:val="dotted" w:sz="4" w:space="0" w:color="auto"/>
            </w:tcBorders>
          </w:tcPr>
          <w:p w:rsidR="00344FFA" w:rsidRDefault="00344FFA" w:rsidP="00837882">
            <w:pPr>
              <w:pStyle w:val="ListParagraph"/>
              <w:widowControl w:val="0"/>
              <w:numPr>
                <w:ilvl w:val="0"/>
                <w:numId w:val="34"/>
                <w:ins w:id="1066" w:author="SAS" w:date="2011-02-03T22:37:00Z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del w:id="1067" w:author="Unknown"/>
                <w:rFonts w:ascii="Arial" w:hAnsi="Arial" w:cs="Verdana"/>
                <w:bCs/>
                <w:kern w:val="32"/>
                <w:sz w:val="22"/>
                <w:szCs w:val="18"/>
              </w:rPr>
            </w:pPr>
            <w:ins w:id="1068" w:author="SAS" w:date="2011-02-03T22:31:00Z">
              <w:r w:rsidRPr="00837882">
                <w:rPr>
                  <w:rFonts w:ascii="Arial" w:hAnsi="Arial" w:cs="Verdana"/>
                  <w:bCs/>
                  <w:kern w:val="32"/>
                  <w:sz w:val="22"/>
                  <w:szCs w:val="18"/>
                  <w:rPrChange w:id="1069" w:author="SAS" w:date="2011-02-03T22:37:00Z">
                    <w:rPr/>
                  </w:rPrChange>
                </w:rPr>
                <w:t>Cite specific textual evidence to support analysis</w:t>
              </w:r>
            </w:ins>
          </w:p>
          <w:p w:rsidR="00344FFA" w:rsidRPr="00837882" w:rsidRDefault="00344FFA" w:rsidP="00837882">
            <w:pPr>
              <w:pStyle w:val="ListParagraph"/>
              <w:widowControl w:val="0"/>
              <w:numPr>
                <w:ilvl w:val="0"/>
                <w:numId w:val="34"/>
                <w:ins w:id="1070" w:author="SAS" w:date="2011-02-03T22:49:00Z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ins w:id="1071" w:author="SAS" w:date="2011-02-03T22:49:00Z"/>
                <w:rFonts w:ascii="Arial" w:hAnsi="Arial" w:cs="Verdana"/>
                <w:bCs/>
                <w:kern w:val="32"/>
                <w:sz w:val="22"/>
                <w:szCs w:val="18"/>
                <w:rPrChange w:id="1072" w:author="SAS" w:date="2011-02-03T22:37:00Z">
                  <w:rPr>
                    <w:ins w:id="1073" w:author="SAS" w:date="2011-02-03T22:49:00Z"/>
                    <w:rFonts w:ascii="Arial" w:hAnsi="Arial" w:cs="Helvetica"/>
                    <w:sz w:val="22"/>
                    <w:szCs w:val="32"/>
                  </w:rPr>
                </w:rPrChange>
              </w:rPr>
              <w:pPrChange w:id="1074" w:author="SAS" w:date="2011-02-03T22:48:00Z">
                <w:pPr>
                  <w:pStyle w:val="ListParagraph"/>
                </w:pPr>
              </w:pPrChange>
            </w:pPr>
          </w:p>
          <w:p w:rsidR="00344FFA" w:rsidRDefault="00344FFA" w:rsidP="00344FFA">
            <w:pPr>
              <w:widowControl w:val="0"/>
              <w:numPr>
                <w:ins w:id="1075" w:author="SAS" w:date="2011-02-03T22:50:00Z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ins w:id="1076" w:author="SAS" w:date="2011-02-03T22:50:00Z"/>
                <w:rFonts w:ascii="Arial" w:hAnsi="Arial" w:cs="Verdana"/>
                <w:bCs/>
                <w:kern w:val="32"/>
                <w:sz w:val="22"/>
                <w:szCs w:val="18"/>
              </w:rPr>
            </w:pPr>
          </w:p>
          <w:p w:rsidR="00344FFA" w:rsidRDefault="00344FFA" w:rsidP="00344FFA">
            <w:pPr>
              <w:widowControl w:val="0"/>
              <w:numPr>
                <w:ins w:id="1077" w:author="SAS" w:date="2011-02-03T22:50:00Z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ins w:id="1078" w:author="SAS" w:date="2011-02-03T22:50:00Z"/>
                <w:rFonts w:ascii="Arial" w:hAnsi="Arial" w:cs="Verdana"/>
                <w:bCs/>
                <w:kern w:val="32"/>
                <w:sz w:val="22"/>
                <w:szCs w:val="18"/>
              </w:rPr>
            </w:pPr>
          </w:p>
          <w:p w:rsidR="00344FFA" w:rsidRPr="00837882" w:rsidDel="00837882" w:rsidRDefault="00344FFA" w:rsidP="00344FFA">
            <w:pPr>
              <w:widowControl w:val="0"/>
              <w:numPr>
                <w:numberingChange w:id="1079" w:author="SAS" w:date="2010-12-09T09:00:00Z" w:original="%1:3:0:."/>
                <w:ins w:id="1080" w:author="SAS" w:date="2010-12-09T09:00:00Z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PrChange w:id="1081" w:author="SAS" w:date="2011-02-03T22:37:00Z">
                  <w:rPr/>
                </w:rPrChange>
              </w:rPr>
              <w:pPrChange w:id="1082" w:author="SAS" w:date="2011-02-03T22:48:00Z">
                <w:pPr>
                  <w:pStyle w:val="ListParagraph"/>
                  <w:ind w:left="0"/>
                </w:pPr>
              </w:pPrChange>
            </w:pPr>
          </w:p>
        </w:tc>
        <w:tc>
          <w:tcPr>
            <w:tcW w:w="3248" w:type="dxa"/>
            <w:tcBorders>
              <w:top w:val="dotted" w:sz="4" w:space="0" w:color="auto"/>
              <w:bottom w:val="dotted" w:sz="4" w:space="0" w:color="auto"/>
            </w:tcBorders>
          </w:tcPr>
          <w:p w:rsidR="00344FFA" w:rsidDel="002F6A97" w:rsidRDefault="00344FFA" w:rsidP="00837882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347"/>
                <w:tab w:val="left" w:pos="720"/>
              </w:tabs>
              <w:autoSpaceDE w:val="0"/>
              <w:autoSpaceDN w:val="0"/>
              <w:adjustRightInd w:val="0"/>
              <w:spacing w:line="200" w:lineRule="atLeast"/>
              <w:rPr>
                <w:del w:id="1083" w:author="SAS" w:date="2011-02-03T22:26:00Z"/>
                <w:rFonts w:ascii="Arial" w:hAnsi="Arial" w:cs="Verdana"/>
                <w:bCs/>
                <w:kern w:val="32"/>
                <w:sz w:val="22"/>
                <w:szCs w:val="18"/>
              </w:rPr>
              <w:pPrChange w:id="1084" w:author="SAS" w:date="2011-02-03T22:48:00Z">
                <w:pPr>
                  <w:pStyle w:val="ListParagraph"/>
                  <w:widowControl w:val="0"/>
                  <w:numPr>
                    <w:ilvl w:val="3"/>
                    <w:numId w:val="12"/>
                  </w:numPr>
                  <w:tabs>
                    <w:tab w:val="left" w:pos="347"/>
                    <w:tab w:val="left" w:pos="720"/>
                  </w:tabs>
                  <w:autoSpaceDE w:val="0"/>
                  <w:autoSpaceDN w:val="0"/>
                  <w:adjustRightInd w:val="0"/>
                  <w:spacing w:line="200" w:lineRule="atLeast"/>
                  <w:ind w:left="360" w:hanging="360"/>
                </w:pPr>
              </w:pPrChange>
            </w:pPr>
            <w:del w:id="1085" w:author="SAS" w:date="2011-02-03T22:26:00Z">
              <w:r w:rsidRPr="00186529" w:rsidDel="002F6A97">
                <w:rPr>
                  <w:rFonts w:ascii="Arial" w:hAnsi="Arial" w:cs="Verdana"/>
                  <w:bCs/>
                  <w:kern w:val="32"/>
                  <w:sz w:val="22"/>
                  <w:szCs w:val="18"/>
                  <w:rPrChange w:id="1086" w:author="SAS" w:date="2011-01-31T15:56:00Z">
                    <w:rPr>
                      <w:rFonts w:ascii="Verdana" w:hAnsi="Verdana" w:cs="Verdana"/>
                      <w:bCs/>
                      <w:kern w:val="32"/>
                      <w:sz w:val="18"/>
                      <w:szCs w:val="18"/>
                    </w:rPr>
                  </w:rPrChange>
                </w:rPr>
                <w:delText>provide an accurate summary of the primary or secondary source distinct from prior knowledge or opinions</w:delText>
              </w:r>
            </w:del>
          </w:p>
          <w:p w:rsidR="00344FFA" w:rsidRPr="00837882" w:rsidRDefault="00344FFA" w:rsidP="00344FFA">
            <w:pPr>
              <w:pStyle w:val="ListParagraph"/>
              <w:widowControl w:val="0"/>
              <w:numPr>
                <w:ilvl w:val="0"/>
                <w:numId w:val="37"/>
                <w:ins w:id="1087" w:author="SAS" w:date="2011-02-03T22:49:00Z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bCs/>
                <w:kern w:val="32"/>
                <w:sz w:val="22"/>
                <w:szCs w:val="18"/>
              </w:rPr>
              <w:pPrChange w:id="1088" w:author="SAS" w:date="2011-02-03T22:49:00Z">
                <w:pPr>
                  <w:pStyle w:val="ListParagraph"/>
                  <w:widowControl w:val="0"/>
                  <w:numPr>
                    <w:ilvl w:val="3"/>
                    <w:numId w:val="51"/>
                  </w:numPr>
                  <w:tabs>
                    <w:tab w:val="left" w:pos="347"/>
                    <w:tab w:val="left" w:pos="720"/>
                  </w:tabs>
                  <w:autoSpaceDE w:val="0"/>
                  <w:autoSpaceDN w:val="0"/>
                  <w:adjustRightInd w:val="0"/>
                  <w:spacing w:line="200" w:lineRule="atLeast"/>
                </w:pPr>
              </w:pPrChange>
            </w:pPr>
            <w:del w:id="1089" w:author="SAS" w:date="2011-02-03T22:49:00Z">
              <w:r w:rsidRPr="00837882" w:rsidDel="00344FFA">
                <w:rPr>
                  <w:rFonts w:ascii="Arial" w:hAnsi="Arial" w:cs="Verdana"/>
                  <w:smallCaps/>
                  <w:sz w:val="22"/>
                  <w:szCs w:val="18"/>
                  <w:rPrChange w:id="1090" w:author="SAS" w:date="2011-02-03T22:34:00Z">
                    <w:rPr>
                      <w:rFonts w:ascii="Helvetica" w:hAnsi="Helvetica" w:cs="Helvetica"/>
                      <w:sz w:val="20"/>
                    </w:rPr>
                  </w:rPrChange>
                </w:rPr>
                <w:delText>Employ creative thinking, construction of knowledge, and development of innovati</w:delText>
              </w:r>
              <w:r w:rsidRPr="00837882" w:rsidDel="00344FFA">
                <w:rPr>
                  <w:rFonts w:ascii="Arial" w:hAnsi="Arial" w:cs="Verdana"/>
                  <w:bCs/>
                  <w:smallCaps/>
                  <w:kern w:val="32"/>
                  <w:sz w:val="22"/>
                  <w:szCs w:val="18"/>
                  <w:rPrChange w:id="1091" w:author="SAS" w:date="2011-02-03T22:34:00Z">
                    <w:rPr>
                      <w:rFonts w:ascii="Helvetica" w:hAnsi="Helvetica" w:cs="Helvetica"/>
                      <w:sz w:val="20"/>
                    </w:rPr>
                  </w:rPrChange>
                </w:rPr>
                <w:delText>v</w:delText>
              </w:r>
              <w:r w:rsidRPr="00837882" w:rsidDel="00344FFA">
                <w:rPr>
                  <w:rFonts w:ascii="Arial" w:hAnsi="Arial" w:cs="Helvetica"/>
                  <w:sz w:val="22"/>
                  <w:rPrChange w:id="1092" w:author="SAS" w:date="2011-02-03T22:34:00Z">
                    <w:rPr>
                      <w:rFonts w:ascii="Helvetica" w:hAnsi="Helvetica" w:cs="Helvetica"/>
                      <w:sz w:val="20"/>
                    </w:rPr>
                  </w:rPrChange>
                </w:rPr>
                <w:delText>e products and processes using technology</w:delText>
              </w:r>
            </w:del>
            <w:ins w:id="1093" w:author="SAS" w:date="2011-02-03T22:49:00Z">
              <w:r w:rsidRPr="00837882">
                <w:rPr>
                  <w:rFonts w:ascii="Arial" w:hAnsi="Arial" w:cs="Verdana"/>
                  <w:bCs/>
                  <w:smallCaps/>
                  <w:kern w:val="32"/>
                  <w:sz w:val="22"/>
                  <w:szCs w:val="18"/>
                  <w:rPrChange w:id="1094" w:author="SAS" w:date="2011-02-03T22:49:00Z">
                    <w:rPr>
                      <w:kern w:val="32"/>
                    </w:rPr>
                  </w:rPrChange>
                </w:rPr>
                <w:t>Break down the differences between fact, opinion, and reasoned judgment in a text</w:t>
              </w:r>
              <w:r w:rsidRPr="00837882">
                <w:rPr>
                  <w:rFonts w:ascii="Arial" w:hAnsi="Arial" w:cs="Verdana"/>
                  <w:smallCaps/>
                  <w:sz w:val="22"/>
                  <w:szCs w:val="18"/>
                  <w:rPrChange w:id="1095" w:author="SAS" w:date="2011-02-03T22:49:00Z">
                    <w:rPr/>
                  </w:rPrChange>
                </w:rPr>
                <w:t>. (From v.2)</w:t>
              </w:r>
            </w:ins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</w:tcPr>
          <w:p w:rsidR="00344FFA" w:rsidRPr="00344FFA" w:rsidRDefault="00344FFA" w:rsidP="00837882">
            <w:pPr>
              <w:pStyle w:val="ListParagraph"/>
              <w:widowControl w:val="0"/>
              <w:numPr>
                <w:ilvl w:val="6"/>
                <w:numId w:val="37"/>
                <w:ins w:id="1096" w:author="SAS" w:date="2011-02-03T22:20:00Z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ins w:id="1097" w:author="SAS" w:date="2011-02-03T22:50:00Z"/>
                <w:rFonts w:ascii="Arial" w:hAnsi="Arial" w:cs="Helvetica"/>
                <w:sz w:val="22"/>
                <w:rPrChange w:id="1098" w:author="SAS" w:date="2011-02-03T22:50:00Z">
                  <w:rPr>
                    <w:ins w:id="1099" w:author="SAS" w:date="2011-02-03T22:50:00Z"/>
                    <w:rFonts w:ascii="Arial" w:eastAsia="SimSun" w:hAnsi="Arial" w:cs="Helvetica"/>
                    <w:sz w:val="22"/>
                  </w:rPr>
                </w:rPrChange>
              </w:rPr>
            </w:pPr>
            <w:ins w:id="1100" w:author="SAS" w:date="2011-02-03T22:22:00Z">
              <w:r>
                <w:rPr>
                  <w:rFonts w:ascii="Arial" w:eastAsia="SimSun" w:hAnsi="Arial" w:cs="Helvetica"/>
                  <w:sz w:val="22"/>
                </w:rPr>
                <w:t>Locate,</w:t>
              </w:r>
              <w:r w:rsidRPr="00186529">
                <w:rPr>
                  <w:rFonts w:ascii="Arial" w:eastAsia="SimSun" w:hAnsi="Arial" w:cs="Helvetica"/>
                  <w:sz w:val="22"/>
                </w:rPr>
                <w:t xml:space="preserve"> synthesize, and ethically use information from a variety of sources</w:t>
              </w:r>
              <w:r>
                <w:rPr>
                  <w:rFonts w:ascii="Arial" w:eastAsia="SimSun" w:hAnsi="Arial" w:cs="Helvetica"/>
                  <w:sz w:val="22"/>
                </w:rPr>
                <w:t xml:space="preserve"> including</w:t>
              </w:r>
              <w:r w:rsidRPr="00186529">
                <w:rPr>
                  <w:rFonts w:ascii="Arial" w:eastAsia="SimSun" w:hAnsi="Arial" w:cs="Helvetica"/>
                  <w:sz w:val="22"/>
                </w:rPr>
                <w:t xml:space="preserve"> media</w:t>
              </w:r>
            </w:ins>
          </w:p>
          <w:p w:rsidR="00344FFA" w:rsidRDefault="00344FFA" w:rsidP="00344FFA">
            <w:pPr>
              <w:widowControl w:val="0"/>
              <w:numPr>
                <w:ins w:id="1101" w:author="SAS" w:date="2011-02-03T22:50:00Z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ins w:id="1102" w:author="SAS" w:date="2011-02-03T22:50:00Z"/>
                <w:rFonts w:ascii="Arial" w:hAnsi="Arial" w:cs="Helvetica"/>
                <w:sz w:val="22"/>
              </w:rPr>
            </w:pPr>
          </w:p>
          <w:p w:rsidR="00344FFA" w:rsidRDefault="00344FFA" w:rsidP="00837882">
            <w:pPr>
              <w:widowControl w:val="0"/>
              <w:numPr>
                <w:ins w:id="1103" w:author="SAS" w:date="2011-02-03T22:22:00Z"/>
              </w:numPr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Helvetica"/>
                <w:sz w:val="22"/>
              </w:rPr>
              <w:pPrChange w:id="1104" w:author="SAS" w:date="2011-02-03T22:38:00Z">
                <w:pPr>
                  <w:widowControl w:val="0"/>
                  <w:tabs>
                    <w:tab w:val="left" w:pos="324"/>
                    <w:tab w:val="left" w:pos="720"/>
                  </w:tabs>
                  <w:autoSpaceDE w:val="0"/>
                  <w:autoSpaceDN w:val="0"/>
                  <w:adjustRightInd w:val="0"/>
                  <w:spacing w:line="240" w:lineRule="atLeast"/>
                  <w:ind w:left="360"/>
                </w:pPr>
              </w:pPrChange>
            </w:pPr>
          </w:p>
        </w:tc>
        <w:tc>
          <w:tcPr>
            <w:tcW w:w="3306" w:type="dxa"/>
            <w:tcBorders>
              <w:top w:val="dotted" w:sz="4" w:space="0" w:color="auto"/>
              <w:bottom w:val="dotted" w:sz="4" w:space="0" w:color="auto"/>
            </w:tcBorders>
          </w:tcPr>
          <w:p w:rsidR="00344FFA" w:rsidRDefault="00344FFA" w:rsidP="00DC3217">
            <w:pPr>
              <w:pStyle w:val="Li"/>
              <w:numPr>
                <w:ilvl w:val="0"/>
                <w:numId w:val="26"/>
                <w:ins w:id="1105" w:author="SAS" w:date="2011-01-31T15:54:00Z"/>
              </w:numPr>
              <w:rPr>
                <w:ins w:id="1106" w:author="SAS" w:date="2011-02-03T22:51:00Z"/>
                <w:rFonts w:ascii="Arial" w:hAnsi="Arial"/>
                <w:sz w:val="22"/>
              </w:rPr>
            </w:pPr>
            <w:ins w:id="1107" w:author="SAS" w:date="2011-01-31T15:54:00Z">
              <w:r w:rsidRPr="00186529">
                <w:rPr>
                  <w:rFonts w:ascii="Arial" w:hAnsi="Arial"/>
                  <w:sz w:val="22"/>
                  <w:rPrChange w:id="1108" w:author="SAS" w:date="2011-01-31T15:56:00Z">
                    <w:rPr>
                      <w:rFonts w:ascii="Cambria" w:eastAsia="Cambria" w:hAnsi="Cambria" w:cs="Times New Roman"/>
                      <w:color w:val="auto"/>
                      <w:sz w:val="24"/>
                      <w:shd w:val="clear" w:color="auto" w:fill="auto"/>
                      <w:lang w:val="en-US" w:eastAsia="en-US"/>
                    </w:rPr>
                  </w:rPrChange>
                </w:rPr>
                <w:t xml:space="preserve">Access the needed information effectively and efficiently.  </w:t>
              </w:r>
            </w:ins>
          </w:p>
          <w:p w:rsidR="00344FFA" w:rsidRDefault="00344FFA" w:rsidP="00344FFA">
            <w:pPr>
              <w:pStyle w:val="Li"/>
              <w:numPr>
                <w:ins w:id="1109" w:author="SAS" w:date="2011-02-03T22:51:00Z"/>
              </w:numPr>
              <w:rPr>
                <w:ins w:id="1110" w:author="SAS" w:date="2011-02-03T22:51:00Z"/>
                <w:rFonts w:ascii="Arial" w:hAnsi="Arial"/>
                <w:sz w:val="22"/>
              </w:rPr>
            </w:pPr>
          </w:p>
          <w:p w:rsidR="00344FFA" w:rsidRPr="00186529" w:rsidRDefault="00344FFA" w:rsidP="00837882">
            <w:pPr>
              <w:pStyle w:val="Li"/>
              <w:numPr>
                <w:numberingChange w:id="1111" w:author="SAS" w:date="2010-12-09T09:00:00Z" w:original="%1:5:0:."/>
                <w:ins w:id="1112" w:author="SAS" w:date="2010-12-09T09:00:00Z"/>
              </w:numPr>
              <w:ind w:left="360"/>
              <w:rPr>
                <w:rFonts w:ascii="Arial" w:hAnsi="Arial"/>
                <w:sz w:val="22"/>
                <w:rPrChange w:id="1113" w:author="SAS" w:date="2011-01-31T15:56:00Z">
                  <w:rPr>
                    <w:rFonts w:ascii="Arial" w:hAnsi="Arial"/>
                    <w:sz w:val="22"/>
                  </w:rPr>
                </w:rPrChange>
              </w:rPr>
            </w:pPr>
          </w:p>
        </w:tc>
        <w:tc>
          <w:tcPr>
            <w:tcW w:w="3333" w:type="dxa"/>
            <w:tcBorders>
              <w:top w:val="dotted" w:sz="4" w:space="0" w:color="auto"/>
              <w:bottom w:val="dotted" w:sz="4" w:space="0" w:color="auto"/>
            </w:tcBorders>
          </w:tcPr>
          <w:p w:rsidR="00344FFA" w:rsidRDefault="00344FFA" w:rsidP="00837882">
            <w:pPr>
              <w:pStyle w:val="Li"/>
              <w:numPr>
                <w:ilvl w:val="0"/>
                <w:numId w:val="27"/>
                <w:ins w:id="1114" w:author="SAS" w:date="2011-01-31T16:05:00Z"/>
              </w:numPr>
              <w:ind w:left="432"/>
              <w:rPr>
                <w:ins w:id="1115" w:author="SAS" w:date="2011-02-03T22:51:00Z"/>
                <w:rFonts w:ascii="Arial" w:hAnsi="Arial"/>
                <w:sz w:val="22"/>
              </w:rPr>
            </w:pPr>
            <w:ins w:id="1116" w:author="SAS" w:date="2011-01-31T16:03:00Z">
              <w:r w:rsidRPr="00DC3217">
                <w:rPr>
                  <w:rFonts w:ascii="Arial" w:hAnsi="Arial"/>
                  <w:sz w:val="22"/>
                </w:rPr>
                <w:t xml:space="preserve">Access the needed information effectively and efficiently.  </w:t>
              </w:r>
            </w:ins>
          </w:p>
          <w:p w:rsidR="00344FFA" w:rsidRDefault="00344FFA" w:rsidP="00344FFA">
            <w:pPr>
              <w:pStyle w:val="Li"/>
              <w:numPr>
                <w:ins w:id="1117" w:author="SAS" w:date="2011-02-03T22:51:00Z"/>
              </w:numPr>
              <w:rPr>
                <w:ins w:id="1118" w:author="SAS" w:date="2011-02-03T22:51:00Z"/>
                <w:rFonts w:ascii="Arial" w:hAnsi="Arial"/>
                <w:sz w:val="22"/>
              </w:rPr>
            </w:pPr>
          </w:p>
          <w:p w:rsidR="00344FFA" w:rsidRPr="00DC3217" w:rsidRDefault="00344FFA" w:rsidP="00837882">
            <w:pPr>
              <w:pStyle w:val="Li"/>
              <w:numPr>
                <w:ins w:id="1119" w:author="SAS" w:date="2011-01-31T16:05:00Z"/>
              </w:numPr>
              <w:spacing w:after="280" w:afterAutospacing="1"/>
              <w:rPr>
                <w:rFonts w:ascii="Arial" w:hAnsi="Arial"/>
                <w:sz w:val="22"/>
              </w:rPr>
            </w:pPr>
          </w:p>
        </w:tc>
      </w:tr>
      <w:tr w:rsidR="00344FFA" w:rsidRPr="00E47942">
        <w:trPr>
          <w:cantSplit/>
          <w:trHeight w:val="3200"/>
        </w:trPr>
        <w:tc>
          <w:tcPr>
            <w:tcW w:w="1868" w:type="dxa"/>
            <w:vMerge/>
          </w:tcPr>
          <w:p w:rsidR="00344FFA" w:rsidRPr="00186529" w:rsidRDefault="00344FFA" w:rsidP="00F56AA4">
            <w:pPr>
              <w:pStyle w:val="Div"/>
              <w:spacing w:after="280" w:afterAutospacing="1"/>
              <w:rPr>
                <w:rFonts w:ascii="Arial" w:hAnsi="Arial"/>
                <w:b/>
                <w:sz w:val="22"/>
                <w:rPrChange w:id="1120" w:author="SAS" w:date="2011-01-31T15:56:00Z">
                  <w:rPr>
                    <w:rFonts w:ascii="Arial" w:hAnsi="Arial"/>
                    <w:b/>
                    <w:sz w:val="22"/>
                  </w:rPr>
                </w:rPrChange>
              </w:rPr>
            </w:pPr>
          </w:p>
        </w:tc>
        <w:tc>
          <w:tcPr>
            <w:tcW w:w="1562" w:type="dxa"/>
            <w:vMerge/>
          </w:tcPr>
          <w:p w:rsidR="00344FFA" w:rsidRPr="00DC3217" w:rsidRDefault="00344FFA" w:rsidP="00F56AA4">
            <w:pPr>
              <w:jc w:val="center"/>
              <w:rPr>
                <w:rFonts w:ascii="Arial" w:hAnsi="Arial" w:cs="Helvetica"/>
                <w:sz w:val="22"/>
                <w:szCs w:val="32"/>
                <w:lang w:eastAsia="en-US"/>
                <w:rPrChange w:id="1121" w:author="SAS" w:date="2011-01-31T15:56:00Z">
                  <w:rPr>
                    <w:rFonts w:ascii="Arial" w:hAnsi="Arial" w:cs="Helvetica"/>
                    <w:sz w:val="22"/>
                    <w:szCs w:val="32"/>
                    <w:lang w:eastAsia="en-US"/>
                  </w:rPr>
                </w:rPrChange>
              </w:rPr>
            </w:pPr>
          </w:p>
        </w:tc>
        <w:tc>
          <w:tcPr>
            <w:tcW w:w="3301" w:type="dxa"/>
            <w:tcBorders>
              <w:top w:val="dotted" w:sz="4" w:space="0" w:color="auto"/>
            </w:tcBorders>
          </w:tcPr>
          <w:p w:rsidR="00344FFA" w:rsidRPr="00837882" w:rsidDel="00837882" w:rsidRDefault="00344FFA" w:rsidP="00837882">
            <w:pPr>
              <w:pStyle w:val="ListParagraph"/>
              <w:widowControl w:val="0"/>
              <w:numPr>
                <w:ilvl w:val="0"/>
                <w:numId w:val="34"/>
                <w:numberingChange w:id="1122" w:author="SAS" w:date="2010-12-09T09:00:00Z" w:original="%1:2:0:.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del w:id="1123" w:author="SAS" w:date="2011-02-03T22:37:00Z"/>
                <w:rFonts w:ascii="Arial" w:hAnsi="Arial" w:cs="Verdana"/>
                <w:b/>
                <w:bCs/>
                <w:kern w:val="32"/>
                <w:sz w:val="22"/>
                <w:szCs w:val="18"/>
                <w:rPrChange w:id="1124" w:author="SAS" w:date="2011-02-03T22:37:00Z">
                  <w:rPr>
                    <w:del w:id="1125" w:author="SAS" w:date="2011-02-03T22:37:00Z"/>
                    <w:rFonts w:ascii="Garamond" w:hAnsi="Garamond" w:cs="Helvetica"/>
                    <w:b/>
                    <w:sz w:val="20"/>
                    <w:szCs w:val="32"/>
                  </w:rPr>
                </w:rPrChange>
              </w:rPr>
              <w:pPrChange w:id="1126" w:author="SAS" w:date="2011-02-03T22:48:00Z">
                <w:pPr>
                  <w:pStyle w:val="ListParagraph"/>
                  <w:numPr>
                    <w:numId w:val="24"/>
                  </w:numPr>
                  <w:ind w:left="360" w:hanging="720"/>
                </w:pPr>
              </w:pPrChange>
            </w:pPr>
            <w:del w:id="1127" w:author="SAS" w:date="2011-02-03T22:37:00Z">
              <w:r w:rsidRPr="00837882" w:rsidDel="00837882">
                <w:rPr>
                  <w:rFonts w:ascii="Arial" w:hAnsi="Arial" w:cs="Verdana"/>
                  <w:b/>
                  <w:bCs/>
                  <w:kern w:val="32"/>
                  <w:sz w:val="22"/>
                  <w:szCs w:val="18"/>
                  <w:rPrChange w:id="1128" w:author="SAS" w:date="2011-02-03T22:37:00Z">
                    <w:rPr>
                      <w:rFonts w:ascii="Garamond" w:hAnsi="Garamond" w:cs="Helvetica"/>
                      <w:b/>
                      <w:sz w:val="20"/>
                      <w:szCs w:val="32"/>
                    </w:rPr>
                  </w:rPrChange>
                </w:rPr>
                <w:delText>Demonstrate creative thinking, construct knowledge and develop innovative products</w:delText>
              </w:r>
            </w:del>
          </w:p>
          <w:p w:rsidR="00344FFA" w:rsidRPr="00837882" w:rsidDel="00837882" w:rsidRDefault="00344FFA" w:rsidP="00837882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del w:id="1129" w:author="SAS" w:date="2011-02-03T22:37:00Z"/>
                <w:rFonts w:ascii="Arial" w:hAnsi="Arial" w:cs="Verdana"/>
                <w:b/>
                <w:bCs/>
                <w:kern w:val="32"/>
                <w:sz w:val="22"/>
                <w:szCs w:val="18"/>
                <w:rPrChange w:id="1130" w:author="SAS" w:date="2011-02-03T22:37:00Z">
                  <w:rPr>
                    <w:del w:id="1131" w:author="SAS" w:date="2011-02-03T22:37:00Z"/>
                    <w:rFonts w:ascii="Garamond" w:hAnsi="Garamond" w:cs="Helvetica"/>
                    <w:sz w:val="20"/>
                    <w:szCs w:val="32"/>
                  </w:rPr>
                </w:rPrChange>
              </w:rPr>
              <w:pPrChange w:id="1132" w:author="SAS" w:date="2011-02-03T22:48:00Z">
                <w:pPr/>
              </w:pPrChange>
            </w:pPr>
          </w:p>
          <w:p w:rsidR="00344FFA" w:rsidRPr="00837882" w:rsidRDefault="00344FFA" w:rsidP="00837882">
            <w:pPr>
              <w:pStyle w:val="ListParagraph"/>
              <w:widowControl w:val="0"/>
              <w:numPr>
                <w:ilvl w:val="0"/>
                <w:numId w:val="34"/>
                <w:numberingChange w:id="1133" w:author="SAS" w:date="2010-12-09T09:00:00Z" w:original="%1:3:0:."/>
                <w:ins w:id="1134" w:author="SAS" w:date="2010-12-09T09:00:00Z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bCs/>
                <w:kern w:val="32"/>
                <w:sz w:val="22"/>
                <w:szCs w:val="18"/>
                <w:rPrChange w:id="1135" w:author="SAS" w:date="2011-02-03T22:37:00Z">
                  <w:rPr>
                    <w:rFonts w:ascii="Arial" w:hAnsi="Arial" w:cs="Verdana"/>
                    <w:bCs/>
                    <w:kern w:val="32"/>
                    <w:sz w:val="22"/>
                    <w:szCs w:val="18"/>
                  </w:rPr>
                </w:rPrChange>
              </w:rPr>
            </w:pPr>
            <w:r w:rsidRPr="00837882">
              <w:rPr>
                <w:rFonts w:ascii="Arial" w:hAnsi="Arial" w:cs="Verdana"/>
                <w:b/>
                <w:bCs/>
                <w:kern w:val="32"/>
                <w:sz w:val="22"/>
                <w:szCs w:val="18"/>
                <w:rPrChange w:id="1136" w:author="SAS" w:date="2011-02-03T22:37:00Z">
                  <w:rPr>
                    <w:rFonts w:ascii="Garamond" w:hAnsi="Garamond" w:cs="Helvetica"/>
                    <w:b/>
                    <w:sz w:val="20"/>
                    <w:szCs w:val="32"/>
                  </w:rPr>
                </w:rPrChange>
              </w:rPr>
              <w:t>Use digital media and environments to communicate and work collaboratively</w:t>
            </w:r>
            <w:r w:rsidRPr="00837882">
              <w:rPr>
                <w:b/>
                <w:rPrChange w:id="1137" w:author="SAS" w:date="2011-02-03T22:37:00Z">
                  <w:rPr>
                    <w:rFonts w:ascii="Garamond" w:hAnsi="Garamond" w:cs="Helvetica"/>
                    <w:b/>
                    <w:sz w:val="20"/>
                    <w:szCs w:val="32"/>
                  </w:rPr>
                </w:rPrChange>
              </w:rPr>
              <w:t xml:space="preserve"> to support individual learning and contribute to the learning of others</w:t>
            </w:r>
          </w:p>
        </w:tc>
        <w:tc>
          <w:tcPr>
            <w:tcW w:w="3248" w:type="dxa"/>
            <w:tcBorders>
              <w:top w:val="dotted" w:sz="4" w:space="0" w:color="auto"/>
            </w:tcBorders>
          </w:tcPr>
          <w:p w:rsidR="00344FFA" w:rsidRPr="00344FFA" w:rsidDel="00344FFA" w:rsidRDefault="00344FFA" w:rsidP="00344FFA">
            <w:pPr>
              <w:pStyle w:val="ListParagraph"/>
              <w:widowControl w:val="0"/>
              <w:numPr>
                <w:ilvl w:val="0"/>
                <w:numId w:val="37"/>
                <w:ins w:id="1138" w:author="SAS" w:date="2011-02-03T22:49:00Z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del w:id="1139" w:author="SAS" w:date="2011-02-03T22:51:00Z"/>
                <w:rFonts w:ascii="Arial" w:hAnsi="Arial" w:cs="Verdana"/>
                <w:bCs/>
                <w:smallCaps/>
                <w:kern w:val="32"/>
                <w:sz w:val="22"/>
                <w:szCs w:val="18"/>
                <w:rPrChange w:id="1140" w:author="SAS" w:date="2011-02-03T22:51:00Z">
                  <w:rPr>
                    <w:del w:id="1141" w:author="SAS" w:date="2011-02-03T22:51:00Z"/>
                    <w:rFonts w:ascii="Helvetica" w:hAnsi="Helvetica" w:cs="Helvetica"/>
                    <w:sz w:val="20"/>
                  </w:rPr>
                </w:rPrChange>
              </w:rPr>
              <w:pPrChange w:id="1142" w:author="SAS" w:date="2011-02-03T22:51:00Z">
                <w:pPr>
                  <w:pStyle w:val="ListParagraph"/>
                  <w:widowControl w:val="0"/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0"/>
                </w:pPr>
              </w:pPrChange>
            </w:pPr>
            <w:ins w:id="1143" w:author="SAS" w:date="2011-02-03T22:51:00Z">
              <w:r w:rsidRPr="00344FFA">
                <w:rPr>
                  <w:rFonts w:ascii="Arial" w:hAnsi="Arial" w:cs="Helvetica"/>
                  <w:b/>
                  <w:sz w:val="22"/>
                  <w:szCs w:val="32"/>
                  <w:rPrChange w:id="1144" w:author="SAS" w:date="2011-02-03T22:51:00Z">
                    <w:rPr>
                      <w:rFonts w:ascii="Arial" w:hAnsi="Arial" w:cs="Helvetica"/>
                      <w:b/>
                      <w:sz w:val="22"/>
                      <w:szCs w:val="32"/>
                    </w:rPr>
                  </w:rPrChange>
                </w:rPr>
                <w:t>Use digital media and environments to communicate and work collaboratively to support individual learning and contribute to the learning of others</w:t>
              </w:r>
            </w:ins>
            <w:del w:id="1145" w:author="SAS" w:date="2011-02-03T22:51:00Z">
              <w:r w:rsidRPr="00344FFA" w:rsidDel="00344FFA">
                <w:rPr>
                  <w:rFonts w:ascii="Arial" w:hAnsi="Arial" w:cs="Helvetica"/>
                  <w:sz w:val="22"/>
                  <w:rPrChange w:id="1146" w:author="SAS" w:date="2011-02-03T22:51:00Z">
                    <w:rPr>
                      <w:rFonts w:ascii="Helvetica" w:hAnsi="Helvetica" w:cs="Helvetica"/>
                      <w:sz w:val="20"/>
                    </w:rPr>
                  </w:rPrChange>
                </w:rPr>
                <w:delText xml:space="preserve">    </w:delText>
              </w:r>
            </w:del>
          </w:p>
          <w:p w:rsidR="00344FFA" w:rsidRPr="00186529" w:rsidDel="002F6A97" w:rsidRDefault="00344FFA" w:rsidP="00344FFA">
            <w:pPr>
              <w:pStyle w:val="ListParagraph"/>
              <w:widowControl w:val="0"/>
              <w:numPr>
                <w:ilvl w:val="0"/>
                <w:numId w:val="37"/>
                <w:numberingChange w:id="1147" w:author="SAS" w:date="2010-12-09T09:00:00Z" w:original="%4:3:0:."/>
                <w:ins w:id="1148" w:author="SAS" w:date="2010-12-09T09:00:00Z"/>
              </w:numPr>
              <w:tabs>
                <w:tab w:val="left" w:pos="347"/>
              </w:tabs>
              <w:autoSpaceDE w:val="0"/>
              <w:autoSpaceDN w:val="0"/>
              <w:adjustRightInd w:val="0"/>
              <w:spacing w:line="200" w:lineRule="atLeast"/>
              <w:rPr>
                <w:rFonts w:ascii="Arial" w:hAnsi="Arial" w:cs="Verdana"/>
                <w:bCs/>
                <w:kern w:val="32"/>
                <w:sz w:val="22"/>
                <w:szCs w:val="18"/>
                <w:rPrChange w:id="1149" w:author="SAS" w:date="2011-01-31T15:56:00Z">
                  <w:rPr>
                    <w:rFonts w:ascii="Arial" w:hAnsi="Arial" w:cs="Verdana"/>
                    <w:bCs/>
                    <w:kern w:val="32"/>
                    <w:sz w:val="22"/>
                    <w:szCs w:val="18"/>
                  </w:rPr>
                </w:rPrChange>
              </w:rPr>
            </w:pPr>
            <w:del w:id="1150" w:author="SAS" w:date="2011-02-03T22:38:00Z">
              <w:r w:rsidRPr="00837882" w:rsidDel="00837882">
                <w:rPr>
                  <w:rFonts w:ascii="Arial" w:hAnsi="Arial" w:cs="Verdana"/>
                  <w:bCs/>
                  <w:kern w:val="32"/>
                  <w:sz w:val="22"/>
                  <w:szCs w:val="18"/>
                  <w:rPrChange w:id="1151" w:author="SAS" w:date="2011-01-31T15:56:00Z">
                    <w:rPr>
                      <w:rFonts w:ascii="Verdana" w:hAnsi="Verdana" w:cs="Verdana"/>
                      <w:bCs/>
                      <w:kern w:val="32"/>
                      <w:sz w:val="18"/>
                      <w:szCs w:val="18"/>
                    </w:rPr>
                  </w:rPrChange>
                </w:rPr>
                <w:delText>Utilize technology to plan and manage activities to develop a solution or complete a project.</w:delText>
              </w:r>
            </w:del>
          </w:p>
        </w:tc>
        <w:tc>
          <w:tcPr>
            <w:tcW w:w="4536" w:type="dxa"/>
            <w:tcBorders>
              <w:top w:val="dotted" w:sz="4" w:space="0" w:color="auto"/>
            </w:tcBorders>
          </w:tcPr>
          <w:p w:rsidR="00344FFA" w:rsidRDefault="00344FFA" w:rsidP="002F6A97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71" w:hanging="360"/>
              <w:rPr>
                <w:ins w:id="1152" w:author="SAS" w:date="2011-02-03T22:24:00Z"/>
                <w:rFonts w:ascii="Arial" w:hAnsi="Arial" w:cs="Helvetica"/>
                <w:b/>
                <w:sz w:val="22"/>
                <w:szCs w:val="32"/>
              </w:rPr>
              <w:pPrChange w:id="1153" w:author="SAS" w:date="2011-02-03T22:24:00Z">
                <w:pPr>
                  <w:pStyle w:val="ListParagraph"/>
                  <w:widowControl w:val="0"/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0"/>
                </w:pPr>
              </w:pPrChange>
            </w:pPr>
            <w:ins w:id="1154" w:author="SAS" w:date="2011-02-03T22:24:00Z">
              <w:r>
                <w:rPr>
                  <w:rFonts w:ascii="Arial" w:hAnsi="Arial" w:cs="Helvetica"/>
                  <w:b/>
                  <w:sz w:val="22"/>
                  <w:szCs w:val="32"/>
                </w:rPr>
                <w:t>3.</w:t>
              </w:r>
              <w:r>
                <w:rPr>
                  <w:rFonts w:ascii="Arial" w:hAnsi="Arial" w:cs="Helvetica"/>
                  <w:b/>
                  <w:sz w:val="22"/>
                  <w:szCs w:val="32"/>
                </w:rPr>
                <w:tab/>
              </w:r>
              <w:r w:rsidRPr="00186529">
                <w:rPr>
                  <w:rFonts w:ascii="Arial" w:hAnsi="Arial" w:cs="Helvetica"/>
                  <w:b/>
                  <w:sz w:val="22"/>
                  <w:szCs w:val="32"/>
                </w:rPr>
                <w:t>Use digital media and environments to communicate and work collaboratively to support individual learning and contribute to the learning of others</w:t>
              </w:r>
            </w:ins>
          </w:p>
          <w:p w:rsidR="00344FFA" w:rsidRPr="00DC3217" w:rsidDel="002F6A97" w:rsidRDefault="00344FFA" w:rsidP="002F6A97">
            <w:pPr>
              <w:pStyle w:val="ListParagraph"/>
              <w:widowControl w:val="0"/>
              <w:numPr>
                <w:ilvl w:val="6"/>
                <w:numId w:val="12"/>
                <w:ins w:id="1155" w:author="SAS" w:date="2011-02-03T22:24:00Z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del w:id="1156" w:author="SAS" w:date="2011-02-03T22:24:00Z"/>
                <w:rFonts w:ascii="Arial" w:hAnsi="Arial" w:cs="Helvetica"/>
                <w:sz w:val="22"/>
                <w:rPrChange w:id="1157" w:author="SAS" w:date="2011-01-31T15:56:00Z">
                  <w:rPr>
                    <w:del w:id="1158" w:author="SAS" w:date="2011-02-03T22:24:00Z"/>
                    <w:rFonts w:ascii="Helvetica" w:hAnsi="Helvetica" w:cs="Helvetica"/>
                    <w:sz w:val="20"/>
                  </w:rPr>
                </w:rPrChange>
              </w:rPr>
              <w:pPrChange w:id="1159" w:author="SAS" w:date="2011-02-03T22:24:00Z">
                <w:pPr>
                  <w:pStyle w:val="ListParagraph"/>
                  <w:widowControl w:val="0"/>
                  <w:numPr>
                    <w:ilvl w:val="6"/>
                    <w:numId w:val="12"/>
                  </w:num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360" w:hanging="360"/>
                </w:pPr>
              </w:pPrChange>
            </w:pPr>
            <w:del w:id="1160" w:author="SAS" w:date="2011-02-03T22:24:00Z">
              <w:r w:rsidRPr="00186529" w:rsidDel="002F6A97">
                <w:rPr>
                  <w:rFonts w:ascii="Arial" w:hAnsi="Arial" w:cs="Helvetica"/>
                  <w:sz w:val="22"/>
                  <w:rPrChange w:id="1161" w:author="SAS" w:date="2011-01-31T15:56:00Z">
                    <w:rPr>
                      <w:rFonts w:ascii="Helvetica" w:hAnsi="Helvetica" w:cs="Helvetica"/>
                      <w:sz w:val="20"/>
                    </w:rPr>
                  </w:rPrChange>
                </w:rPr>
                <w:delText>Demonstrate creative thinking, construct knowledge, and develop innovative products and processes using technology</w:delText>
              </w:r>
            </w:del>
          </w:p>
          <w:p w:rsidR="00344FFA" w:rsidRPr="00DC3217" w:rsidDel="002F6A97" w:rsidRDefault="00344FFA" w:rsidP="002F6A97">
            <w:pPr>
              <w:pStyle w:val="ListParagraph"/>
              <w:widowControl w:val="0"/>
              <w:numPr>
                <w:ilvl w:val="6"/>
                <w:numId w:val="12"/>
                <w:numberingChange w:id="1162" w:author="SAS" w:date="2010-12-09T09:00:00Z" w:original="%7:2:0:.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del w:id="1163" w:author="SAS" w:date="2011-02-03T22:22:00Z"/>
                <w:rFonts w:ascii="Arial" w:hAnsi="Arial" w:cs="Helvetica"/>
                <w:sz w:val="22"/>
                <w:rPrChange w:id="1164" w:author="SAS" w:date="2011-01-31T15:56:00Z">
                  <w:rPr>
                    <w:del w:id="1165" w:author="SAS" w:date="2011-02-03T22:22:00Z"/>
                    <w:rFonts w:ascii="Helvetica" w:hAnsi="Helvetica" w:cs="Helvetica"/>
                    <w:sz w:val="20"/>
                  </w:rPr>
                </w:rPrChange>
              </w:rPr>
              <w:pPrChange w:id="1166" w:author="SAS" w:date="2011-02-03T22:24:00Z">
                <w:pPr>
                  <w:pStyle w:val="ListParagraph"/>
                  <w:widowControl w:val="0"/>
                  <w:numPr>
                    <w:ilvl w:val="6"/>
                    <w:numId w:val="12"/>
                  </w:num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360" w:hanging="360"/>
                </w:pPr>
              </w:pPrChange>
            </w:pPr>
            <w:del w:id="1167" w:author="SAS" w:date="2011-02-03T22:22:00Z">
              <w:r w:rsidRPr="00186529" w:rsidDel="002F6A97">
                <w:rPr>
                  <w:rFonts w:ascii="Arial" w:hAnsi="Arial" w:cs="Helvetica"/>
                  <w:sz w:val="22"/>
                  <w:rPrChange w:id="1168" w:author="SAS" w:date="2011-01-31T15:56:00Z">
                    <w:rPr>
                      <w:rFonts w:ascii="Helvetica" w:hAnsi="Helvetica" w:cs="Helvetica"/>
                      <w:sz w:val="20"/>
                    </w:rPr>
                  </w:rPrChange>
                </w:rPr>
                <w:delText xml:space="preserve">Students apply digital tools to gather, evaluate, and use information  </w:delText>
              </w:r>
            </w:del>
          </w:p>
          <w:p w:rsidR="00344FFA" w:rsidRPr="00DC3217" w:rsidDel="002F6A97" w:rsidRDefault="00344FFA" w:rsidP="002F6A97">
            <w:pPr>
              <w:pStyle w:val="ListParagraph"/>
              <w:widowControl w:val="0"/>
              <w:numPr>
                <w:ilvl w:val="6"/>
                <w:numId w:val="12"/>
                <w:numberingChange w:id="1169" w:author="SAS" w:date="2010-12-09T09:00:00Z" w:original="%7:3:0:.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del w:id="1170" w:author="SAS" w:date="2011-02-03T22:23:00Z"/>
                <w:rFonts w:ascii="Arial" w:hAnsi="Arial" w:cs="Helvetica"/>
                <w:sz w:val="22"/>
                <w:rPrChange w:id="1171" w:author="SAS" w:date="2011-01-31T15:56:00Z">
                  <w:rPr>
                    <w:del w:id="1172" w:author="SAS" w:date="2011-02-03T22:23:00Z"/>
                    <w:rFonts w:ascii="Helvetica" w:hAnsi="Helvetica" w:cs="Helvetica"/>
                    <w:sz w:val="20"/>
                  </w:rPr>
                </w:rPrChange>
              </w:rPr>
              <w:pPrChange w:id="1173" w:author="SAS" w:date="2011-02-03T22:24:00Z">
                <w:pPr>
                  <w:pStyle w:val="ListParagraph"/>
                  <w:widowControl w:val="0"/>
                  <w:numPr>
                    <w:ilvl w:val="6"/>
                    <w:numId w:val="12"/>
                  </w:num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360" w:hanging="360"/>
                </w:pPr>
              </w:pPrChange>
            </w:pPr>
            <w:del w:id="1174" w:author="SAS" w:date="2011-02-03T22:23:00Z">
              <w:r w:rsidRPr="00186529" w:rsidDel="002F6A97">
                <w:rPr>
                  <w:rFonts w:ascii="Arial" w:hAnsi="Arial" w:cs="Helvetica"/>
                  <w:sz w:val="22"/>
                  <w:rPrChange w:id="1175" w:author="SAS" w:date="2011-01-31T15:56:00Z">
                    <w:rPr>
                      <w:rFonts w:ascii="Helvetica" w:hAnsi="Helvetica" w:cs="Helvetica"/>
                      <w:sz w:val="20"/>
                    </w:rPr>
                  </w:rPrChange>
                </w:rPr>
                <w:delText>ISTE Standard 3 goes here</w:delText>
              </w:r>
            </w:del>
          </w:p>
          <w:p w:rsidR="00344FFA" w:rsidRPr="00DC3217" w:rsidRDefault="00344FFA" w:rsidP="002F6A97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Arial" w:hAnsi="Arial" w:cs="Helvetica"/>
                <w:sz w:val="22"/>
                <w:rPrChange w:id="1176" w:author="SAS" w:date="2011-01-31T15:56:00Z">
                  <w:rPr>
                    <w:rFonts w:ascii="Helvetica" w:hAnsi="Helvetica" w:cs="Helvetica"/>
                    <w:sz w:val="20"/>
                  </w:rPr>
                </w:rPrChange>
              </w:rPr>
              <w:pPrChange w:id="1177" w:author="SAS" w:date="2011-02-03T22:24:00Z">
                <w:pPr>
                  <w:pStyle w:val="ListParagraph"/>
                  <w:widowControl w:val="0"/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autoSpaceDE w:val="0"/>
                  <w:autoSpaceDN w:val="0"/>
                  <w:adjustRightInd w:val="0"/>
                  <w:ind w:left="4320"/>
                </w:pPr>
              </w:pPrChange>
            </w:pPr>
          </w:p>
          <w:p w:rsidR="00344FFA" w:rsidRPr="00DC3217" w:rsidDel="00837882" w:rsidRDefault="00344FFA" w:rsidP="00F56AA4">
            <w:pPr>
              <w:widowControl w:val="0"/>
              <w:tabs>
                <w:tab w:val="left" w:pos="360"/>
                <w:tab w:val="left" w:pos="62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del w:id="1178" w:author="SAS" w:date="2011-02-03T22:38:00Z"/>
                <w:rFonts w:ascii="Arial" w:hAnsi="Arial" w:cs="Helvetica"/>
                <w:sz w:val="22"/>
                <w:lang w:eastAsia="en-US"/>
                <w:rPrChange w:id="1179" w:author="SAS" w:date="2011-01-31T15:56:00Z">
                  <w:rPr>
                    <w:del w:id="1180" w:author="SAS" w:date="2011-02-03T22:38:00Z"/>
                    <w:rFonts w:ascii="Helvetica" w:hAnsi="Helvetica" w:cs="Helvetica"/>
                    <w:sz w:val="20"/>
                    <w:lang w:eastAsia="en-US"/>
                  </w:rPr>
                </w:rPrChange>
              </w:rPr>
            </w:pPr>
            <w:del w:id="1181" w:author="SAS" w:date="2011-02-03T22:38:00Z">
              <w:r w:rsidRPr="00186529" w:rsidDel="00837882">
                <w:rPr>
                  <w:rFonts w:ascii="Arial" w:hAnsi="Arial" w:cs="Helvetica"/>
                  <w:sz w:val="22"/>
                  <w:lang w:eastAsia="en-US"/>
                  <w:rPrChange w:id="1182" w:author="SAS" w:date="2011-01-31T15:56:00Z">
                    <w:rPr>
                      <w:rFonts w:ascii="Helvetica" w:eastAsia="Cambria" w:hAnsi="Helvetica" w:cs="Helvetica"/>
                      <w:sz w:val="20"/>
                      <w:lang w:eastAsia="en-US"/>
                    </w:rPr>
                  </w:rPrChange>
                </w:rPr>
                <w:delText xml:space="preserve">a.  </w:delText>
              </w:r>
            </w:del>
            <w:del w:id="1183" w:author="SAS" w:date="2011-02-03T22:20:00Z">
              <w:r w:rsidRPr="00186529" w:rsidDel="002F6A97">
                <w:rPr>
                  <w:rFonts w:ascii="Arial" w:hAnsi="Arial" w:cs="Helvetica"/>
                  <w:sz w:val="22"/>
                  <w:lang w:eastAsia="en-US"/>
                  <w:rPrChange w:id="1184" w:author="SAS" w:date="2011-01-31T15:56:00Z">
                    <w:rPr>
                      <w:rFonts w:ascii="Helvetica" w:eastAsia="Cambria" w:hAnsi="Helvetica" w:cs="Helvetica"/>
                      <w:sz w:val="20"/>
                      <w:lang w:eastAsia="en-US"/>
                    </w:rPr>
                  </w:rPrChange>
                </w:rPr>
                <w:delText>locate, organize, analyze, evaluate, synthesize, and ethically use information from a variety of sources and media</w:delText>
              </w:r>
            </w:del>
          </w:p>
          <w:p w:rsidR="00344FFA" w:rsidRPr="00DC3217" w:rsidDel="00837882" w:rsidRDefault="00344FFA" w:rsidP="00F56AA4">
            <w:pPr>
              <w:widowControl w:val="0"/>
              <w:tabs>
                <w:tab w:val="left" w:pos="360"/>
                <w:tab w:val="left" w:pos="62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del w:id="1185" w:author="SAS" w:date="2011-02-03T22:38:00Z"/>
                <w:rFonts w:ascii="Arial" w:hAnsi="Arial" w:cs="Helvetica"/>
                <w:sz w:val="22"/>
                <w:lang w:eastAsia="en-US"/>
                <w:rPrChange w:id="1186" w:author="SAS" w:date="2011-01-31T15:56:00Z">
                  <w:rPr>
                    <w:del w:id="1187" w:author="SAS" w:date="2011-02-03T22:38:00Z"/>
                    <w:rFonts w:ascii="Helvetica" w:hAnsi="Helvetica" w:cs="Helvetica"/>
                    <w:sz w:val="20"/>
                    <w:lang w:eastAsia="en-US"/>
                  </w:rPr>
                </w:rPrChange>
              </w:rPr>
            </w:pPr>
            <w:del w:id="1188" w:author="SAS" w:date="2011-02-03T22:38:00Z">
              <w:r w:rsidRPr="00186529" w:rsidDel="00837882">
                <w:rPr>
                  <w:rFonts w:ascii="Arial" w:hAnsi="Arial" w:cs="Helvetica"/>
                  <w:sz w:val="22"/>
                  <w:lang w:eastAsia="en-US"/>
                  <w:rPrChange w:id="1189" w:author="SAS" w:date="2011-01-31T15:56:00Z">
                    <w:rPr>
                      <w:rFonts w:ascii="Helvetica" w:eastAsia="Cambria" w:hAnsi="Helvetica" w:cs="Helvetica"/>
                      <w:sz w:val="20"/>
                      <w:lang w:eastAsia="en-US"/>
                    </w:rPr>
                  </w:rPrChange>
                </w:rPr>
                <w:delText>b. evaluate and select information sources and digital tools based on the appropriateness to specific tasks</w:delText>
              </w:r>
            </w:del>
          </w:p>
          <w:p w:rsidR="00344FFA" w:rsidRPr="00DC3217" w:rsidDel="00837882" w:rsidRDefault="00344FFA" w:rsidP="00F56AA4">
            <w:pPr>
              <w:widowControl w:val="0"/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rPr>
                <w:del w:id="1190" w:author="SAS" w:date="2011-02-03T22:38:00Z"/>
                <w:rFonts w:ascii="Arial" w:hAnsi="Arial" w:cs="Helvetica"/>
                <w:sz w:val="22"/>
                <w:rPrChange w:id="1191" w:author="SAS" w:date="2011-01-31T15:56:00Z">
                  <w:rPr>
                    <w:del w:id="1192" w:author="SAS" w:date="2011-02-03T22:38:00Z"/>
                    <w:rFonts w:ascii="Helvetica" w:hAnsi="Helvetica" w:cs="Helvetica"/>
                    <w:sz w:val="20"/>
                  </w:rPr>
                </w:rPrChange>
              </w:rPr>
            </w:pPr>
            <w:del w:id="1193" w:author="SAS" w:date="2011-02-03T22:38:00Z">
              <w:r w:rsidRPr="00186529" w:rsidDel="00837882">
                <w:rPr>
                  <w:rFonts w:ascii="Arial" w:hAnsi="Arial" w:cs="Helvetica"/>
                  <w:sz w:val="22"/>
                  <w:rPrChange w:id="1194" w:author="SAS" w:date="2011-01-31T15:56:00Z">
                    <w:rPr>
                      <w:rFonts w:ascii="Helvetica" w:eastAsia="Cambria" w:hAnsi="Helvetica" w:cs="Helvetica"/>
                      <w:sz w:val="20"/>
                      <w:lang w:eastAsia="en-US"/>
                    </w:rPr>
                  </w:rPrChange>
                </w:rPr>
                <w:delText>c.  process data and report results</w:delText>
              </w:r>
            </w:del>
          </w:p>
          <w:p w:rsidR="00344FFA" w:rsidRPr="00DC3217" w:rsidDel="00837882" w:rsidRDefault="00344FFA" w:rsidP="00F56AA4">
            <w:pPr>
              <w:widowControl w:val="0"/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rPr>
                <w:del w:id="1195" w:author="SAS" w:date="2011-02-03T22:38:00Z"/>
                <w:rFonts w:ascii="Arial" w:hAnsi="Arial" w:cs="Helvetica"/>
                <w:sz w:val="22"/>
                <w:rPrChange w:id="1196" w:author="SAS" w:date="2011-01-31T15:56:00Z">
                  <w:rPr>
                    <w:del w:id="1197" w:author="SAS" w:date="2011-02-03T22:38:00Z"/>
                    <w:rFonts w:ascii="Helvetica" w:hAnsi="Helvetica" w:cs="Helvetica"/>
                    <w:sz w:val="20"/>
                  </w:rPr>
                </w:rPrChange>
              </w:rPr>
            </w:pPr>
          </w:p>
          <w:p w:rsidR="00344FFA" w:rsidRDefault="00344FFA" w:rsidP="00837882">
            <w:pPr>
              <w:widowControl w:val="0"/>
              <w:numPr>
                <w:ins w:id="1198" w:author="SAS" w:date="2011-02-03T22:22:00Z"/>
              </w:numPr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rPr>
                <w:rFonts w:ascii="Arial" w:hAnsi="Arial" w:cs="Helvetica"/>
                <w:sz w:val="22"/>
              </w:rPr>
            </w:pPr>
            <w:del w:id="1199" w:author="SAS" w:date="2011-02-03T22:38:00Z">
              <w:r w:rsidRPr="00186529" w:rsidDel="00837882">
                <w:rPr>
                  <w:rFonts w:ascii="Arial" w:hAnsi="Arial" w:cs="Helvetica"/>
                  <w:sz w:val="22"/>
                  <w:rPrChange w:id="1200" w:author="SAS" w:date="2011-01-31T15:56:00Z">
                    <w:rPr>
                      <w:rFonts w:ascii="Helvetica" w:eastAsia="Cambria" w:hAnsi="Helvetica" w:cs="Helvetica"/>
                      <w:sz w:val="20"/>
                      <w:lang w:eastAsia="en-US"/>
                    </w:rPr>
                  </w:rPrChange>
                </w:rPr>
                <w:delText>a,b,c become learning outcomes</w:delText>
              </w:r>
            </w:del>
          </w:p>
        </w:tc>
        <w:tc>
          <w:tcPr>
            <w:tcW w:w="3306" w:type="dxa"/>
            <w:tcBorders>
              <w:top w:val="dotted" w:sz="4" w:space="0" w:color="auto"/>
            </w:tcBorders>
          </w:tcPr>
          <w:p w:rsidR="00344FFA" w:rsidRPr="00DC3217" w:rsidRDefault="00344FFA" w:rsidP="00DC3217">
            <w:pPr>
              <w:pStyle w:val="Li"/>
              <w:numPr>
                <w:ilvl w:val="0"/>
                <w:numId w:val="26"/>
                <w:ins w:id="1201" w:author="SAS" w:date="2011-01-31T15:54:00Z"/>
              </w:numPr>
              <w:spacing w:after="280" w:afterAutospacing="1"/>
              <w:rPr>
                <w:ins w:id="1202" w:author="SAS" w:date="2011-01-31T15:54:00Z"/>
                <w:rFonts w:ascii="Arial" w:hAnsi="Arial"/>
                <w:sz w:val="22"/>
                <w:rPrChange w:id="1203" w:author="SAS" w:date="2011-01-31T15:56:00Z">
                  <w:rPr>
                    <w:ins w:id="1204" w:author="SAS" w:date="2011-01-31T15:54:00Z"/>
                  </w:rPr>
                </w:rPrChange>
              </w:rPr>
            </w:pPr>
            <w:ins w:id="1205" w:author="SAS" w:date="2011-01-31T15:54:00Z">
              <w:r w:rsidRPr="00186529">
                <w:rPr>
                  <w:rFonts w:ascii="Arial" w:hAnsi="Arial"/>
                  <w:sz w:val="22"/>
                  <w:rPrChange w:id="1206" w:author="SAS" w:date="2011-01-31T15:56:00Z">
                    <w:rPr>
                      <w:rFonts w:ascii="Cambria" w:eastAsia="Cambria" w:hAnsi="Cambria" w:cs="Times New Roman"/>
                      <w:color w:val="auto"/>
                      <w:sz w:val="24"/>
                      <w:shd w:val="clear" w:color="auto" w:fill="auto"/>
                      <w:lang w:val="en-US" w:eastAsia="en-US"/>
                    </w:rPr>
                  </w:rPrChange>
                </w:rPr>
                <w:t>Evaluate information and its sources critically and incorporate selected information into ones knowledge base and value system.</w:t>
              </w:r>
            </w:ins>
          </w:p>
          <w:p w:rsidR="00344FFA" w:rsidRDefault="00344FFA">
            <w:pPr>
              <w:pStyle w:val="Li"/>
              <w:numPr>
                <w:numberingChange w:id="1207" w:author="SAS" w:date="2010-12-09T09:00:00Z" w:original="%1:1:0:."/>
              </w:numPr>
              <w:rPr>
                <w:del w:id="1208" w:author="SAS" w:date="2011-01-31T15:54:00Z"/>
                <w:rFonts w:ascii="Arial" w:hAnsi="Arial"/>
                <w:sz w:val="22"/>
                <w:rPrChange w:id="1209" w:author="SAS" w:date="2011-01-31T15:56:00Z">
                  <w:rPr>
                    <w:del w:id="1210" w:author="SAS" w:date="2011-01-31T15:54:00Z"/>
                    <w:rFonts w:ascii="Garamond" w:hAnsi="Garamond"/>
                    <w:b/>
                    <w:bCs/>
                    <w:i/>
                    <w:iCs/>
                    <w:szCs w:val="28"/>
                  </w:rPr>
                </w:rPrChange>
              </w:rPr>
              <w:pPrChange w:id="1211" w:author="SAS" w:date="2011-01-31T15:55:00Z">
                <w:pPr>
                  <w:pStyle w:val="Li"/>
                  <w:keepNext/>
                  <w:spacing w:before="240" w:after="60"/>
                  <w:outlineLvl w:val="1"/>
                </w:pPr>
              </w:pPrChange>
            </w:pPr>
            <w:del w:id="1212" w:author="SAS" w:date="2011-01-31T15:54:00Z">
              <w:r w:rsidRPr="00186529">
                <w:rPr>
                  <w:rFonts w:ascii="Arial" w:eastAsia="verdana, sans-serif" w:hAnsi="Arial" w:cs="verdana, sans-serif"/>
                  <w:sz w:val="22"/>
                  <w:rPrChange w:id="1213" w:author="SAS" w:date="2011-01-31T15:56:00Z">
                    <w:rPr>
                      <w:rFonts w:ascii="Garamond" w:eastAsia="verdana, sans-serif" w:hAnsi="Garamond" w:cs="verdana, sans-serif"/>
                    </w:rPr>
                  </w:rPrChange>
                </w:rPr>
                <w:delText>Cite specific textual evidence to support analysis of primary and secondary sources, attending to such features as the date and origin of the information.</w:delText>
              </w:r>
              <w:r w:rsidRPr="00186529">
                <w:rPr>
                  <w:rFonts w:ascii="Arial" w:hAnsi="Arial"/>
                  <w:sz w:val="22"/>
                  <w:rPrChange w:id="1214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 </w:delText>
              </w:r>
            </w:del>
          </w:p>
          <w:p w:rsidR="00344FFA" w:rsidRDefault="00344FFA">
            <w:pPr>
              <w:pStyle w:val="Li"/>
              <w:numPr>
                <w:numberingChange w:id="1215" w:author="SAS" w:date="2010-12-09T09:00:00Z" w:original="%1:2:0:."/>
              </w:numPr>
              <w:ind w:left="360"/>
              <w:rPr>
                <w:del w:id="1216" w:author="SAS" w:date="2011-01-31T15:54:00Z"/>
                <w:rFonts w:ascii="Arial" w:hAnsi="Arial"/>
                <w:sz w:val="22"/>
                <w:rPrChange w:id="1217" w:author="SAS" w:date="2011-01-31T15:56:00Z">
                  <w:rPr>
                    <w:del w:id="1218" w:author="SAS" w:date="2011-01-31T15:54:00Z"/>
                    <w:rFonts w:ascii="Garamond" w:hAnsi="Garamond"/>
                    <w:b/>
                    <w:bCs/>
                    <w:szCs w:val="26"/>
                  </w:rPr>
                </w:rPrChange>
              </w:rPr>
              <w:pPrChange w:id="1219" w:author="SAS" w:date="2011-01-31T15:55:00Z">
                <w:pPr>
                  <w:pStyle w:val="Li"/>
                  <w:keepNext/>
                  <w:spacing w:before="240" w:after="60"/>
                  <w:outlineLvl w:val="2"/>
                </w:pPr>
              </w:pPrChange>
            </w:pPr>
            <w:del w:id="1220" w:author="SAS" w:date="2011-01-31T15:54:00Z">
              <w:r w:rsidRPr="00186529">
                <w:rPr>
                  <w:rFonts w:ascii="Arial" w:eastAsia="verdana, sans-serif" w:hAnsi="Arial" w:cs="verdana, sans-serif"/>
                  <w:sz w:val="22"/>
                  <w:rPrChange w:id="1221" w:author="SAS" w:date="2011-01-31T15:56:00Z">
                    <w:rPr>
                      <w:rFonts w:ascii="Garamond" w:eastAsia="verdana, sans-serif" w:hAnsi="Garamond" w:cs="verdana, sans-serif"/>
                    </w:rPr>
                  </w:rPrChange>
                </w:rPr>
                <w:delText>Determine and analyze the main ideas or information of a primary or secondary source; to evaluate whether or not a causal relationship exists. </w:delText>
              </w:r>
              <w:r w:rsidRPr="00186529">
                <w:rPr>
                  <w:rFonts w:ascii="Arial" w:hAnsi="Arial"/>
                  <w:sz w:val="22"/>
                  <w:rPrChange w:id="1222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 </w:delText>
              </w:r>
            </w:del>
          </w:p>
          <w:p w:rsidR="00344FFA" w:rsidRDefault="00344FFA">
            <w:pPr>
              <w:pStyle w:val="Li"/>
              <w:numPr>
                <w:numberingChange w:id="1223" w:author="SAS" w:date="2010-12-09T09:00:00Z" w:original="%1:3:0:."/>
              </w:numPr>
              <w:ind w:left="360"/>
              <w:rPr>
                <w:del w:id="1224" w:author="SAS" w:date="2011-01-31T15:54:00Z"/>
                <w:rFonts w:ascii="Arial" w:hAnsi="Arial"/>
                <w:sz w:val="22"/>
                <w:rPrChange w:id="1225" w:author="SAS" w:date="2011-01-31T15:56:00Z">
                  <w:rPr>
                    <w:del w:id="1226" w:author="SAS" w:date="2011-01-31T15:54:00Z"/>
                    <w:rFonts w:ascii="Garamond" w:hAnsi="Garamond"/>
                    <w:b/>
                    <w:bCs/>
                    <w:szCs w:val="26"/>
                  </w:rPr>
                </w:rPrChange>
              </w:rPr>
              <w:pPrChange w:id="1227" w:author="SAS" w:date="2011-01-31T15:55:00Z">
                <w:pPr>
                  <w:pStyle w:val="Li"/>
                  <w:keepNext/>
                  <w:spacing w:before="240" w:after="60"/>
                  <w:outlineLvl w:val="2"/>
                </w:pPr>
              </w:pPrChange>
            </w:pPr>
            <w:del w:id="1228" w:author="SAS" w:date="2011-01-31T15:54:00Z">
              <w:r w:rsidRPr="00186529">
                <w:rPr>
                  <w:rFonts w:ascii="Arial" w:eastAsia="verdana, sans-serif" w:hAnsi="Arial" w:cs="verdana, sans-serif"/>
                  <w:sz w:val="22"/>
                  <w:rPrChange w:id="1229" w:author="SAS" w:date="2011-01-31T15:56:00Z">
                    <w:rPr>
                      <w:rFonts w:ascii="Garamond" w:eastAsia="verdana, sans-serif" w:hAnsi="Garamond" w:cs="verdana, sans-serif"/>
                    </w:rPr>
                  </w:rPrChange>
                </w:rPr>
                <w:delText>Determine the meaning of words and phrases as they are used in a text, including vocabulary describing political, social, or economic aspects of history/social studies.</w:delText>
              </w:r>
              <w:r w:rsidRPr="00186529">
                <w:rPr>
                  <w:rFonts w:ascii="Arial" w:hAnsi="Arial"/>
                  <w:sz w:val="22"/>
                  <w:rPrChange w:id="1230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 </w:delText>
              </w:r>
            </w:del>
          </w:p>
          <w:p w:rsidR="00344FFA" w:rsidRDefault="00344FFA">
            <w:pPr>
              <w:pStyle w:val="Li"/>
              <w:numPr>
                <w:numberingChange w:id="1231" w:author="SAS" w:date="2010-12-09T09:00:00Z" w:original="%1:4:0:."/>
              </w:numPr>
              <w:ind w:left="360"/>
              <w:rPr>
                <w:del w:id="1232" w:author="SAS" w:date="2011-01-31T15:54:00Z"/>
                <w:rFonts w:ascii="Arial" w:hAnsi="Arial"/>
                <w:sz w:val="22"/>
                <w:rPrChange w:id="1233" w:author="SAS" w:date="2011-01-31T15:56:00Z">
                  <w:rPr>
                    <w:del w:id="1234" w:author="SAS" w:date="2011-01-31T15:54:00Z"/>
                    <w:rFonts w:ascii="Garamond" w:hAnsi="Garamond"/>
                    <w:b/>
                    <w:bCs/>
                    <w:szCs w:val="26"/>
                  </w:rPr>
                </w:rPrChange>
              </w:rPr>
              <w:pPrChange w:id="1235" w:author="SAS" w:date="2011-01-31T15:55:00Z">
                <w:pPr>
                  <w:pStyle w:val="Li"/>
                  <w:keepNext/>
                  <w:spacing w:before="240" w:after="60"/>
                  <w:outlineLvl w:val="2"/>
                </w:pPr>
              </w:pPrChange>
            </w:pPr>
            <w:del w:id="1236" w:author="SAS" w:date="2011-01-31T15:54:00Z">
              <w:r w:rsidRPr="00186529">
                <w:rPr>
                  <w:rFonts w:ascii="Arial" w:eastAsia="verdana, sans-serif" w:hAnsi="Arial" w:cs="verdana, sans-serif"/>
                  <w:sz w:val="22"/>
                  <w:rPrChange w:id="1237" w:author="SAS" w:date="2011-01-31T15:56:00Z">
                    <w:rPr>
                      <w:rFonts w:ascii="Garamond" w:eastAsia="verdana, sans-serif" w:hAnsi="Garamond" w:cs="verdana, sans-serif"/>
                    </w:rPr>
                  </w:rPrChange>
                </w:rPr>
                <w:delText>Compare and contrast the point of view of two or more authors in how they treat the same or similar topics and determine the existence of bias.</w:delText>
              </w:r>
              <w:r w:rsidRPr="00186529">
                <w:rPr>
                  <w:rFonts w:ascii="Arial" w:hAnsi="Arial"/>
                  <w:sz w:val="22"/>
                  <w:rPrChange w:id="1238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 </w:delText>
              </w:r>
            </w:del>
          </w:p>
          <w:p w:rsidR="00344FFA" w:rsidRPr="00186529" w:rsidRDefault="00344FFA" w:rsidP="00837882">
            <w:pPr>
              <w:pStyle w:val="Li"/>
              <w:numPr>
                <w:numberingChange w:id="1239" w:author="SAS" w:date="2010-12-09T09:00:00Z" w:original="%1:5:0:."/>
                <w:ins w:id="1240" w:author="SAS" w:date="2010-12-09T09:00:00Z"/>
              </w:numPr>
              <w:ind w:left="360"/>
              <w:rPr>
                <w:rFonts w:ascii="Arial" w:hAnsi="Arial"/>
                <w:sz w:val="22"/>
                <w:rPrChange w:id="1241" w:author="SAS" w:date="2011-01-31T15:56:00Z">
                  <w:rPr>
                    <w:rFonts w:ascii="Arial" w:hAnsi="Arial"/>
                    <w:sz w:val="22"/>
                  </w:rPr>
                </w:rPrChange>
              </w:rPr>
            </w:pPr>
            <w:del w:id="1242" w:author="SAS" w:date="2011-01-31T15:54:00Z">
              <w:r w:rsidRPr="00186529">
                <w:rPr>
                  <w:rFonts w:ascii="Arial" w:eastAsia="verdana, sans-serif" w:hAnsi="Arial" w:cs="verdana, sans-serif"/>
                  <w:sz w:val="22"/>
                  <w:rPrChange w:id="1243" w:author="SAS" w:date="2011-01-31T15:56:00Z">
                    <w:rPr>
                      <w:rFonts w:ascii="Garamond" w:eastAsia="verdana, sans-serif" w:hAnsi="Garamond" w:cs="verdana, sans-serif"/>
                    </w:rPr>
                  </w:rPrChange>
                </w:rPr>
                <w:delText>Integrate quantitative analysis (e.g., charts, research data) with qualitative analysis.</w:delText>
              </w:r>
              <w:r w:rsidRPr="00186529">
                <w:rPr>
                  <w:rFonts w:ascii="Arial" w:hAnsi="Arial"/>
                  <w:sz w:val="22"/>
                  <w:rPrChange w:id="1244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 </w:delText>
              </w:r>
            </w:del>
          </w:p>
        </w:tc>
        <w:tc>
          <w:tcPr>
            <w:tcW w:w="3333" w:type="dxa"/>
            <w:tcBorders>
              <w:top w:val="dotted" w:sz="4" w:space="0" w:color="auto"/>
            </w:tcBorders>
          </w:tcPr>
          <w:p w:rsidR="00344FFA" w:rsidRDefault="00344FFA" w:rsidP="00837882">
            <w:pPr>
              <w:pStyle w:val="Li"/>
              <w:numPr>
                <w:ilvl w:val="0"/>
                <w:numId w:val="27"/>
                <w:ins w:id="1245" w:author="SAS" w:date="2011-01-31T16:05:00Z"/>
              </w:numPr>
              <w:spacing w:after="280" w:afterAutospacing="1"/>
              <w:ind w:left="432"/>
              <w:rPr>
                <w:ins w:id="1246" w:author="SAS" w:date="2011-01-31T16:03:00Z"/>
                <w:rFonts w:ascii="Arial" w:hAnsi="Arial"/>
                <w:sz w:val="22"/>
              </w:rPr>
              <w:pPrChange w:id="1247" w:author="SAS" w:date="2011-02-03T22:48:00Z">
                <w:pPr>
                  <w:pStyle w:val="Li"/>
                  <w:numPr>
                    <w:numId w:val="36"/>
                  </w:numPr>
                  <w:spacing w:after="280" w:afterAutospacing="1"/>
                  <w:ind w:left="288" w:hanging="288"/>
                </w:pPr>
              </w:pPrChange>
            </w:pPr>
            <w:ins w:id="1248" w:author="SAS" w:date="2011-01-31T16:03:00Z">
              <w:r w:rsidRPr="00DC3217">
                <w:rPr>
                  <w:rFonts w:ascii="Arial" w:hAnsi="Arial"/>
                  <w:sz w:val="22"/>
                </w:rPr>
                <w:t>Evaluate information and its sources critically and incorporate selected information into ones knowledge base and value system.</w:t>
              </w:r>
            </w:ins>
          </w:p>
          <w:p w:rsidR="00344FFA" w:rsidRPr="00DC3217" w:rsidDel="005442B3" w:rsidRDefault="00344FFA" w:rsidP="00F56AA4">
            <w:pPr>
              <w:pStyle w:val="Li"/>
              <w:keepNext/>
              <w:numPr>
                <w:ilvl w:val="0"/>
                <w:numId w:val="23"/>
                <w:numberingChange w:id="1249" w:author="SAS" w:date="2010-12-09T09:00:00Z" w:original="%1:4:0:."/>
              </w:numPr>
              <w:spacing w:before="240" w:after="60"/>
              <w:outlineLvl w:val="2"/>
              <w:rPr>
                <w:del w:id="1250" w:author="SAS" w:date="2011-01-31T16:03:00Z"/>
                <w:rFonts w:ascii="Arial" w:hAnsi="Arial"/>
                <w:sz w:val="22"/>
                <w:rPrChange w:id="1251" w:author="SAS" w:date="2011-01-31T15:56:00Z">
                  <w:rPr>
                    <w:del w:id="1252" w:author="SAS" w:date="2011-01-31T16:03:00Z"/>
                    <w:rFonts w:ascii="Garamond" w:hAnsi="Garamond"/>
                    <w:b/>
                    <w:bCs/>
                    <w:szCs w:val="26"/>
                  </w:rPr>
                </w:rPrChange>
              </w:rPr>
            </w:pPr>
            <w:del w:id="1253" w:author="SAS" w:date="2011-01-31T16:03:00Z">
              <w:r w:rsidRPr="00186529">
                <w:rPr>
                  <w:rFonts w:ascii="Arial" w:eastAsia="verdana, sans-serif" w:hAnsi="Arial" w:cs="verdana, sans-serif"/>
                  <w:sz w:val="22"/>
                  <w:rPrChange w:id="1254" w:author="SAS" w:date="2011-01-31T15:56:00Z">
                    <w:rPr>
                      <w:rFonts w:ascii="Garamond" w:eastAsia="verdana, sans-serif" w:hAnsi="Garamond" w:cs="verdana, sans-serif"/>
                    </w:rPr>
                  </w:rPrChange>
                </w:rPr>
                <w:delText>Cite specific textual evidence to support analysis of primary and secondary sources, attending to such features as the date and origin of the information.</w:delText>
              </w:r>
              <w:r w:rsidRPr="00186529">
                <w:rPr>
                  <w:rFonts w:ascii="Arial" w:hAnsi="Arial"/>
                  <w:sz w:val="22"/>
                  <w:rPrChange w:id="1255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 </w:delText>
              </w:r>
            </w:del>
          </w:p>
          <w:p w:rsidR="00344FFA" w:rsidRPr="00DC3217" w:rsidDel="005442B3" w:rsidRDefault="00344FFA" w:rsidP="00F56AA4">
            <w:pPr>
              <w:pStyle w:val="Li"/>
              <w:keepNext/>
              <w:numPr>
                <w:ilvl w:val="0"/>
                <w:numId w:val="23"/>
                <w:numberingChange w:id="1256" w:author="SAS" w:date="2010-12-09T09:00:00Z" w:original="%1:5:0:."/>
              </w:numPr>
              <w:spacing w:before="240" w:after="60"/>
              <w:outlineLvl w:val="2"/>
              <w:rPr>
                <w:del w:id="1257" w:author="SAS" w:date="2011-01-31T16:03:00Z"/>
                <w:rFonts w:ascii="Arial" w:hAnsi="Arial"/>
                <w:sz w:val="22"/>
                <w:rPrChange w:id="1258" w:author="SAS" w:date="2011-01-31T15:56:00Z">
                  <w:rPr>
                    <w:del w:id="1259" w:author="SAS" w:date="2011-01-31T16:03:00Z"/>
                    <w:rFonts w:ascii="Garamond" w:hAnsi="Garamond"/>
                    <w:b/>
                    <w:bCs/>
                    <w:szCs w:val="26"/>
                  </w:rPr>
                </w:rPrChange>
              </w:rPr>
            </w:pPr>
            <w:del w:id="1260" w:author="SAS" w:date="2011-01-31T16:03:00Z">
              <w:r w:rsidRPr="00186529">
                <w:rPr>
                  <w:rFonts w:ascii="Arial" w:eastAsia="verdana, sans-serif" w:hAnsi="Arial" w:cs="verdana, sans-serif"/>
                  <w:sz w:val="22"/>
                  <w:rPrChange w:id="1261" w:author="SAS" w:date="2011-01-31T15:56:00Z">
                    <w:rPr>
                      <w:rFonts w:ascii="Garamond" w:eastAsia="verdana, sans-serif" w:hAnsi="Garamond" w:cs="verdana, sans-serif"/>
                    </w:rPr>
                  </w:rPrChange>
                </w:rPr>
                <w:delText>Determine and analyze the main ideas or information of a primary or secondary source; to evaluate whether or not a causal relationship exists. </w:delText>
              </w:r>
              <w:r w:rsidRPr="00186529">
                <w:rPr>
                  <w:rFonts w:ascii="Arial" w:hAnsi="Arial"/>
                  <w:sz w:val="22"/>
                  <w:rPrChange w:id="1262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 </w:delText>
              </w:r>
            </w:del>
          </w:p>
          <w:p w:rsidR="00344FFA" w:rsidRPr="00DC3217" w:rsidDel="005442B3" w:rsidRDefault="00344FFA" w:rsidP="00F56AA4">
            <w:pPr>
              <w:pStyle w:val="Li"/>
              <w:keepNext/>
              <w:numPr>
                <w:ilvl w:val="0"/>
                <w:numId w:val="23"/>
                <w:numberingChange w:id="1263" w:author="SAS" w:date="2010-12-09T09:00:00Z" w:original="%1:6:0:."/>
              </w:numPr>
              <w:spacing w:before="240" w:after="60"/>
              <w:outlineLvl w:val="2"/>
              <w:rPr>
                <w:del w:id="1264" w:author="SAS" w:date="2011-01-31T16:03:00Z"/>
                <w:rFonts w:ascii="Arial" w:hAnsi="Arial"/>
                <w:sz w:val="22"/>
                <w:rPrChange w:id="1265" w:author="SAS" w:date="2011-01-31T15:56:00Z">
                  <w:rPr>
                    <w:del w:id="1266" w:author="SAS" w:date="2011-01-31T16:03:00Z"/>
                    <w:rFonts w:ascii="Garamond" w:hAnsi="Garamond"/>
                    <w:b/>
                    <w:bCs/>
                    <w:szCs w:val="26"/>
                  </w:rPr>
                </w:rPrChange>
              </w:rPr>
            </w:pPr>
            <w:del w:id="1267" w:author="SAS" w:date="2011-01-31T16:03:00Z">
              <w:r w:rsidRPr="00186529">
                <w:rPr>
                  <w:rFonts w:ascii="Arial" w:eastAsia="verdana, sans-serif" w:hAnsi="Arial" w:cs="verdana, sans-serif"/>
                  <w:sz w:val="22"/>
                  <w:rPrChange w:id="1268" w:author="SAS" w:date="2011-01-31T15:56:00Z">
                    <w:rPr>
                      <w:rFonts w:ascii="Garamond" w:eastAsia="verdana, sans-serif" w:hAnsi="Garamond" w:cs="verdana, sans-serif"/>
                    </w:rPr>
                  </w:rPrChange>
                </w:rPr>
                <w:delText>Determine the meaning of words and phrases as they are used in a text, including vocabulary describing political, social, or economic aspects of history/social studies.</w:delText>
              </w:r>
              <w:r w:rsidRPr="00186529">
                <w:rPr>
                  <w:rFonts w:ascii="Arial" w:hAnsi="Arial"/>
                  <w:sz w:val="22"/>
                  <w:rPrChange w:id="1269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 </w:delText>
              </w:r>
            </w:del>
          </w:p>
          <w:p w:rsidR="00344FFA" w:rsidRPr="00DC3217" w:rsidDel="005442B3" w:rsidRDefault="00344FFA" w:rsidP="00F56AA4">
            <w:pPr>
              <w:pStyle w:val="Li"/>
              <w:keepNext/>
              <w:numPr>
                <w:ilvl w:val="0"/>
                <w:numId w:val="23"/>
                <w:numberingChange w:id="1270" w:author="SAS" w:date="2010-12-09T09:00:00Z" w:original="%1:7:0:."/>
              </w:numPr>
              <w:spacing w:before="240" w:after="60"/>
              <w:outlineLvl w:val="2"/>
              <w:rPr>
                <w:del w:id="1271" w:author="SAS" w:date="2011-01-31T16:03:00Z"/>
                <w:rFonts w:ascii="Arial" w:hAnsi="Arial"/>
                <w:sz w:val="22"/>
                <w:rPrChange w:id="1272" w:author="SAS" w:date="2011-01-31T15:56:00Z">
                  <w:rPr>
                    <w:del w:id="1273" w:author="SAS" w:date="2011-01-31T16:03:00Z"/>
                    <w:rFonts w:ascii="Garamond" w:hAnsi="Garamond"/>
                    <w:b/>
                    <w:bCs/>
                    <w:szCs w:val="26"/>
                  </w:rPr>
                </w:rPrChange>
              </w:rPr>
            </w:pPr>
            <w:del w:id="1274" w:author="SAS" w:date="2011-01-31T16:03:00Z">
              <w:r w:rsidRPr="00186529">
                <w:rPr>
                  <w:rFonts w:ascii="Arial" w:eastAsia="verdana, sans-serif" w:hAnsi="Arial" w:cs="verdana, sans-serif"/>
                  <w:sz w:val="22"/>
                  <w:rPrChange w:id="1275" w:author="SAS" w:date="2011-01-31T15:56:00Z">
                    <w:rPr>
                      <w:rFonts w:ascii="Garamond" w:eastAsia="verdana, sans-serif" w:hAnsi="Garamond" w:cs="verdana, sans-serif"/>
                    </w:rPr>
                  </w:rPrChange>
                </w:rPr>
                <w:delText>Compare and contrast the point of view of two or more authors in how they treat the same or similar topics and determine the existence of bias.</w:delText>
              </w:r>
              <w:r w:rsidRPr="00186529">
                <w:rPr>
                  <w:rFonts w:ascii="Arial" w:hAnsi="Arial"/>
                  <w:sz w:val="22"/>
                  <w:rPrChange w:id="1276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 </w:delText>
              </w:r>
            </w:del>
          </w:p>
          <w:p w:rsidR="00344FFA" w:rsidRPr="00DC3217" w:rsidDel="005442B3" w:rsidRDefault="00344FFA" w:rsidP="00F56AA4">
            <w:pPr>
              <w:pStyle w:val="Li"/>
              <w:keepNext/>
              <w:numPr>
                <w:ilvl w:val="0"/>
                <w:numId w:val="23"/>
                <w:numberingChange w:id="1277" w:author="SAS" w:date="2010-12-09T09:00:00Z" w:original="%1:8:0:."/>
              </w:numPr>
              <w:spacing w:before="240" w:after="280" w:afterAutospacing="1"/>
              <w:outlineLvl w:val="2"/>
              <w:rPr>
                <w:del w:id="1278" w:author="SAS" w:date="2011-01-31T16:03:00Z"/>
                <w:rFonts w:ascii="Arial" w:hAnsi="Arial"/>
                <w:sz w:val="22"/>
                <w:rPrChange w:id="1279" w:author="SAS" w:date="2011-01-31T15:56:00Z">
                  <w:rPr>
                    <w:del w:id="1280" w:author="SAS" w:date="2011-01-31T16:03:00Z"/>
                    <w:rFonts w:ascii="Garamond" w:hAnsi="Garamond"/>
                    <w:b/>
                    <w:bCs/>
                    <w:szCs w:val="26"/>
                  </w:rPr>
                </w:rPrChange>
              </w:rPr>
            </w:pPr>
            <w:del w:id="1281" w:author="SAS" w:date="2011-01-31T16:03:00Z">
              <w:r w:rsidRPr="00186529">
                <w:rPr>
                  <w:rFonts w:ascii="Arial" w:eastAsia="verdana, sans-serif" w:hAnsi="Arial" w:cs="verdana, sans-serif"/>
                  <w:sz w:val="22"/>
                  <w:rPrChange w:id="1282" w:author="SAS" w:date="2011-01-31T15:56:00Z">
                    <w:rPr>
                      <w:rFonts w:ascii="Garamond" w:eastAsia="verdana, sans-serif" w:hAnsi="Garamond" w:cs="verdana, sans-serif"/>
                    </w:rPr>
                  </w:rPrChange>
                </w:rPr>
                <w:delText>Integrate quantitative analysis (e.g., charts, research data) with qualitative analysis.</w:delText>
              </w:r>
              <w:r w:rsidRPr="00186529">
                <w:rPr>
                  <w:rFonts w:ascii="Arial" w:hAnsi="Arial"/>
                  <w:sz w:val="22"/>
                  <w:rPrChange w:id="1283" w:author="SAS" w:date="2011-01-31T15:56:00Z">
                    <w:rPr>
                      <w:rFonts w:ascii="Garamond" w:hAnsi="Garamond"/>
                    </w:rPr>
                  </w:rPrChange>
                </w:rPr>
                <w:delText xml:space="preserve"> </w:delText>
              </w:r>
            </w:del>
          </w:p>
          <w:p w:rsidR="00344FFA" w:rsidRPr="00DC3217" w:rsidRDefault="00344FFA" w:rsidP="00837882">
            <w:pPr>
              <w:pStyle w:val="Li"/>
              <w:numPr>
                <w:ins w:id="1284" w:author="SAS" w:date="2011-01-31T16:05:00Z"/>
              </w:numPr>
              <w:spacing w:after="280" w:afterAutospacing="1"/>
              <w:rPr>
                <w:rFonts w:ascii="Arial" w:hAnsi="Arial"/>
                <w:sz w:val="22"/>
              </w:rPr>
            </w:pPr>
          </w:p>
        </w:tc>
      </w:tr>
    </w:tbl>
    <w:p w:rsidR="008C64E5" w:rsidRDefault="008C64E5" w:rsidP="008C64E5">
      <w:pPr>
        <w:rPr>
          <w:rFonts w:ascii="Garamond" w:hAnsi="Garamond" w:cs="Helvetica"/>
          <w:sz w:val="20"/>
          <w:szCs w:val="32"/>
          <w:lang w:eastAsia="en-US"/>
        </w:rPr>
      </w:pPr>
    </w:p>
    <w:p w:rsidR="008C64E5" w:rsidRDefault="008C64E5" w:rsidP="008C64E5">
      <w:pPr>
        <w:rPr>
          <w:rFonts w:ascii="Garamond" w:hAnsi="Garamond" w:cs="Helvetica"/>
          <w:sz w:val="20"/>
          <w:szCs w:val="32"/>
          <w:lang w:eastAsia="en-US"/>
        </w:rPr>
      </w:pPr>
    </w:p>
    <w:p w:rsidR="008C64E5" w:rsidDel="007E64F9" w:rsidRDefault="008C64E5" w:rsidP="008C64E5">
      <w:pPr>
        <w:rPr>
          <w:del w:id="1285" w:author="SAS" w:date="2011-01-04T07:30:00Z"/>
          <w:rFonts w:ascii="Garamond" w:hAnsi="Garamond" w:cs="Helvetica"/>
          <w:sz w:val="20"/>
          <w:szCs w:val="32"/>
          <w:lang w:eastAsia="en-US"/>
        </w:rPr>
      </w:pPr>
    </w:p>
    <w:p w:rsidR="00F56AA4" w:rsidRPr="002B1274" w:rsidDel="007E64F9" w:rsidRDefault="00F56AA4" w:rsidP="00F56AA4">
      <w:pPr>
        <w:rPr>
          <w:del w:id="1286" w:author="SAS" w:date="2011-01-04T07:30:00Z"/>
          <w:rFonts w:ascii="Garamond" w:hAnsi="Garamond"/>
          <w:sz w:val="22"/>
        </w:rPr>
      </w:pPr>
    </w:p>
    <w:p w:rsidR="00F56AA4" w:rsidRPr="002B1274" w:rsidDel="007E64F9" w:rsidRDefault="00F56AA4" w:rsidP="00F56AA4">
      <w:pPr>
        <w:rPr>
          <w:del w:id="1287" w:author="SAS" w:date="2011-01-04T07:30:00Z"/>
          <w:rFonts w:ascii="Garamond" w:hAnsi="Garamond"/>
          <w:sz w:val="22"/>
        </w:rPr>
      </w:pPr>
    </w:p>
    <w:p w:rsidR="00F56AA4" w:rsidRPr="002B1274" w:rsidRDefault="00F56AA4" w:rsidP="007E64F9">
      <w:pPr>
        <w:rPr>
          <w:rFonts w:ascii="Garamond" w:hAnsi="Garamond"/>
          <w:sz w:val="22"/>
        </w:rPr>
      </w:pPr>
    </w:p>
    <w:sectPr w:rsidR="00F56AA4" w:rsidRPr="002B1274" w:rsidSect="008C64E5">
      <w:headerReference w:type="default" r:id="rId5"/>
      <w:footerReference w:type="default" r:id="rId6"/>
      <w:headerReference w:type="first" r:id="rId7"/>
      <w:footerReference w:type="first" r:id="rId8"/>
      <w:pgSz w:w="23818" w:h="16838" w:orient="landscape"/>
      <w:pgMar w:top="1440" w:right="1440" w:bottom="1440" w:left="1440" w:gutter="0"/>
      <w:titlePg/>
      <w:docGrid w:linePitch="36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imSun">
    <w:altName w:val="宋体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altName w:val="Didot"/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, sans-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vantGarde Bk BT">
    <w:altName w:val="Geneva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FA" w:rsidRDefault="00344FFA" w:rsidP="00F56AA4">
    <w:pPr>
      <w:pStyle w:val="Footer"/>
      <w:ind w:left="-180" w:right="-360"/>
      <w:jc w:val="cen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FA" w:rsidRDefault="00344FFA" w:rsidP="00F56AA4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>
        <v:line id="_x0000_s2056" style="position:absolute;left:0;text-align:left;z-index:251658752" from="54pt,5.65pt" to="621pt,5.65pt" strokecolor="#339">
          <w10:wrap side="left"/>
        </v:line>
      </w:pict>
    </w:r>
  </w:p>
  <w:p w:rsidR="00344FFA" w:rsidRDefault="00344FFA" w:rsidP="00F56AA4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 w:rsidRPr="00186529">
      <w:rPr>
        <w:noProof/>
      </w:rPr>
      <w:pict>
        <v:line id="_x0000_s2055" style="position:absolute;left:0;text-align:left;z-index:251657728" from="-7.25pt,511.35pt" to="522pt,511.35pt" strokecolor="#339"/>
      </w:pic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>
      <w:rPr>
        <w:rFonts w:ascii="AvantGarde Bk BT" w:hAnsi="AvantGarde Bk BT"/>
        <w:color w:val="333399"/>
        <w:sz w:val="16"/>
        <w:szCs w:val="16"/>
      </w:rPr>
      <w:t xml:space="preserve"> 258 Jin </w:t>
    </w:r>
    <w:proofErr w:type="spellStart"/>
    <w:r>
      <w:rPr>
        <w:rFonts w:ascii="AvantGarde Bk BT" w:hAnsi="AvantGarde Bk BT"/>
        <w:color w:val="333399"/>
        <w:sz w:val="16"/>
        <w:szCs w:val="16"/>
      </w:rPr>
      <w:t>Feng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Lu, </w:t>
    </w:r>
    <w:proofErr w:type="spellStart"/>
    <w:r>
      <w:rPr>
        <w:rFonts w:ascii="AvantGarde Bk BT" w:hAnsi="AvantGarde Bk BT"/>
        <w:color w:val="333399"/>
        <w:sz w:val="16"/>
        <w:szCs w:val="16"/>
      </w:rPr>
      <w:t>Zhudi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Town, </w:t>
    </w:r>
    <w:proofErr w:type="spellStart"/>
    <w:r>
      <w:rPr>
        <w:rFonts w:ascii="AvantGarde Bk BT" w:hAnsi="AvantGarde Bk BT"/>
        <w:color w:val="333399"/>
        <w:sz w:val="16"/>
        <w:szCs w:val="16"/>
      </w:rPr>
      <w:t>Minhang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District, Shanghai, China 201107, (Tel) 6221-1445, (Fax) 6221-1269</w:t>
    </w:r>
  </w:p>
  <w:p w:rsidR="00344FFA" w:rsidRDefault="00344FFA" w:rsidP="00F56AA4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East 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San </w:t>
    </w:r>
    <w:proofErr w:type="spellStart"/>
    <w:r>
      <w:rPr>
        <w:rFonts w:ascii="AvantGarde Bk BT" w:hAnsi="AvantGarde Bk BT"/>
        <w:color w:val="333399"/>
        <w:sz w:val="16"/>
        <w:szCs w:val="16"/>
      </w:rPr>
      <w:t>Jia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Gang, </w:t>
    </w:r>
    <w:proofErr w:type="spellStart"/>
    <w:r>
      <w:rPr>
        <w:rFonts w:ascii="AvantGarde Bk BT" w:hAnsi="AvantGarde Bk BT"/>
        <w:color w:val="333399"/>
        <w:sz w:val="16"/>
        <w:szCs w:val="16"/>
      </w:rPr>
      <w:t>Pudong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New Area, Shanghai, China 201201, (Tel) 6221-1445, (Fax) 5897-0011</w:t>
    </w:r>
  </w:p>
  <w:p w:rsidR="00344FFA" w:rsidRDefault="00344FFA" w:rsidP="00F56AA4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FA" w:rsidRDefault="00344FFA" w:rsidP="00F56AA4">
    <w:pPr>
      <w:pStyle w:val="Header"/>
      <w:tabs>
        <w:tab w:val="clear" w:pos="8640"/>
      </w:tabs>
      <w:ind w:left="-1260" w:right="-1080"/>
    </w:pPr>
  </w:p>
  <w:p w:rsidR="00344FFA" w:rsidRDefault="00344FFA">
    <w:pPr>
      <w:pStyle w:val="Header"/>
    </w:pPr>
  </w:p>
  <w:p w:rsidR="00344FFA" w:rsidRDefault="00344FFA">
    <w:pPr>
      <w:pStyle w:val="Header"/>
    </w:pPr>
  </w:p>
  <w:p w:rsidR="00344FFA" w:rsidRDefault="00344FFA" w:rsidP="00F56AA4">
    <w:pPr>
      <w:pStyle w:val="Header"/>
      <w:jc w:val="center"/>
    </w:pPr>
  </w:p>
  <w:p w:rsidR="00344FFA" w:rsidRDefault="00344FF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FA" w:rsidRDefault="00344FFA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1257300</wp:posOffset>
          </wp:positionH>
          <wp:positionV relativeFrom="paragraph">
            <wp:posOffset>-342900</wp:posOffset>
          </wp:positionV>
          <wp:extent cx="6743700" cy="990600"/>
          <wp:effectExtent l="25400" t="0" r="0" b="0"/>
          <wp:wrapNone/>
          <wp:docPr id="6" name="Picture 6" descr="color-letterhead-for-emai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olor-letterhead-for-email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FD0A5BC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4"/>
    <w:multiLevelType w:val="hybridMultilevel"/>
    <w:tmpl w:val="000000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BE2339"/>
    <w:multiLevelType w:val="hybridMultilevel"/>
    <w:tmpl w:val="507E7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E510F"/>
    <w:multiLevelType w:val="hybridMultilevel"/>
    <w:tmpl w:val="F0E2BB30"/>
    <w:lvl w:ilvl="0" w:tplc="222443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37E9F"/>
    <w:multiLevelType w:val="hybridMultilevel"/>
    <w:tmpl w:val="0A4EB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41A44"/>
    <w:multiLevelType w:val="hybridMultilevel"/>
    <w:tmpl w:val="FBD2477E"/>
    <w:lvl w:ilvl="0" w:tplc="39A4CAB0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ED9ACD14">
      <w:start w:val="2"/>
      <w:numFmt w:val="decimal"/>
      <w:lvlText w:val="%7."/>
      <w:lvlJc w:val="left"/>
      <w:pPr>
        <w:ind w:left="288" w:hanging="288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268D8"/>
    <w:multiLevelType w:val="hybridMultilevel"/>
    <w:tmpl w:val="08028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D4729"/>
    <w:multiLevelType w:val="hybridMultilevel"/>
    <w:tmpl w:val="43C2E6D2"/>
    <w:lvl w:ilvl="0" w:tplc="15FE21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126F1"/>
    <w:multiLevelType w:val="hybridMultilevel"/>
    <w:tmpl w:val="5014A1BC"/>
    <w:lvl w:ilvl="0" w:tplc="3B6E5190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0">
    <w:nsid w:val="156F7A21"/>
    <w:multiLevelType w:val="hybridMultilevel"/>
    <w:tmpl w:val="10C4865E"/>
    <w:lvl w:ilvl="0" w:tplc="0C86EE34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D539C8"/>
    <w:multiLevelType w:val="multilevel"/>
    <w:tmpl w:val="AEB01D3A"/>
    <w:lvl w:ilvl="0">
      <w:start w:val="2"/>
      <w:numFmt w:val="decimal"/>
      <w:lvlText w:val="%1.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E4488"/>
    <w:multiLevelType w:val="hybridMultilevel"/>
    <w:tmpl w:val="62E216D2"/>
    <w:lvl w:ilvl="0" w:tplc="BCDCC6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8F6B49"/>
    <w:multiLevelType w:val="hybridMultilevel"/>
    <w:tmpl w:val="043A6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E82121"/>
    <w:multiLevelType w:val="multilevel"/>
    <w:tmpl w:val="080288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6475B0"/>
    <w:multiLevelType w:val="hybridMultilevel"/>
    <w:tmpl w:val="CCDC884E"/>
    <w:lvl w:ilvl="0" w:tplc="0000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9751F"/>
    <w:multiLevelType w:val="hybridMultilevel"/>
    <w:tmpl w:val="D274618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9A126E"/>
    <w:multiLevelType w:val="hybridMultilevel"/>
    <w:tmpl w:val="83F821FA"/>
    <w:lvl w:ilvl="0" w:tplc="46242076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9B76E6"/>
    <w:multiLevelType w:val="hybridMultilevel"/>
    <w:tmpl w:val="AEB01D3A"/>
    <w:lvl w:ilvl="0" w:tplc="409E6928">
      <w:start w:val="2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EE3146"/>
    <w:multiLevelType w:val="hybridMultilevel"/>
    <w:tmpl w:val="16204726"/>
    <w:lvl w:ilvl="0" w:tplc="9E14F8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166FF1"/>
    <w:multiLevelType w:val="hybridMultilevel"/>
    <w:tmpl w:val="272E689A"/>
    <w:lvl w:ilvl="0" w:tplc="A974469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>
    <w:nsid w:val="2E8F6CDC"/>
    <w:multiLevelType w:val="hybridMultilevel"/>
    <w:tmpl w:val="F8D48FFA"/>
    <w:lvl w:ilvl="0" w:tplc="6DC0C6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226BFA"/>
    <w:multiLevelType w:val="hybridMultilevel"/>
    <w:tmpl w:val="4150FF42"/>
    <w:lvl w:ilvl="0" w:tplc="06DECE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4949C7"/>
    <w:multiLevelType w:val="hybridMultilevel"/>
    <w:tmpl w:val="80DAC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5307E0"/>
    <w:multiLevelType w:val="hybridMultilevel"/>
    <w:tmpl w:val="2B301994"/>
    <w:lvl w:ilvl="0" w:tplc="222443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3D2B27"/>
    <w:multiLevelType w:val="hybridMultilevel"/>
    <w:tmpl w:val="651C6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5125FA"/>
    <w:multiLevelType w:val="hybridMultilevel"/>
    <w:tmpl w:val="F782F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49128F"/>
    <w:multiLevelType w:val="hybridMultilevel"/>
    <w:tmpl w:val="5832E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F547F"/>
    <w:multiLevelType w:val="hybridMultilevel"/>
    <w:tmpl w:val="CCAC82CA"/>
    <w:lvl w:ilvl="0" w:tplc="DFC6496C">
      <w:start w:val="2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B308DF"/>
    <w:multiLevelType w:val="hybridMultilevel"/>
    <w:tmpl w:val="70C6E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124A61"/>
    <w:multiLevelType w:val="hybridMultilevel"/>
    <w:tmpl w:val="40FC8C5A"/>
    <w:lvl w:ilvl="0" w:tplc="A974469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>
    <w:nsid w:val="5DB77EBE"/>
    <w:multiLevelType w:val="hybridMultilevel"/>
    <w:tmpl w:val="9E824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D27460"/>
    <w:multiLevelType w:val="hybridMultilevel"/>
    <w:tmpl w:val="5C0C9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75760"/>
    <w:multiLevelType w:val="hybridMultilevel"/>
    <w:tmpl w:val="739C98E8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193B04"/>
    <w:multiLevelType w:val="multilevel"/>
    <w:tmpl w:val="5AAAAA9A"/>
    <w:lvl w:ilvl="0">
      <w:start w:val="2"/>
      <w:numFmt w:val="decimal"/>
      <w:lvlText w:val="%1.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5C1389"/>
    <w:multiLevelType w:val="hybridMultilevel"/>
    <w:tmpl w:val="3208A480"/>
    <w:lvl w:ilvl="0" w:tplc="222443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82BDA"/>
    <w:multiLevelType w:val="hybridMultilevel"/>
    <w:tmpl w:val="E4E00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092880"/>
    <w:multiLevelType w:val="hybridMultilevel"/>
    <w:tmpl w:val="C2DE4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C67D5F"/>
    <w:multiLevelType w:val="hybridMultilevel"/>
    <w:tmpl w:val="139A52F8"/>
    <w:lvl w:ilvl="0" w:tplc="222443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3"/>
  </w:num>
  <w:num w:numId="4">
    <w:abstractNumId w:val="27"/>
  </w:num>
  <w:num w:numId="5">
    <w:abstractNumId w:val="26"/>
  </w:num>
  <w:num w:numId="6">
    <w:abstractNumId w:val="31"/>
  </w:num>
  <w:num w:numId="7">
    <w:abstractNumId w:val="32"/>
  </w:num>
  <w:num w:numId="8">
    <w:abstractNumId w:val="3"/>
  </w:num>
  <w:num w:numId="9">
    <w:abstractNumId w:val="25"/>
  </w:num>
  <w:num w:numId="10">
    <w:abstractNumId w:val="23"/>
  </w:num>
  <w:num w:numId="11">
    <w:abstractNumId w:val="5"/>
  </w:num>
  <w:num w:numId="12">
    <w:abstractNumId w:val="12"/>
  </w:num>
  <w:num w:numId="13">
    <w:abstractNumId w:val="36"/>
  </w:num>
  <w:num w:numId="14">
    <w:abstractNumId w:val="35"/>
  </w:num>
  <w:num w:numId="15">
    <w:abstractNumId w:val="24"/>
  </w:num>
  <w:num w:numId="16">
    <w:abstractNumId w:val="37"/>
  </w:num>
  <w:num w:numId="17">
    <w:abstractNumId w:val="1"/>
  </w:num>
  <w:num w:numId="18">
    <w:abstractNumId w:val="7"/>
  </w:num>
  <w:num w:numId="19">
    <w:abstractNumId w:val="16"/>
  </w:num>
  <w:num w:numId="20">
    <w:abstractNumId w:val="33"/>
  </w:num>
  <w:num w:numId="21">
    <w:abstractNumId w:val="15"/>
  </w:num>
  <w:num w:numId="22">
    <w:abstractNumId w:val="4"/>
  </w:num>
  <w:num w:numId="23">
    <w:abstractNumId w:val="38"/>
  </w:num>
  <w:num w:numId="24">
    <w:abstractNumId w:val="21"/>
  </w:num>
  <w:num w:numId="25">
    <w:abstractNumId w:val="9"/>
  </w:num>
  <w:num w:numId="26">
    <w:abstractNumId w:val="2"/>
  </w:num>
  <w:num w:numId="27">
    <w:abstractNumId w:val="10"/>
  </w:num>
  <w:num w:numId="28">
    <w:abstractNumId w:val="17"/>
  </w:num>
  <w:num w:numId="29">
    <w:abstractNumId w:val="19"/>
  </w:num>
  <w:num w:numId="30">
    <w:abstractNumId w:val="8"/>
  </w:num>
  <w:num w:numId="31">
    <w:abstractNumId w:val="20"/>
  </w:num>
  <w:num w:numId="32">
    <w:abstractNumId w:val="30"/>
  </w:num>
  <w:num w:numId="33">
    <w:abstractNumId w:val="6"/>
  </w:num>
  <w:num w:numId="34">
    <w:abstractNumId w:val="18"/>
  </w:num>
  <w:num w:numId="35">
    <w:abstractNumId w:val="34"/>
  </w:num>
  <w:num w:numId="36">
    <w:abstractNumId w:val="11"/>
  </w:num>
  <w:num w:numId="37">
    <w:abstractNumId w:val="28"/>
  </w:num>
  <w:num w:numId="38">
    <w:abstractNumId w:val="14"/>
  </w:num>
  <w:num w:numId="3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revisionView w:markup="0"/>
  <w:trackRevisions/>
  <w:doNotTrackMoves/>
  <w:defaultTabStop w:val="720"/>
  <w:noPunctuationKerning/>
  <w:characterSpacingControl w:val="doNotCompress"/>
  <w:doNotValidateAgainstSchema/>
  <w:doNotDemarcateInvalidXml/>
  <w:hdrShapeDefaults>
    <o:shapedefaults v:ext="edit" spidmax="2059">
      <o:colormenu v:ext="edit" strokecolor="#339"/>
    </o:shapedefaults>
    <o:shapelayout v:ext="edit">
      <o:idmap v:ext="edit" data="2"/>
    </o:shapelayout>
  </w:hdrShapeDefaults>
  <w:compat/>
  <w:rsids>
    <w:rsidRoot w:val="008C64E5"/>
    <w:rsid w:val="00186529"/>
    <w:rsid w:val="002315B1"/>
    <w:rsid w:val="00262F02"/>
    <w:rsid w:val="002F6A97"/>
    <w:rsid w:val="00344FFA"/>
    <w:rsid w:val="003C5C14"/>
    <w:rsid w:val="004119C5"/>
    <w:rsid w:val="00434A13"/>
    <w:rsid w:val="005442B3"/>
    <w:rsid w:val="006A0159"/>
    <w:rsid w:val="006E340C"/>
    <w:rsid w:val="0074000B"/>
    <w:rsid w:val="007C044E"/>
    <w:rsid w:val="007C0EE4"/>
    <w:rsid w:val="007C6ED4"/>
    <w:rsid w:val="007D18D3"/>
    <w:rsid w:val="007E64F9"/>
    <w:rsid w:val="00837882"/>
    <w:rsid w:val="008B1057"/>
    <w:rsid w:val="008C64E5"/>
    <w:rsid w:val="008D7F25"/>
    <w:rsid w:val="009B7F21"/>
    <w:rsid w:val="009E524D"/>
    <w:rsid w:val="00A00CE3"/>
    <w:rsid w:val="00BB5A07"/>
    <w:rsid w:val="00C609DE"/>
    <w:rsid w:val="00CC3317"/>
    <w:rsid w:val="00D01CB7"/>
    <w:rsid w:val="00DB229A"/>
    <w:rsid w:val="00DB4FAF"/>
    <w:rsid w:val="00DC3217"/>
    <w:rsid w:val="00DC60BB"/>
    <w:rsid w:val="00DD5610"/>
    <w:rsid w:val="00EB2E80"/>
    <w:rsid w:val="00EE3B6C"/>
    <w:rsid w:val="00F56AA4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o:colormenu v:ext="edit" strokecolor="#3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8C64E5"/>
    <w:rPr>
      <w:lang w:eastAsia="zh-CN"/>
    </w:rPr>
  </w:style>
  <w:style w:type="paragraph" w:styleId="Heading1">
    <w:name w:val="heading 1"/>
    <w:basedOn w:val="Normal"/>
    <w:next w:val="Normal"/>
    <w:link w:val="Heading1Char"/>
    <w:rsid w:val="008C64E5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64E5"/>
    <w:pPr>
      <w:keepNext/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8C64E5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rsid w:val="008C64E5"/>
    <w:pPr>
      <w:spacing w:beforeLines="1" w:afterLines="1"/>
      <w:outlineLvl w:val="3"/>
    </w:pPr>
    <w:rPr>
      <w:rFonts w:ascii="Times" w:hAnsi="Times"/>
      <w:b/>
      <w:szCs w:val="20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2051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516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051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C64E5"/>
    <w:rPr>
      <w:rFonts w:ascii="Calibri" w:eastAsia="Times New Roman" w:hAnsi="Calibr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64E5"/>
    <w:rPr>
      <w:rFonts w:ascii="Calibri" w:eastAsia="Times New Roman" w:hAnsi="Calibr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8C64E5"/>
    <w:rPr>
      <w:rFonts w:ascii="Calibri" w:eastAsia="Times New Roman" w:hAnsi="Calibr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8C64E5"/>
    <w:rPr>
      <w:rFonts w:ascii="Times" w:hAnsi="Times"/>
      <w:b/>
      <w:sz w:val="24"/>
    </w:rPr>
  </w:style>
  <w:style w:type="character" w:styleId="Strong">
    <w:name w:val="Strong"/>
    <w:basedOn w:val="DefaultParagraphFont"/>
    <w:uiPriority w:val="22"/>
    <w:rsid w:val="008C64E5"/>
    <w:rPr>
      <w:b/>
    </w:rPr>
  </w:style>
  <w:style w:type="character" w:styleId="Emphasis">
    <w:name w:val="Emphasis"/>
    <w:basedOn w:val="DefaultParagraphFont"/>
    <w:uiPriority w:val="20"/>
    <w:rsid w:val="008C64E5"/>
    <w:rPr>
      <w:i/>
    </w:rPr>
  </w:style>
  <w:style w:type="paragraph" w:customStyle="1" w:styleId="Default">
    <w:name w:val="Default"/>
    <w:rsid w:val="008C64E5"/>
    <w:pPr>
      <w:widowControl w:val="0"/>
      <w:autoSpaceDE w:val="0"/>
      <w:autoSpaceDN w:val="0"/>
      <w:adjustRightInd w:val="0"/>
    </w:pPr>
    <w:rPr>
      <w:color w:val="000000"/>
    </w:rPr>
  </w:style>
  <w:style w:type="paragraph" w:styleId="NoteLevel1">
    <w:name w:val="Note Level 1"/>
    <w:basedOn w:val="Normal"/>
    <w:uiPriority w:val="99"/>
    <w:unhideWhenUsed/>
    <w:rsid w:val="008C64E5"/>
    <w:pPr>
      <w:keepNext/>
      <w:numPr>
        <w:numId w:val="1"/>
      </w:numPr>
      <w:contextualSpacing/>
      <w:outlineLvl w:val="0"/>
    </w:pPr>
    <w:rPr>
      <w:rFonts w:ascii="Verdana" w:eastAsia="ＭＳ ゴシック" w:hAnsi="Verdana"/>
      <w:lang w:eastAsia="en-US"/>
    </w:rPr>
  </w:style>
  <w:style w:type="paragraph" w:styleId="NoteLevel2">
    <w:name w:val="Note Level 2"/>
    <w:basedOn w:val="Normal"/>
    <w:uiPriority w:val="99"/>
    <w:unhideWhenUsed/>
    <w:rsid w:val="008C64E5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  <w:lang w:eastAsia="en-US"/>
    </w:rPr>
  </w:style>
  <w:style w:type="paragraph" w:styleId="NoteLevel3">
    <w:name w:val="Note Level 3"/>
    <w:basedOn w:val="Normal"/>
    <w:uiPriority w:val="99"/>
    <w:unhideWhenUsed/>
    <w:rsid w:val="008C64E5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  <w:lang w:eastAsia="en-US"/>
    </w:rPr>
  </w:style>
  <w:style w:type="paragraph" w:styleId="NoteLevel4">
    <w:name w:val="Note Level 4"/>
    <w:basedOn w:val="Normal"/>
    <w:uiPriority w:val="99"/>
    <w:unhideWhenUsed/>
    <w:rsid w:val="008C64E5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  <w:lang w:eastAsia="en-US"/>
    </w:rPr>
  </w:style>
  <w:style w:type="paragraph" w:styleId="NoteLevel5">
    <w:name w:val="Note Level 5"/>
    <w:basedOn w:val="Normal"/>
    <w:uiPriority w:val="99"/>
    <w:unhideWhenUsed/>
    <w:rsid w:val="008C64E5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  <w:lang w:eastAsia="en-US"/>
    </w:rPr>
  </w:style>
  <w:style w:type="paragraph" w:styleId="NoteLevel6">
    <w:name w:val="Note Level 6"/>
    <w:basedOn w:val="Normal"/>
    <w:uiPriority w:val="99"/>
    <w:unhideWhenUsed/>
    <w:rsid w:val="008C64E5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  <w:lang w:eastAsia="en-US"/>
    </w:rPr>
  </w:style>
  <w:style w:type="paragraph" w:styleId="NoteLevel7">
    <w:name w:val="Note Level 7"/>
    <w:basedOn w:val="Normal"/>
    <w:uiPriority w:val="99"/>
    <w:unhideWhenUsed/>
    <w:rsid w:val="008C64E5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  <w:lang w:eastAsia="en-US"/>
    </w:rPr>
  </w:style>
  <w:style w:type="paragraph" w:styleId="NoteLevel8">
    <w:name w:val="Note Level 8"/>
    <w:basedOn w:val="Normal"/>
    <w:uiPriority w:val="99"/>
    <w:unhideWhenUsed/>
    <w:rsid w:val="008C64E5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  <w:lang w:eastAsia="en-US"/>
    </w:rPr>
  </w:style>
  <w:style w:type="paragraph" w:styleId="NoteLevel9">
    <w:name w:val="Note Level 9"/>
    <w:basedOn w:val="Normal"/>
    <w:uiPriority w:val="99"/>
    <w:unhideWhenUsed/>
    <w:rsid w:val="008C64E5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  <w:lang w:eastAsia="en-US"/>
    </w:rPr>
  </w:style>
  <w:style w:type="character" w:styleId="CommentReference">
    <w:name w:val="annotation reference"/>
    <w:basedOn w:val="DefaultParagraphFont"/>
    <w:rsid w:val="008C64E5"/>
    <w:rPr>
      <w:sz w:val="18"/>
      <w:szCs w:val="18"/>
    </w:rPr>
  </w:style>
  <w:style w:type="paragraph" w:styleId="CommentText">
    <w:name w:val="annotation text"/>
    <w:basedOn w:val="Normal"/>
    <w:link w:val="CommentTextChar"/>
    <w:rsid w:val="008C64E5"/>
    <w:rPr>
      <w:rFonts w:ascii="Cambria" w:eastAsia="Cambria" w:hAnsi="Cambria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8C64E5"/>
    <w:rPr>
      <w:rFonts w:ascii="Cambria" w:eastAsia="Cambria" w:hAnsi="Cambria"/>
      <w:sz w:val="24"/>
      <w:szCs w:val="24"/>
    </w:rPr>
  </w:style>
  <w:style w:type="table" w:styleId="TableGrid">
    <w:name w:val="Table Grid"/>
    <w:basedOn w:val="TableNormal"/>
    <w:rsid w:val="008C64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8C64E5"/>
    <w:rPr>
      <w:rFonts w:ascii="Times New Roman" w:eastAsia="SimSun" w:hAnsi="Times New Roman"/>
      <w:b/>
      <w:bCs/>
      <w:sz w:val="20"/>
      <w:szCs w:val="20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8C64E5"/>
    <w:rPr>
      <w:b/>
      <w:bCs/>
      <w:lang w:eastAsia="zh-CN"/>
    </w:rPr>
  </w:style>
  <w:style w:type="paragraph" w:styleId="TOCHeading">
    <w:name w:val="TOC Heading"/>
    <w:basedOn w:val="Heading1"/>
    <w:next w:val="Normal"/>
    <w:rsid w:val="008C64E5"/>
    <w:pPr>
      <w:keepNext w:val="0"/>
      <w:spacing w:after="240"/>
      <w:jc w:val="center"/>
      <w:outlineLvl w:val="9"/>
    </w:pPr>
    <w:rPr>
      <w:rFonts w:ascii="Garamond" w:eastAsia="SimSun" w:hAnsi="Garamond"/>
      <w:bCs w:val="0"/>
      <w:kern w:val="0"/>
      <w:sz w:val="36"/>
      <w:szCs w:val="24"/>
    </w:rPr>
  </w:style>
  <w:style w:type="character" w:styleId="PageNumber">
    <w:name w:val="page number"/>
    <w:basedOn w:val="DefaultParagraphFont"/>
    <w:rsid w:val="008C64E5"/>
  </w:style>
  <w:style w:type="paragraph" w:styleId="NormalWeb">
    <w:name w:val="Normal (Web)"/>
    <w:basedOn w:val="Normal"/>
    <w:uiPriority w:val="99"/>
    <w:rsid w:val="008C64E5"/>
    <w:pPr>
      <w:spacing w:beforeLines="1" w:afterLines="1"/>
    </w:pPr>
    <w:rPr>
      <w:rFonts w:ascii="Times" w:hAnsi="Times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8C64E5"/>
    <w:pPr>
      <w:ind w:left="720"/>
      <w:contextualSpacing/>
    </w:pPr>
    <w:rPr>
      <w:rFonts w:ascii="Cambria" w:eastAsia="Cambria" w:hAnsi="Cambria"/>
      <w:lang w:eastAsia="en-US"/>
    </w:rPr>
  </w:style>
  <w:style w:type="character" w:styleId="Hyperlink">
    <w:name w:val="Hyperlink"/>
    <w:basedOn w:val="DefaultParagraphFont"/>
    <w:rsid w:val="008C64E5"/>
    <w:rPr>
      <w:color w:val="0000FF"/>
      <w:u w:val="single"/>
    </w:rPr>
  </w:style>
  <w:style w:type="paragraph" w:customStyle="1" w:styleId="Li">
    <w:name w:val="Li"/>
    <w:basedOn w:val="Normal"/>
    <w:rsid w:val="008C64E5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  <w:style w:type="paragraph" w:customStyle="1" w:styleId="Div">
    <w:name w:val="Div"/>
    <w:basedOn w:val="Normal"/>
    <w:rsid w:val="008C64E5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liciaLewis:Library:Application%20Support:Microsoft:Office:User%20Templates:My%20Templates:*Default%20Landscap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*Default Landscape.dotm</Template>
  <TotalTime>174</TotalTime>
  <Pages>3</Pages>
  <Words>1712</Words>
  <Characters>9762</Characters>
  <Application>Microsoft Macintosh Word</Application>
  <DocSecurity>0</DocSecurity>
  <Lines>81</Lines>
  <Paragraphs>19</Paragraphs>
  <ScaleCrop>false</ScaleCrop>
  <Company>Shanghai American School</Company>
  <LinksUpToDate>false</LinksUpToDate>
  <CharactersWithSpaces>11988</CharactersWithSpaces>
  <SharedDoc>false</SharedDoc>
  <HLinks>
    <vt:vector size="6" baseType="variant">
      <vt:variant>
        <vt:i4>3342347</vt:i4>
      </vt:variant>
      <vt:variant>
        <vt:i4>-1</vt:i4>
      </vt:variant>
      <vt:variant>
        <vt:i4>2054</vt:i4>
      </vt:variant>
      <vt:variant>
        <vt:i4>1</vt:i4>
      </vt:variant>
      <vt:variant>
        <vt:lpwstr>color-letterhead-for-emaili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SAS</cp:lastModifiedBy>
  <cp:revision>8</cp:revision>
  <cp:lastPrinted>2008-01-30T06:08:00Z</cp:lastPrinted>
  <dcterms:created xsi:type="dcterms:W3CDTF">2011-01-31T07:57:00Z</dcterms:created>
  <dcterms:modified xsi:type="dcterms:W3CDTF">2011-02-03T22:37:00Z</dcterms:modified>
</cp:coreProperties>
</file>