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62" w:rsidRPr="00304C62" w:rsidRDefault="00304C62" w:rsidP="00304C62">
      <w:pPr>
        <w:jc w:val="center"/>
        <w:rPr>
          <w:rFonts w:ascii="Garamond" w:hAnsi="Garamond" w:cs="Tahoma"/>
          <w:b/>
          <w:sz w:val="32"/>
        </w:rPr>
      </w:pPr>
    </w:p>
    <w:p w:rsidR="00304C62" w:rsidRPr="00304C62" w:rsidRDefault="00304C62" w:rsidP="00304C62">
      <w:pPr>
        <w:jc w:val="center"/>
        <w:rPr>
          <w:rFonts w:ascii="Garamond" w:hAnsi="Garamond" w:cs="Tahoma"/>
          <w:b/>
          <w:sz w:val="32"/>
        </w:rPr>
      </w:pPr>
      <w:r w:rsidRPr="00304C62">
        <w:rPr>
          <w:rFonts w:ascii="Garamond" w:hAnsi="Garamond" w:cs="Tahoma"/>
          <w:b/>
          <w:sz w:val="32"/>
        </w:rPr>
        <w:t>Social Studies Leadership Meeting Notes</w:t>
      </w:r>
      <w:r w:rsidR="00635A38" w:rsidRPr="00304C62">
        <w:rPr>
          <w:rFonts w:ascii="Garamond" w:hAnsi="Garamond" w:cs="Tahoma"/>
          <w:b/>
          <w:sz w:val="32"/>
        </w:rPr>
        <w:t xml:space="preserve">:  </w:t>
      </w:r>
      <w:r w:rsidRPr="00304C62">
        <w:rPr>
          <w:rFonts w:ascii="Garamond" w:hAnsi="Garamond" w:cs="Tahoma"/>
          <w:b/>
          <w:sz w:val="32"/>
        </w:rPr>
        <w:t>Sept</w:t>
      </w:r>
      <w:r w:rsidR="00635A38" w:rsidRPr="00304C62">
        <w:rPr>
          <w:rFonts w:ascii="Garamond" w:hAnsi="Garamond" w:cs="Tahoma"/>
          <w:b/>
          <w:sz w:val="32"/>
        </w:rPr>
        <w:t>. 6</w:t>
      </w:r>
    </w:p>
    <w:p w:rsidR="00304C62" w:rsidRPr="00635A38" w:rsidRDefault="00304C62" w:rsidP="00635A38">
      <w:pPr>
        <w:jc w:val="center"/>
        <w:rPr>
          <w:rFonts w:ascii="Garamond" w:hAnsi="Garamond" w:cs="Tahoma"/>
          <w:b/>
          <w:sz w:val="32"/>
        </w:rPr>
      </w:pPr>
      <w:r w:rsidRPr="00304C62">
        <w:rPr>
          <w:rFonts w:ascii="Garamond" w:hAnsi="Garamond" w:cs="Tahoma"/>
          <w:b/>
          <w:sz w:val="32"/>
        </w:rPr>
        <w:t>Special Guest</w:t>
      </w:r>
      <w:r w:rsidR="00635A38" w:rsidRPr="00304C62">
        <w:rPr>
          <w:rFonts w:ascii="Garamond" w:hAnsi="Garamond" w:cs="Tahoma"/>
          <w:b/>
          <w:sz w:val="32"/>
        </w:rPr>
        <w:t xml:space="preserve">: </w:t>
      </w:r>
      <w:r w:rsidRPr="00304C62">
        <w:rPr>
          <w:rFonts w:ascii="Garamond" w:hAnsi="Garamond" w:cs="Tahoma"/>
          <w:b/>
          <w:sz w:val="32"/>
        </w:rPr>
        <w:t>Alicia Lewis</w:t>
      </w:r>
    </w:p>
    <w:p w:rsid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  <w:r w:rsidRPr="00304C62">
        <w:rPr>
          <w:rFonts w:ascii="Garamond" w:hAnsi="Garamond" w:cs="Tahoma"/>
          <w:b/>
          <w:sz w:val="28"/>
        </w:rPr>
        <w:t>S</w:t>
      </w:r>
      <w:r>
        <w:rPr>
          <w:rFonts w:ascii="Garamond" w:hAnsi="Garamond" w:cs="Tahoma"/>
          <w:b/>
          <w:sz w:val="28"/>
        </w:rPr>
        <w:t>ocial Studies Review Report</w:t>
      </w:r>
      <w:r w:rsidR="00635A38">
        <w:rPr>
          <w:rFonts w:ascii="Garamond" w:hAnsi="Garamond" w:cs="Tahoma"/>
          <w:b/>
          <w:sz w:val="28"/>
        </w:rPr>
        <w:t>-</w:t>
      </w:r>
      <w:r>
        <w:rPr>
          <w:rFonts w:ascii="Garamond" w:hAnsi="Garamond" w:cs="Tahoma"/>
          <w:b/>
          <w:sz w:val="28"/>
        </w:rPr>
        <w:t>Out</w:t>
      </w:r>
    </w:p>
    <w:p w:rsidR="00C2378B" w:rsidRDefault="00C2378B" w:rsidP="00304C62">
      <w:pPr>
        <w:rPr>
          <w:rFonts w:ascii="Garamond" w:hAnsi="Garamond" w:cs="Tahoma"/>
          <w:sz w:val="28"/>
        </w:rPr>
      </w:pPr>
    </w:p>
    <w:p w:rsidR="00C2378B" w:rsidRPr="00635A38" w:rsidRDefault="00C2378B" w:rsidP="00C2378B">
      <w:pPr>
        <w:rPr>
          <w:rFonts w:ascii="Garamond" w:hAnsi="Garamond" w:cs="Tahoma"/>
          <w:b/>
          <w:color w:val="FF0000"/>
          <w:sz w:val="32"/>
          <w:u w:val="single"/>
        </w:rPr>
      </w:pPr>
      <w:r w:rsidRPr="00635A38">
        <w:rPr>
          <w:rFonts w:ascii="Garamond" w:hAnsi="Garamond" w:cs="Tahoma"/>
          <w:b/>
          <w:color w:val="FF0000"/>
          <w:sz w:val="32"/>
          <w:u w:val="single"/>
        </w:rPr>
        <w:t>General Understandings From The Meeting</w:t>
      </w:r>
      <w:r w:rsidR="00635A38" w:rsidRPr="00635A38">
        <w:rPr>
          <w:rFonts w:ascii="Garamond" w:hAnsi="Garamond" w:cs="Tahoma"/>
          <w:b/>
          <w:color w:val="FF0000"/>
          <w:sz w:val="32"/>
          <w:u w:val="single"/>
        </w:rPr>
        <w:t>:</w:t>
      </w:r>
    </w:p>
    <w:p w:rsidR="00C2378B" w:rsidRPr="00635A38" w:rsidRDefault="00C2378B" w:rsidP="00C2378B">
      <w:pPr>
        <w:pStyle w:val="ListParagraph"/>
        <w:numPr>
          <w:ilvl w:val="0"/>
          <w:numId w:val="2"/>
          <w:numberingChange w:id="0" w:author="SAS" w:date="2010-09-07T04:33:00Z" w:original=""/>
        </w:numPr>
        <w:rPr>
          <w:rFonts w:ascii="Garamond" w:hAnsi="Garamond" w:cs="Tahoma"/>
          <w:b/>
          <w:color w:val="FF0000"/>
          <w:sz w:val="28"/>
        </w:rPr>
      </w:pPr>
      <w:r w:rsidRPr="00635A38">
        <w:rPr>
          <w:rFonts w:ascii="Garamond" w:hAnsi="Garamond" w:cs="Tahoma"/>
          <w:b/>
          <w:color w:val="FF0000"/>
          <w:sz w:val="28"/>
        </w:rPr>
        <w:t>No Overseas Ordering In October</w:t>
      </w:r>
    </w:p>
    <w:p w:rsidR="00C2378B" w:rsidRPr="00635A38" w:rsidRDefault="00C2378B" w:rsidP="00C2378B">
      <w:pPr>
        <w:pStyle w:val="ListParagraph"/>
        <w:numPr>
          <w:ilvl w:val="0"/>
          <w:numId w:val="2"/>
          <w:numberingChange w:id="1" w:author="SAS" w:date="2010-09-07T04:33:00Z" w:original=""/>
        </w:numPr>
        <w:rPr>
          <w:rFonts w:ascii="Garamond" w:hAnsi="Garamond" w:cs="Tahoma"/>
          <w:b/>
          <w:color w:val="FF0000"/>
          <w:sz w:val="28"/>
        </w:rPr>
      </w:pPr>
      <w:r w:rsidRPr="00635A38">
        <w:rPr>
          <w:rFonts w:ascii="Garamond" w:hAnsi="Garamond" w:cs="Tahoma"/>
          <w:b/>
          <w:color w:val="FF0000"/>
          <w:sz w:val="28"/>
        </w:rPr>
        <w:t>Teach What We Have Always Taught</w:t>
      </w:r>
      <w:ins w:id="2" w:author="SAS" w:date="2010-09-07T04:33:00Z">
        <w:r w:rsidR="00246366">
          <w:rPr>
            <w:rFonts w:ascii="Garamond" w:hAnsi="Garamond" w:cs="Tahoma"/>
            <w:b/>
            <w:color w:val="FF0000"/>
            <w:sz w:val="28"/>
          </w:rPr>
          <w:t xml:space="preserve"> </w:t>
        </w:r>
        <w:r w:rsidR="00246366">
          <w:rPr>
            <w:rFonts w:ascii="Garamond" w:hAnsi="Garamond" w:cs="Tahoma"/>
            <w:b/>
            <w:color w:val="FF0000"/>
            <w:sz w:val="28"/>
          </w:rPr>
          <w:t>–</w:t>
        </w:r>
        <w:r w:rsidR="00246366">
          <w:rPr>
            <w:rFonts w:ascii="Garamond" w:hAnsi="Garamond" w:cs="Tahoma"/>
            <w:b/>
            <w:color w:val="FF0000"/>
            <w:sz w:val="28"/>
          </w:rPr>
          <w:t xml:space="preserve"> we are still in review rather than formal adoption</w:t>
        </w:r>
      </w:ins>
    </w:p>
    <w:p w:rsidR="00C2378B" w:rsidRPr="00635A38" w:rsidRDefault="00C2378B" w:rsidP="00C2378B">
      <w:pPr>
        <w:pStyle w:val="ListParagraph"/>
        <w:numPr>
          <w:ilvl w:val="0"/>
          <w:numId w:val="2"/>
          <w:numberingChange w:id="3" w:author="SAS" w:date="2010-09-07T04:33:00Z" w:original=""/>
        </w:numPr>
        <w:rPr>
          <w:rFonts w:ascii="Garamond" w:hAnsi="Garamond" w:cs="Tahoma"/>
          <w:b/>
          <w:color w:val="FF0000"/>
          <w:sz w:val="28"/>
        </w:rPr>
      </w:pPr>
      <w:r w:rsidRPr="00635A38">
        <w:rPr>
          <w:rFonts w:ascii="Garamond" w:hAnsi="Garamond" w:cs="Tahoma"/>
          <w:b/>
          <w:color w:val="FF0000"/>
          <w:sz w:val="28"/>
        </w:rPr>
        <w:t>Sept</w:t>
      </w:r>
      <w:r w:rsidR="00635A38" w:rsidRPr="00635A38">
        <w:rPr>
          <w:rFonts w:ascii="Garamond" w:hAnsi="Garamond" w:cs="Tahoma"/>
          <w:b/>
          <w:color w:val="FF0000"/>
          <w:sz w:val="28"/>
        </w:rPr>
        <w:t>. 30 Calendar (Red Bars) Of What You Currently Teach</w:t>
      </w:r>
    </w:p>
    <w:p w:rsidR="00C2378B" w:rsidRPr="00635A38" w:rsidRDefault="00C2378B" w:rsidP="00C2378B">
      <w:pPr>
        <w:pStyle w:val="ListParagraph"/>
        <w:numPr>
          <w:ilvl w:val="0"/>
          <w:numId w:val="2"/>
          <w:numberingChange w:id="4" w:author="SAS" w:date="2010-09-07T04:33:00Z" w:original=""/>
        </w:numPr>
        <w:rPr>
          <w:rFonts w:ascii="Garamond" w:hAnsi="Garamond" w:cs="Tahoma"/>
          <w:b/>
          <w:color w:val="FF0000"/>
          <w:sz w:val="28"/>
        </w:rPr>
      </w:pPr>
      <w:r w:rsidRPr="00635A38">
        <w:rPr>
          <w:rFonts w:ascii="Garamond" w:hAnsi="Garamond" w:cs="Tahoma"/>
          <w:b/>
          <w:color w:val="FF0000"/>
          <w:sz w:val="28"/>
        </w:rPr>
        <w:t xml:space="preserve">S </w:t>
      </w:r>
      <w:r w:rsidR="00635A38" w:rsidRPr="00635A38">
        <w:rPr>
          <w:rFonts w:ascii="Garamond" w:hAnsi="Garamond" w:cs="Tahoma"/>
          <w:b/>
          <w:color w:val="FF0000"/>
          <w:sz w:val="28"/>
        </w:rPr>
        <w:t xml:space="preserve">&amp; </w:t>
      </w:r>
      <w:r w:rsidRPr="00635A38">
        <w:rPr>
          <w:rFonts w:ascii="Garamond" w:hAnsi="Garamond" w:cs="Tahoma"/>
          <w:b/>
          <w:color w:val="FF0000"/>
          <w:sz w:val="28"/>
        </w:rPr>
        <w:t xml:space="preserve">B’s </w:t>
      </w:r>
      <w:r w:rsidR="00635A38" w:rsidRPr="00635A38">
        <w:rPr>
          <w:rFonts w:ascii="Garamond" w:hAnsi="Garamond" w:cs="Tahoma"/>
          <w:b/>
          <w:color w:val="FF0000"/>
          <w:sz w:val="28"/>
        </w:rPr>
        <w:t xml:space="preserve">&amp; </w:t>
      </w:r>
      <w:r w:rsidRPr="00635A38">
        <w:rPr>
          <w:rFonts w:ascii="Garamond" w:hAnsi="Garamond" w:cs="Tahoma"/>
          <w:b/>
          <w:color w:val="FF0000"/>
          <w:sz w:val="28"/>
        </w:rPr>
        <w:t xml:space="preserve">Assessments End </w:t>
      </w:r>
      <w:r w:rsidR="00635A38" w:rsidRPr="00635A38">
        <w:rPr>
          <w:rFonts w:ascii="Garamond" w:hAnsi="Garamond" w:cs="Tahoma"/>
          <w:b/>
          <w:color w:val="FF0000"/>
          <w:sz w:val="28"/>
        </w:rPr>
        <w:t xml:space="preserve">Of </w:t>
      </w:r>
      <w:r w:rsidRPr="00635A38">
        <w:rPr>
          <w:rFonts w:ascii="Garamond" w:hAnsi="Garamond" w:cs="Tahoma"/>
          <w:b/>
          <w:color w:val="FF0000"/>
          <w:sz w:val="28"/>
        </w:rPr>
        <w:t>Year</w:t>
      </w:r>
    </w:p>
    <w:p w:rsidR="00C2378B" w:rsidRDefault="00C2378B" w:rsidP="0021306D">
      <w:pPr>
        <w:rPr>
          <w:rFonts w:ascii="Garamond" w:hAnsi="Garamond" w:cs="Tahoma"/>
          <w:b/>
          <w:sz w:val="28"/>
        </w:rPr>
      </w:pPr>
    </w:p>
    <w:p w:rsidR="00DA2875" w:rsidRPr="0021306D" w:rsidRDefault="00DA2875" w:rsidP="0021306D">
      <w:pPr>
        <w:rPr>
          <w:rFonts w:ascii="Garamond" w:hAnsi="Garamond" w:cs="Tahoma"/>
          <w:b/>
          <w:sz w:val="28"/>
        </w:rPr>
      </w:pPr>
      <w:r w:rsidRPr="0021306D">
        <w:rPr>
          <w:rFonts w:ascii="Garamond" w:hAnsi="Garamond" w:cs="Tahoma"/>
          <w:b/>
          <w:sz w:val="28"/>
        </w:rPr>
        <w:t xml:space="preserve">What </w:t>
      </w:r>
      <w:r w:rsidR="003F2E97" w:rsidRPr="0021306D">
        <w:rPr>
          <w:rFonts w:ascii="Garamond" w:hAnsi="Garamond" w:cs="Tahoma"/>
          <w:b/>
          <w:sz w:val="28"/>
        </w:rPr>
        <w:t>Has Been Done So Far</w:t>
      </w:r>
      <w:r w:rsidR="00635A38" w:rsidRPr="0021306D">
        <w:rPr>
          <w:rFonts w:ascii="Garamond" w:hAnsi="Garamond" w:cs="Tahoma"/>
          <w:b/>
          <w:sz w:val="28"/>
        </w:rPr>
        <w:t>?</w:t>
      </w:r>
    </w:p>
    <w:p w:rsidR="00304C62" w:rsidRPr="00DA2875" w:rsidRDefault="0021306D" w:rsidP="00304C62">
      <w:pPr>
        <w:pStyle w:val="ListParagraph"/>
        <w:numPr>
          <w:ilvl w:val="0"/>
          <w:numId w:val="1"/>
          <w:numberingChange w:id="5" w:author="SAS" w:date="2010-09-07T04:33:00Z" w:original=""/>
        </w:numPr>
        <w:rPr>
          <w:rFonts w:ascii="Garamond" w:hAnsi="Garamond" w:cs="Tahoma"/>
          <w:sz w:val="28"/>
        </w:rPr>
      </w:pPr>
      <w:r>
        <w:rPr>
          <w:rFonts w:ascii="Garamond" w:hAnsi="Garamond" w:cs="Tahoma"/>
          <w:sz w:val="28"/>
        </w:rPr>
        <w:t>Social Studies Curriculum Review</w:t>
      </w:r>
      <w:r w:rsidR="00635A38">
        <w:rPr>
          <w:rFonts w:ascii="Garamond" w:hAnsi="Garamond" w:cs="Tahoma"/>
          <w:sz w:val="28"/>
        </w:rPr>
        <w:t xml:space="preserve">- </w:t>
      </w:r>
      <w:r>
        <w:rPr>
          <w:rFonts w:ascii="Garamond" w:hAnsi="Garamond" w:cs="Tahoma"/>
          <w:sz w:val="28"/>
        </w:rPr>
        <w:t>Philosophy</w:t>
      </w:r>
      <w:r w:rsidR="00635A38">
        <w:rPr>
          <w:rFonts w:ascii="Garamond" w:hAnsi="Garamond" w:cs="Tahoma"/>
          <w:sz w:val="28"/>
        </w:rPr>
        <w:t xml:space="preserve">; </w:t>
      </w:r>
      <w:r w:rsidR="003F2E97">
        <w:rPr>
          <w:rFonts w:ascii="Garamond" w:hAnsi="Garamond" w:cs="Tahoma"/>
          <w:sz w:val="28"/>
        </w:rPr>
        <w:t>Principles Of Learning</w:t>
      </w:r>
      <w:r w:rsidR="00635A38">
        <w:rPr>
          <w:rFonts w:ascii="Garamond" w:hAnsi="Garamond" w:cs="Tahoma"/>
          <w:sz w:val="28"/>
        </w:rPr>
        <w:t xml:space="preserve">, </w:t>
      </w:r>
      <w:r w:rsidR="003F2E97">
        <w:rPr>
          <w:rFonts w:ascii="Garamond" w:hAnsi="Garamond" w:cs="Tahoma"/>
          <w:sz w:val="28"/>
        </w:rPr>
        <w:t>Essential Agreements</w:t>
      </w:r>
      <w:r w:rsidR="00635A38">
        <w:rPr>
          <w:rFonts w:ascii="Garamond" w:hAnsi="Garamond" w:cs="Tahoma"/>
          <w:sz w:val="28"/>
        </w:rPr>
        <w:t xml:space="preserve">, </w:t>
      </w:r>
      <w:ins w:id="6" w:author="SAS" w:date="2010-09-07T04:33:00Z">
        <w:r w:rsidR="00246366">
          <w:rPr>
            <w:rFonts w:ascii="Garamond" w:hAnsi="Garamond" w:cs="Tahoma"/>
            <w:sz w:val="28"/>
          </w:rPr>
          <w:t xml:space="preserve">Department-wide </w:t>
        </w:r>
      </w:ins>
      <w:r w:rsidR="003F2E97">
        <w:rPr>
          <w:rFonts w:ascii="Garamond" w:hAnsi="Garamond" w:cs="Tahoma"/>
          <w:sz w:val="28"/>
        </w:rPr>
        <w:t>Enduring Understandings</w:t>
      </w:r>
      <w:r w:rsidR="00635A38">
        <w:rPr>
          <w:rFonts w:ascii="Garamond" w:hAnsi="Garamond" w:cs="Tahoma"/>
          <w:sz w:val="28"/>
        </w:rPr>
        <w:t xml:space="preserve">, Collected </w:t>
      </w:r>
      <w:r w:rsidR="003F2E97">
        <w:rPr>
          <w:rFonts w:ascii="Garamond" w:hAnsi="Garamond" w:cs="Tahoma"/>
          <w:sz w:val="28"/>
        </w:rPr>
        <w:t>Grade Level Summary Statement About What Is Taught</w:t>
      </w:r>
      <w:r w:rsidR="00635A38">
        <w:rPr>
          <w:rFonts w:ascii="Garamond" w:hAnsi="Garamond" w:cs="Tahoma"/>
          <w:sz w:val="28"/>
        </w:rPr>
        <w:t xml:space="preserve">, </w:t>
      </w:r>
      <w:r w:rsidR="003F2E97">
        <w:rPr>
          <w:rFonts w:ascii="Garamond" w:hAnsi="Garamond" w:cs="Tahoma"/>
          <w:sz w:val="28"/>
        </w:rPr>
        <w:t>Draft</w:t>
      </w:r>
      <w:r w:rsidR="00635A38">
        <w:rPr>
          <w:rFonts w:ascii="Garamond" w:hAnsi="Garamond" w:cs="Tahoma"/>
          <w:sz w:val="28"/>
        </w:rPr>
        <w:t>ed New</w:t>
      </w:r>
      <w:r w:rsidR="003F2E97">
        <w:rPr>
          <w:rFonts w:ascii="Garamond" w:hAnsi="Garamond" w:cs="Tahoma"/>
          <w:sz w:val="28"/>
        </w:rPr>
        <w:t xml:space="preserve"> </w:t>
      </w:r>
      <w:r>
        <w:rPr>
          <w:rFonts w:ascii="Garamond" w:hAnsi="Garamond" w:cs="Tahoma"/>
          <w:sz w:val="28"/>
        </w:rPr>
        <w:t xml:space="preserve">S </w:t>
      </w:r>
      <w:r w:rsidR="00635A38">
        <w:rPr>
          <w:rFonts w:ascii="Garamond" w:hAnsi="Garamond" w:cs="Tahoma"/>
          <w:sz w:val="28"/>
        </w:rPr>
        <w:t xml:space="preserve">&amp; B’s, </w:t>
      </w:r>
      <w:r w:rsidR="003F2E97">
        <w:rPr>
          <w:rFonts w:ascii="Garamond" w:hAnsi="Garamond" w:cs="Tahoma"/>
          <w:sz w:val="28"/>
        </w:rPr>
        <w:t>Draft</w:t>
      </w:r>
      <w:r w:rsidR="00635A38">
        <w:rPr>
          <w:rFonts w:ascii="Garamond" w:hAnsi="Garamond" w:cs="Tahoma"/>
          <w:sz w:val="28"/>
        </w:rPr>
        <w:t>ed</w:t>
      </w:r>
      <w:r w:rsidR="003F2E97">
        <w:rPr>
          <w:rFonts w:ascii="Garamond" w:hAnsi="Garamond" w:cs="Tahoma"/>
          <w:sz w:val="28"/>
        </w:rPr>
        <w:t xml:space="preserve"> </w:t>
      </w:r>
      <w:r>
        <w:rPr>
          <w:rFonts w:ascii="Garamond" w:hAnsi="Garamond" w:cs="Tahoma"/>
          <w:sz w:val="28"/>
        </w:rPr>
        <w:t>EAGLES</w:t>
      </w:r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Default="003F2E97" w:rsidP="00304C62">
      <w:pPr>
        <w:rPr>
          <w:rFonts w:ascii="Garamond" w:hAnsi="Garamond" w:cs="Tahoma"/>
          <w:b/>
          <w:sz w:val="28"/>
        </w:rPr>
      </w:pPr>
      <w:r>
        <w:rPr>
          <w:rFonts w:ascii="Garamond" w:hAnsi="Garamond" w:cs="Tahoma"/>
          <w:b/>
          <w:sz w:val="28"/>
        </w:rPr>
        <w:t xml:space="preserve">Next Steps </w:t>
      </w:r>
      <w:r w:rsidR="00635A38">
        <w:rPr>
          <w:rFonts w:ascii="Garamond" w:hAnsi="Garamond" w:cs="Tahoma"/>
          <w:b/>
          <w:sz w:val="28"/>
        </w:rPr>
        <w:t>For SS Review Team (</w:t>
      </w:r>
      <w:r>
        <w:rPr>
          <w:rFonts w:ascii="Garamond" w:hAnsi="Garamond" w:cs="Tahoma"/>
          <w:b/>
          <w:sz w:val="28"/>
        </w:rPr>
        <w:t xml:space="preserve">October </w:t>
      </w:r>
      <w:r w:rsidR="00635A38">
        <w:rPr>
          <w:rFonts w:ascii="Garamond" w:hAnsi="Garamond" w:cs="Tahoma"/>
          <w:b/>
          <w:sz w:val="28"/>
        </w:rPr>
        <w:t xml:space="preserve">&amp; </w:t>
      </w:r>
      <w:r w:rsidR="0072511B">
        <w:rPr>
          <w:rFonts w:ascii="Garamond" w:hAnsi="Garamond" w:cs="Tahoma"/>
          <w:b/>
          <w:sz w:val="28"/>
        </w:rPr>
        <w:t xml:space="preserve">February </w:t>
      </w:r>
      <w:r>
        <w:rPr>
          <w:rFonts w:ascii="Garamond" w:hAnsi="Garamond" w:cs="Tahoma"/>
          <w:b/>
          <w:sz w:val="28"/>
        </w:rPr>
        <w:t xml:space="preserve">PD </w:t>
      </w:r>
      <w:r w:rsidR="0072511B">
        <w:rPr>
          <w:rFonts w:ascii="Garamond" w:hAnsi="Garamond" w:cs="Tahoma"/>
          <w:b/>
          <w:sz w:val="28"/>
        </w:rPr>
        <w:t>Days</w:t>
      </w:r>
      <w:r w:rsidR="00635A38">
        <w:rPr>
          <w:rFonts w:ascii="Garamond" w:hAnsi="Garamond" w:cs="Tahoma"/>
          <w:b/>
          <w:sz w:val="28"/>
        </w:rPr>
        <w:t>):</w:t>
      </w:r>
    </w:p>
    <w:p w:rsidR="003F2E97" w:rsidRDefault="003F2E97" w:rsidP="00304C62">
      <w:pPr>
        <w:pStyle w:val="ListParagraph"/>
        <w:numPr>
          <w:ilvl w:val="0"/>
          <w:numId w:val="1"/>
          <w:numberingChange w:id="7" w:author="SAS" w:date="2010-09-07T04:33:00Z" w:original=""/>
        </w:numPr>
        <w:rPr>
          <w:rFonts w:ascii="Garamond" w:hAnsi="Garamond" w:cs="Tahoma"/>
          <w:sz w:val="28"/>
        </w:rPr>
      </w:pPr>
      <w:del w:id="8" w:author="SAS" w:date="2010-09-07T04:34:00Z">
        <w:r w:rsidDel="00246366">
          <w:rPr>
            <w:rFonts w:ascii="Garamond" w:hAnsi="Garamond" w:cs="Tahoma"/>
            <w:sz w:val="28"/>
          </w:rPr>
          <w:delText xml:space="preserve">OSTC </w:delText>
        </w:r>
      </w:del>
      <w:ins w:id="9" w:author="SAS" w:date="2010-09-07T04:34:00Z">
        <w:r w:rsidR="00246366">
          <w:rPr>
            <w:rFonts w:ascii="Garamond" w:hAnsi="Garamond" w:cs="Tahoma"/>
            <w:sz w:val="28"/>
          </w:rPr>
          <w:t>Cross-river</w:t>
        </w:r>
        <w:r w:rsidR="00246366">
          <w:rPr>
            <w:rFonts w:ascii="Garamond" w:hAnsi="Garamond" w:cs="Tahoma"/>
            <w:sz w:val="28"/>
          </w:rPr>
          <w:t xml:space="preserve"> </w:t>
        </w:r>
      </w:ins>
      <w:r w:rsidR="0021306D">
        <w:rPr>
          <w:rFonts w:ascii="Garamond" w:hAnsi="Garamond" w:cs="Tahoma"/>
          <w:sz w:val="28"/>
        </w:rPr>
        <w:t xml:space="preserve">Grade </w:t>
      </w:r>
      <w:r>
        <w:rPr>
          <w:rFonts w:ascii="Garamond" w:hAnsi="Garamond" w:cs="Tahoma"/>
          <w:sz w:val="28"/>
        </w:rPr>
        <w:t>Level Enduring Understandings</w:t>
      </w:r>
      <w:r w:rsidR="00635A38">
        <w:rPr>
          <w:rFonts w:ascii="Garamond" w:hAnsi="Garamond" w:cs="Tahoma"/>
          <w:sz w:val="28"/>
        </w:rPr>
        <w:t xml:space="preserve">; </w:t>
      </w:r>
      <w:del w:id="10" w:author="SAS" w:date="2010-09-07T04:34:00Z">
        <w:r w:rsidDel="00246366">
          <w:rPr>
            <w:rFonts w:ascii="Garamond" w:hAnsi="Garamond" w:cs="Tahoma"/>
            <w:sz w:val="28"/>
          </w:rPr>
          <w:delText xml:space="preserve">OSTC </w:delText>
        </w:r>
      </w:del>
      <w:ins w:id="11" w:author="SAS" w:date="2010-09-07T04:34:00Z">
        <w:r w:rsidR="00246366">
          <w:rPr>
            <w:rFonts w:ascii="Garamond" w:hAnsi="Garamond" w:cs="Tahoma"/>
            <w:sz w:val="28"/>
          </w:rPr>
          <w:t xml:space="preserve">Cross-river </w:t>
        </w:r>
      </w:ins>
      <w:r w:rsidR="0021306D">
        <w:rPr>
          <w:rFonts w:ascii="Garamond" w:hAnsi="Garamond" w:cs="Tahoma"/>
          <w:sz w:val="28"/>
        </w:rPr>
        <w:t xml:space="preserve">Grade </w:t>
      </w:r>
      <w:r>
        <w:rPr>
          <w:rFonts w:ascii="Garamond" w:hAnsi="Garamond" w:cs="Tahoma"/>
          <w:sz w:val="28"/>
        </w:rPr>
        <w:t xml:space="preserve">Level Essential </w:t>
      </w:r>
      <w:del w:id="12" w:author="SAS" w:date="2010-09-07T04:34:00Z">
        <w:r w:rsidDel="00246366">
          <w:rPr>
            <w:rFonts w:ascii="Garamond" w:hAnsi="Garamond" w:cs="Tahoma"/>
            <w:sz w:val="28"/>
          </w:rPr>
          <w:delText>Understandings</w:delText>
        </w:r>
      </w:del>
      <w:ins w:id="13" w:author="SAS" w:date="2010-09-07T04:34:00Z">
        <w:r w:rsidR="00246366">
          <w:rPr>
            <w:rFonts w:ascii="Garamond" w:hAnsi="Garamond" w:cs="Tahoma"/>
            <w:sz w:val="28"/>
          </w:rPr>
          <w:t>Questions</w:t>
        </w:r>
      </w:ins>
      <w:r w:rsidR="00635A38">
        <w:rPr>
          <w:rFonts w:ascii="Garamond" w:hAnsi="Garamond" w:cs="Tahoma"/>
          <w:sz w:val="28"/>
        </w:rPr>
        <w:t xml:space="preserve">; </w:t>
      </w:r>
      <w:del w:id="14" w:author="SAS" w:date="2010-09-07T04:34:00Z">
        <w:r w:rsidDel="00246366">
          <w:rPr>
            <w:rFonts w:ascii="Garamond" w:hAnsi="Garamond" w:cs="Tahoma"/>
            <w:sz w:val="28"/>
          </w:rPr>
          <w:delText xml:space="preserve">OSTC </w:delText>
        </w:r>
        <w:r w:rsidR="0021306D" w:rsidDel="00246366">
          <w:rPr>
            <w:rFonts w:ascii="Garamond" w:hAnsi="Garamond" w:cs="Tahoma"/>
            <w:sz w:val="28"/>
          </w:rPr>
          <w:delText xml:space="preserve">Grade </w:delText>
        </w:r>
        <w:r w:rsidR="00635A38" w:rsidDel="00246366">
          <w:rPr>
            <w:rFonts w:ascii="Garamond" w:hAnsi="Garamond" w:cs="Tahoma"/>
            <w:sz w:val="28"/>
          </w:rPr>
          <w:delText xml:space="preserve">4 </w:delText>
        </w:r>
        <w:r w:rsidDel="00246366">
          <w:rPr>
            <w:rFonts w:ascii="Garamond" w:hAnsi="Garamond" w:cs="Tahoma"/>
            <w:sz w:val="28"/>
          </w:rPr>
          <w:delText xml:space="preserve">Summary </w:delText>
        </w:r>
        <w:r w:rsidR="0021306D" w:rsidDel="00246366">
          <w:rPr>
            <w:rFonts w:ascii="Garamond" w:hAnsi="Garamond" w:cs="Tahoma"/>
            <w:sz w:val="28"/>
          </w:rPr>
          <w:delText>Statement</w:delText>
        </w:r>
        <w:r w:rsidR="00635A38" w:rsidDel="00246366">
          <w:rPr>
            <w:rFonts w:ascii="Garamond" w:hAnsi="Garamond" w:cs="Tahoma"/>
            <w:sz w:val="28"/>
          </w:rPr>
          <w:delText>;</w:delText>
        </w:r>
      </w:del>
      <w:r w:rsidR="00635A38">
        <w:rPr>
          <w:rFonts w:ascii="Garamond" w:hAnsi="Garamond" w:cs="Tahoma"/>
          <w:sz w:val="28"/>
        </w:rPr>
        <w:t xml:space="preserve"> </w:t>
      </w:r>
      <w:r w:rsidR="0021306D">
        <w:rPr>
          <w:rFonts w:ascii="Garamond" w:hAnsi="Garamond" w:cs="Tahoma"/>
          <w:sz w:val="28"/>
        </w:rPr>
        <w:t xml:space="preserve">Final Eagles </w:t>
      </w:r>
      <w:r w:rsidR="00635A38">
        <w:rPr>
          <w:rFonts w:ascii="Garamond" w:hAnsi="Garamond" w:cs="Tahoma"/>
          <w:sz w:val="28"/>
        </w:rPr>
        <w:t xml:space="preserve">&amp; </w:t>
      </w:r>
      <w:r w:rsidR="0021306D">
        <w:rPr>
          <w:rFonts w:ascii="Garamond" w:hAnsi="Garamond" w:cs="Tahoma"/>
          <w:sz w:val="28"/>
        </w:rPr>
        <w:t xml:space="preserve">S </w:t>
      </w:r>
      <w:r w:rsidR="00635A38">
        <w:rPr>
          <w:rFonts w:ascii="Garamond" w:hAnsi="Garamond" w:cs="Tahoma"/>
          <w:sz w:val="28"/>
        </w:rPr>
        <w:t xml:space="preserve">&amp; B’s; </w:t>
      </w:r>
    </w:p>
    <w:p w:rsidR="00304C62" w:rsidRPr="00304C62" w:rsidRDefault="003F2E97" w:rsidP="00304C62">
      <w:pPr>
        <w:pStyle w:val="ListParagraph"/>
        <w:numPr>
          <w:ilvl w:val="0"/>
          <w:numId w:val="1"/>
          <w:numberingChange w:id="15" w:author="SAS" w:date="2010-09-07T04:33:00Z" w:original=""/>
        </w:numPr>
        <w:rPr>
          <w:rFonts w:ascii="Garamond" w:hAnsi="Garamond" w:cs="Tahoma"/>
          <w:sz w:val="28"/>
        </w:rPr>
      </w:pPr>
      <w:r>
        <w:rPr>
          <w:rFonts w:ascii="Garamond" w:hAnsi="Garamond" w:cs="Tahoma"/>
          <w:sz w:val="28"/>
        </w:rPr>
        <w:t xml:space="preserve">By End Of Review </w:t>
      </w:r>
      <w:r w:rsidR="00635A38">
        <w:rPr>
          <w:rFonts w:ascii="Garamond" w:hAnsi="Garamond" w:cs="Tahoma"/>
          <w:sz w:val="28"/>
        </w:rPr>
        <w:t>(</w:t>
      </w:r>
      <w:r>
        <w:rPr>
          <w:rFonts w:ascii="Garamond" w:hAnsi="Garamond" w:cs="Tahoma"/>
          <w:sz w:val="28"/>
        </w:rPr>
        <w:t>February PD Days</w:t>
      </w:r>
      <w:r w:rsidR="00635A38">
        <w:rPr>
          <w:rFonts w:ascii="Garamond" w:hAnsi="Garamond" w:cs="Tahoma"/>
          <w:sz w:val="28"/>
        </w:rPr>
        <w:t xml:space="preserve">) </w:t>
      </w:r>
      <w:r>
        <w:rPr>
          <w:rFonts w:ascii="Garamond" w:hAnsi="Garamond" w:cs="Tahoma"/>
          <w:sz w:val="28"/>
        </w:rPr>
        <w:t xml:space="preserve">We Hope To Have At Least One </w:t>
      </w:r>
      <w:r w:rsidR="00635A38">
        <w:rPr>
          <w:rFonts w:ascii="Garamond" w:hAnsi="Garamond" w:cs="Tahoma"/>
          <w:sz w:val="28"/>
        </w:rPr>
        <w:t xml:space="preserve">OSTC </w:t>
      </w:r>
      <w:r>
        <w:rPr>
          <w:rFonts w:ascii="Garamond" w:hAnsi="Garamond" w:cs="Tahoma"/>
          <w:sz w:val="28"/>
        </w:rPr>
        <w:t>Common Assessment</w:t>
      </w:r>
      <w:r w:rsidR="00635A38">
        <w:rPr>
          <w:rFonts w:ascii="Garamond" w:hAnsi="Garamond" w:cs="Tahoma"/>
          <w:sz w:val="28"/>
        </w:rPr>
        <w:t xml:space="preserve"> Per Grade Level</w:t>
      </w:r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Default="003F2E97" w:rsidP="00304C62">
      <w:pPr>
        <w:rPr>
          <w:rFonts w:ascii="Garamond" w:hAnsi="Garamond" w:cs="Tahoma"/>
          <w:b/>
          <w:sz w:val="28"/>
        </w:rPr>
      </w:pPr>
      <w:r>
        <w:rPr>
          <w:rFonts w:ascii="Garamond" w:hAnsi="Garamond" w:cs="Tahoma"/>
          <w:b/>
          <w:sz w:val="28"/>
        </w:rPr>
        <w:t>Future Steps</w:t>
      </w:r>
      <w:r w:rsidR="00635A38">
        <w:rPr>
          <w:rFonts w:ascii="Garamond" w:hAnsi="Garamond" w:cs="Tahoma"/>
          <w:b/>
          <w:sz w:val="28"/>
        </w:rPr>
        <w:t xml:space="preserve"> For SS Review Team:</w:t>
      </w:r>
    </w:p>
    <w:p w:rsidR="00304C62" w:rsidRPr="00304C62" w:rsidRDefault="003F2E97" w:rsidP="00304C62">
      <w:pPr>
        <w:pStyle w:val="ListParagraph"/>
        <w:numPr>
          <w:ilvl w:val="0"/>
          <w:numId w:val="1"/>
          <w:numberingChange w:id="16" w:author="SAS" w:date="2010-09-07T04:33:00Z" w:original=""/>
        </w:numPr>
        <w:rPr>
          <w:rFonts w:ascii="Garamond" w:hAnsi="Garamond" w:cs="Tahoma"/>
          <w:sz w:val="28"/>
        </w:rPr>
      </w:pPr>
      <w:r>
        <w:rPr>
          <w:rFonts w:ascii="Garamond" w:hAnsi="Garamond" w:cs="Tahoma"/>
          <w:sz w:val="28"/>
        </w:rPr>
        <w:t xml:space="preserve">Additional OSTC </w:t>
      </w:r>
      <w:r w:rsidR="0021306D">
        <w:rPr>
          <w:rFonts w:ascii="Garamond" w:hAnsi="Garamond" w:cs="Tahoma"/>
          <w:sz w:val="28"/>
        </w:rPr>
        <w:t xml:space="preserve">Grade </w:t>
      </w:r>
      <w:r>
        <w:rPr>
          <w:rFonts w:ascii="Garamond" w:hAnsi="Garamond" w:cs="Tahoma"/>
          <w:sz w:val="28"/>
        </w:rPr>
        <w:t xml:space="preserve">Level Common </w:t>
      </w:r>
      <w:r w:rsidR="0021306D">
        <w:rPr>
          <w:rFonts w:ascii="Garamond" w:hAnsi="Garamond" w:cs="Tahoma"/>
          <w:sz w:val="28"/>
        </w:rPr>
        <w:t xml:space="preserve">End </w:t>
      </w:r>
      <w:r>
        <w:rPr>
          <w:rFonts w:ascii="Garamond" w:hAnsi="Garamond" w:cs="Tahoma"/>
          <w:sz w:val="28"/>
        </w:rPr>
        <w:t>Of Year Assessments</w:t>
      </w:r>
      <w:r w:rsidR="00635A38">
        <w:rPr>
          <w:rFonts w:ascii="Garamond" w:hAnsi="Garamond" w:cs="Tahoma"/>
          <w:sz w:val="28"/>
        </w:rPr>
        <w:t xml:space="preserve">; </w:t>
      </w:r>
      <w:r>
        <w:rPr>
          <w:rFonts w:ascii="Garamond" w:hAnsi="Garamond" w:cs="Tahoma"/>
          <w:sz w:val="28"/>
        </w:rPr>
        <w:t xml:space="preserve">Clarifying Anchor Units </w:t>
      </w:r>
      <w:r w:rsidR="00635A38">
        <w:rPr>
          <w:rFonts w:ascii="Garamond" w:hAnsi="Garamond" w:cs="Tahoma"/>
          <w:sz w:val="28"/>
        </w:rPr>
        <w:t xml:space="preserve">(2-3 </w:t>
      </w:r>
      <w:r>
        <w:rPr>
          <w:rFonts w:ascii="Garamond" w:hAnsi="Garamond" w:cs="Tahoma"/>
          <w:sz w:val="28"/>
        </w:rPr>
        <w:t>Per Grade Level</w:t>
      </w:r>
      <w:r w:rsidR="00635A38">
        <w:rPr>
          <w:rFonts w:ascii="Garamond" w:hAnsi="Garamond" w:cs="Tahoma"/>
          <w:sz w:val="28"/>
        </w:rPr>
        <w:t xml:space="preserve">) </w:t>
      </w:r>
      <w:r>
        <w:rPr>
          <w:rFonts w:ascii="Garamond" w:hAnsi="Garamond" w:cs="Tahoma"/>
          <w:sz w:val="28"/>
        </w:rPr>
        <w:t>Incorporate US Standards Integrated Into Literacy</w:t>
      </w:r>
      <w:r w:rsidR="00635A38">
        <w:rPr>
          <w:rFonts w:ascii="Garamond" w:hAnsi="Garamond" w:cs="Tahoma"/>
          <w:sz w:val="28"/>
        </w:rPr>
        <w:t xml:space="preserve">; </w:t>
      </w:r>
      <w:r>
        <w:rPr>
          <w:rFonts w:ascii="Garamond" w:hAnsi="Garamond" w:cs="Tahoma"/>
          <w:sz w:val="28"/>
        </w:rPr>
        <w:t>Resources</w:t>
      </w:r>
      <w:r w:rsidR="00635A38">
        <w:rPr>
          <w:rFonts w:ascii="Garamond" w:hAnsi="Garamond" w:cs="Tahoma"/>
          <w:sz w:val="28"/>
        </w:rPr>
        <w:t xml:space="preserve">; 5 </w:t>
      </w:r>
      <w:r>
        <w:rPr>
          <w:rFonts w:ascii="Garamond" w:hAnsi="Garamond" w:cs="Tahoma"/>
          <w:sz w:val="28"/>
        </w:rPr>
        <w:t>Year Plan</w:t>
      </w:r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Default="00304C62" w:rsidP="00304C62">
      <w:pPr>
        <w:rPr>
          <w:rFonts w:ascii="Garamond" w:hAnsi="Garamond" w:cs="Tahoma"/>
          <w:b/>
          <w:sz w:val="28"/>
        </w:rPr>
      </w:pPr>
      <w:r w:rsidRPr="00304C62">
        <w:rPr>
          <w:rFonts w:ascii="Garamond" w:hAnsi="Garamond" w:cs="Tahoma"/>
          <w:b/>
          <w:sz w:val="28"/>
        </w:rPr>
        <w:t xml:space="preserve">Social Studies Connection </w:t>
      </w:r>
      <w:r w:rsidR="003F2E97" w:rsidRPr="00304C62">
        <w:rPr>
          <w:rFonts w:ascii="Garamond" w:hAnsi="Garamond" w:cs="Tahoma"/>
          <w:b/>
          <w:sz w:val="28"/>
        </w:rPr>
        <w:t xml:space="preserve">To </w:t>
      </w:r>
      <w:r w:rsidRPr="00304C62">
        <w:rPr>
          <w:rFonts w:ascii="Garamond" w:hAnsi="Garamond" w:cs="Tahoma"/>
          <w:b/>
          <w:sz w:val="28"/>
        </w:rPr>
        <w:t xml:space="preserve">S </w:t>
      </w:r>
      <w:r w:rsidR="00635A38" w:rsidRPr="00304C62">
        <w:rPr>
          <w:rFonts w:ascii="Garamond" w:hAnsi="Garamond" w:cs="Tahoma"/>
          <w:b/>
          <w:sz w:val="28"/>
        </w:rPr>
        <w:t>&amp; B’s?</w:t>
      </w:r>
    </w:p>
    <w:p w:rsidR="00304C62" w:rsidRPr="0072511B" w:rsidRDefault="003F2E97" w:rsidP="00304C62">
      <w:pPr>
        <w:pStyle w:val="ListParagraph"/>
        <w:numPr>
          <w:ilvl w:val="0"/>
          <w:numId w:val="1"/>
          <w:numberingChange w:id="17" w:author="SAS" w:date="2010-09-07T04:33:00Z" w:original=""/>
        </w:numPr>
        <w:rPr>
          <w:rFonts w:ascii="Garamond" w:hAnsi="Garamond" w:cs="Tahoma"/>
          <w:sz w:val="28"/>
        </w:rPr>
      </w:pPr>
      <w:r w:rsidRPr="0072511B">
        <w:rPr>
          <w:rFonts w:ascii="Garamond" w:hAnsi="Garamond" w:cs="Tahoma"/>
          <w:sz w:val="28"/>
        </w:rPr>
        <w:t xml:space="preserve">The </w:t>
      </w:r>
      <w:r w:rsidR="0072511B" w:rsidRPr="0072511B">
        <w:rPr>
          <w:rFonts w:ascii="Garamond" w:hAnsi="Garamond" w:cs="Tahoma"/>
          <w:sz w:val="28"/>
        </w:rPr>
        <w:t xml:space="preserve">New Draft </w:t>
      </w:r>
      <w:r w:rsidRPr="0072511B">
        <w:rPr>
          <w:rFonts w:ascii="Garamond" w:hAnsi="Garamond" w:cs="Tahoma"/>
          <w:sz w:val="28"/>
        </w:rPr>
        <w:t xml:space="preserve">S </w:t>
      </w:r>
      <w:r w:rsidR="00635A38" w:rsidRPr="0072511B">
        <w:rPr>
          <w:rFonts w:ascii="Garamond" w:hAnsi="Garamond" w:cs="Tahoma"/>
          <w:sz w:val="28"/>
        </w:rPr>
        <w:t xml:space="preserve">&amp; </w:t>
      </w:r>
      <w:r w:rsidRPr="0072511B">
        <w:rPr>
          <w:rFonts w:ascii="Garamond" w:hAnsi="Garamond" w:cs="Tahoma"/>
          <w:sz w:val="28"/>
        </w:rPr>
        <w:t xml:space="preserve">B’s </w:t>
      </w:r>
      <w:r w:rsidR="0072511B" w:rsidRPr="0072511B">
        <w:rPr>
          <w:rFonts w:ascii="Garamond" w:hAnsi="Garamond" w:cs="Tahoma"/>
          <w:sz w:val="28"/>
        </w:rPr>
        <w:t xml:space="preserve">Are Not Currently In </w:t>
      </w:r>
      <w:r w:rsidRPr="0072511B">
        <w:rPr>
          <w:rFonts w:ascii="Garamond" w:hAnsi="Garamond" w:cs="Tahoma"/>
          <w:sz w:val="28"/>
        </w:rPr>
        <w:t>Atlas</w:t>
      </w:r>
      <w:r w:rsidR="00635A38" w:rsidRPr="0072511B">
        <w:rPr>
          <w:rFonts w:ascii="Garamond" w:hAnsi="Garamond" w:cs="Tahoma"/>
          <w:sz w:val="28"/>
        </w:rPr>
        <w:t xml:space="preserve">; </w:t>
      </w:r>
      <w:ins w:id="18" w:author="SAS" w:date="2010-09-07T04:35:00Z">
        <w:r w:rsidR="00246366">
          <w:rPr>
            <w:rFonts w:ascii="Garamond" w:hAnsi="Garamond" w:cs="Tahoma"/>
            <w:sz w:val="28"/>
          </w:rPr>
          <w:t>The changes are minor, with a heavy focus on current events and perspectives.</w:t>
        </w:r>
      </w:ins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Default="00304C62" w:rsidP="00304C62">
      <w:pPr>
        <w:rPr>
          <w:rFonts w:ascii="Garamond" w:hAnsi="Garamond" w:cs="Tahoma"/>
          <w:b/>
          <w:sz w:val="28"/>
        </w:rPr>
      </w:pPr>
      <w:r w:rsidRPr="00304C62">
        <w:rPr>
          <w:rFonts w:ascii="Garamond" w:hAnsi="Garamond" w:cs="Tahoma"/>
          <w:b/>
          <w:sz w:val="28"/>
        </w:rPr>
        <w:t>Social Studies Overseas Orders</w:t>
      </w:r>
      <w:r w:rsidR="00635A38" w:rsidRPr="00304C62">
        <w:rPr>
          <w:rFonts w:ascii="Garamond" w:hAnsi="Garamond" w:cs="Tahoma"/>
          <w:b/>
          <w:sz w:val="28"/>
        </w:rPr>
        <w:t>?</w:t>
      </w:r>
    </w:p>
    <w:p w:rsidR="00304C62" w:rsidRPr="00304C62" w:rsidRDefault="0072511B" w:rsidP="00304C62">
      <w:pPr>
        <w:pStyle w:val="ListParagraph"/>
        <w:numPr>
          <w:ilvl w:val="0"/>
          <w:numId w:val="1"/>
          <w:numberingChange w:id="19" w:author="SAS" w:date="2010-09-07T04:33:00Z" w:original=""/>
        </w:numPr>
        <w:rPr>
          <w:rFonts w:ascii="Garamond" w:hAnsi="Garamond" w:cs="Tahoma"/>
          <w:sz w:val="28"/>
        </w:rPr>
      </w:pPr>
      <w:r>
        <w:rPr>
          <w:rFonts w:ascii="Garamond" w:hAnsi="Garamond" w:cs="Tahoma"/>
          <w:sz w:val="28"/>
        </w:rPr>
        <w:t xml:space="preserve">There Should Be No Social Studies Orders </w:t>
      </w:r>
      <w:del w:id="20" w:author="SAS" w:date="2010-09-07T04:36:00Z">
        <w:r w:rsidDel="00246366">
          <w:rPr>
            <w:rFonts w:ascii="Garamond" w:hAnsi="Garamond" w:cs="Tahoma"/>
            <w:sz w:val="28"/>
          </w:rPr>
          <w:delText xml:space="preserve">In Orders </w:delText>
        </w:r>
      </w:del>
      <w:r>
        <w:rPr>
          <w:rFonts w:ascii="Garamond" w:hAnsi="Garamond" w:cs="Tahoma"/>
          <w:sz w:val="28"/>
        </w:rPr>
        <w:t>With</w:t>
      </w:r>
      <w:r w:rsidR="00635A38">
        <w:rPr>
          <w:rFonts w:ascii="Garamond" w:hAnsi="Garamond" w:cs="Tahoma"/>
          <w:sz w:val="28"/>
        </w:rPr>
        <w:t xml:space="preserve"> The Understanding That Orders Wi</w:t>
      </w:r>
      <w:r>
        <w:rPr>
          <w:rFonts w:ascii="Garamond" w:hAnsi="Garamond" w:cs="Tahoma"/>
          <w:sz w:val="28"/>
        </w:rPr>
        <w:t>ll Be Made In The Spring</w:t>
      </w:r>
      <w:r w:rsidR="00635A38">
        <w:rPr>
          <w:rFonts w:ascii="Garamond" w:hAnsi="Garamond" w:cs="Tahoma"/>
          <w:sz w:val="28"/>
        </w:rPr>
        <w:t xml:space="preserve"> Through The Edprograms Office</w:t>
      </w:r>
    </w:p>
    <w:p w:rsidR="00304C62" w:rsidRPr="00304C62" w:rsidRDefault="00304C62" w:rsidP="00304C62">
      <w:pPr>
        <w:rPr>
          <w:rFonts w:ascii="Garamond" w:hAnsi="Garamond" w:cs="Tahoma"/>
          <w:b/>
          <w:sz w:val="28"/>
        </w:rPr>
      </w:pPr>
    </w:p>
    <w:p w:rsidR="00304C62" w:rsidRDefault="00304C62" w:rsidP="00304C62">
      <w:pPr>
        <w:rPr>
          <w:rFonts w:ascii="Garamond" w:hAnsi="Garamond" w:cs="Tahoma"/>
          <w:b/>
          <w:sz w:val="28"/>
        </w:rPr>
      </w:pPr>
      <w:r w:rsidRPr="00304C62">
        <w:rPr>
          <w:rFonts w:ascii="Garamond" w:hAnsi="Garamond" w:cs="Tahoma"/>
          <w:b/>
          <w:sz w:val="28"/>
        </w:rPr>
        <w:t>Atlas Calendar Mapping Sept</w:t>
      </w:r>
      <w:r w:rsidR="00635A38" w:rsidRPr="00304C62">
        <w:rPr>
          <w:rFonts w:ascii="Garamond" w:hAnsi="Garamond" w:cs="Tahoma"/>
          <w:b/>
          <w:sz w:val="28"/>
        </w:rPr>
        <w:t>. 30?</w:t>
      </w:r>
    </w:p>
    <w:p w:rsidR="0072511B" w:rsidRDefault="003F2E97" w:rsidP="00304C62">
      <w:pPr>
        <w:pStyle w:val="ListParagraph"/>
        <w:numPr>
          <w:ilvl w:val="0"/>
          <w:numId w:val="1"/>
          <w:numberingChange w:id="21" w:author="SAS" w:date="2010-09-07T04:33:00Z" w:original=""/>
        </w:numPr>
        <w:rPr>
          <w:rFonts w:ascii="Garamond" w:hAnsi="Garamond" w:cs="Tahoma"/>
          <w:sz w:val="28"/>
        </w:rPr>
      </w:pPr>
      <w:r>
        <w:rPr>
          <w:rFonts w:ascii="Garamond" w:hAnsi="Garamond" w:cs="Tahoma"/>
          <w:sz w:val="28"/>
        </w:rPr>
        <w:t xml:space="preserve">Complete Calendar </w:t>
      </w:r>
      <w:r w:rsidR="0072511B">
        <w:rPr>
          <w:rFonts w:ascii="Garamond" w:hAnsi="Garamond" w:cs="Tahoma"/>
          <w:sz w:val="28"/>
        </w:rPr>
        <w:t xml:space="preserve">For The </w:t>
      </w:r>
      <w:r>
        <w:rPr>
          <w:rFonts w:ascii="Garamond" w:hAnsi="Garamond" w:cs="Tahoma"/>
          <w:sz w:val="28"/>
        </w:rPr>
        <w:t xml:space="preserve">Units </w:t>
      </w:r>
      <w:r w:rsidR="0072511B">
        <w:rPr>
          <w:rFonts w:ascii="Garamond" w:hAnsi="Garamond" w:cs="Tahoma"/>
          <w:sz w:val="28"/>
        </w:rPr>
        <w:t>You Are Currently Teaching</w:t>
      </w:r>
    </w:p>
    <w:p w:rsidR="0072511B" w:rsidRDefault="0072511B" w:rsidP="0072511B">
      <w:pPr>
        <w:rPr>
          <w:rFonts w:ascii="Garamond" w:hAnsi="Garamond" w:cs="Tahoma"/>
          <w:sz w:val="28"/>
        </w:rPr>
      </w:pPr>
    </w:p>
    <w:p w:rsidR="0072511B" w:rsidRPr="0072511B" w:rsidRDefault="00635A38" w:rsidP="0072511B">
      <w:pPr>
        <w:rPr>
          <w:rFonts w:ascii="Garamond" w:hAnsi="Garamond" w:cs="Tahoma"/>
          <w:b/>
          <w:sz w:val="28"/>
        </w:rPr>
      </w:pPr>
      <w:r>
        <w:rPr>
          <w:rFonts w:ascii="Garamond" w:hAnsi="Garamond" w:cs="Tahoma"/>
          <w:b/>
          <w:sz w:val="28"/>
        </w:rPr>
        <w:t>What The ES SS Leadership Team Might</w:t>
      </w:r>
      <w:r w:rsidR="0072511B" w:rsidRPr="0072511B">
        <w:rPr>
          <w:rFonts w:ascii="Garamond" w:hAnsi="Garamond" w:cs="Tahoma"/>
          <w:b/>
          <w:sz w:val="28"/>
        </w:rPr>
        <w:t xml:space="preserve"> Do To Assist The Review Process</w:t>
      </w:r>
      <w:r w:rsidRPr="0072511B">
        <w:rPr>
          <w:rFonts w:ascii="Garamond" w:hAnsi="Garamond" w:cs="Tahoma"/>
          <w:b/>
          <w:sz w:val="28"/>
        </w:rPr>
        <w:t>?</w:t>
      </w:r>
    </w:p>
    <w:p w:rsidR="0072511B" w:rsidRPr="00C2378B" w:rsidRDefault="0072511B" w:rsidP="0072511B">
      <w:pPr>
        <w:pStyle w:val="ListParagraph"/>
        <w:numPr>
          <w:ilvl w:val="0"/>
          <w:numId w:val="1"/>
          <w:numberingChange w:id="22" w:author="SAS" w:date="2010-09-07T04:33:00Z" w:original=""/>
        </w:numPr>
        <w:rPr>
          <w:rFonts w:ascii="Garamond" w:hAnsi="Garamond" w:cs="Tahoma"/>
          <w:sz w:val="28"/>
        </w:rPr>
      </w:pPr>
      <w:r w:rsidRPr="00C2378B">
        <w:rPr>
          <w:rFonts w:ascii="Garamond" w:hAnsi="Garamond" w:cs="Tahoma"/>
          <w:sz w:val="28"/>
        </w:rPr>
        <w:t xml:space="preserve">Review S </w:t>
      </w:r>
      <w:r w:rsidR="00635A38" w:rsidRPr="00C2378B">
        <w:rPr>
          <w:rFonts w:ascii="Garamond" w:hAnsi="Garamond" w:cs="Tahoma"/>
          <w:sz w:val="28"/>
        </w:rPr>
        <w:t xml:space="preserve">&amp; </w:t>
      </w:r>
      <w:r w:rsidRPr="00C2378B">
        <w:rPr>
          <w:rFonts w:ascii="Garamond" w:hAnsi="Garamond" w:cs="Tahoma"/>
          <w:sz w:val="28"/>
        </w:rPr>
        <w:t xml:space="preserve">B’s </w:t>
      </w:r>
    </w:p>
    <w:p w:rsidR="0072511B" w:rsidRPr="00C2378B" w:rsidRDefault="0072511B" w:rsidP="0072511B">
      <w:pPr>
        <w:pStyle w:val="ListParagraph"/>
        <w:numPr>
          <w:ilvl w:val="0"/>
          <w:numId w:val="1"/>
          <w:numberingChange w:id="23" w:author="SAS" w:date="2010-09-07T04:33:00Z" w:original=""/>
        </w:numPr>
        <w:rPr>
          <w:rFonts w:ascii="Garamond" w:hAnsi="Garamond" w:cs="Tahoma"/>
          <w:sz w:val="28"/>
        </w:rPr>
      </w:pPr>
      <w:r w:rsidRPr="00C2378B">
        <w:rPr>
          <w:rFonts w:ascii="Garamond" w:hAnsi="Garamond" w:cs="Tahoma"/>
          <w:sz w:val="28"/>
        </w:rPr>
        <w:t>Look At EAGLE Doc</w:t>
      </w:r>
    </w:p>
    <w:p w:rsidR="0072511B" w:rsidRDefault="0072511B" w:rsidP="0072511B">
      <w:pPr>
        <w:pStyle w:val="ListParagraph"/>
        <w:numPr>
          <w:ilvl w:val="0"/>
          <w:numId w:val="1"/>
          <w:numberingChange w:id="24" w:author="SAS" w:date="2010-09-07T04:33:00Z" w:original=""/>
        </w:numPr>
        <w:rPr>
          <w:rFonts w:ascii="Garamond" w:hAnsi="Garamond" w:cs="Tahoma"/>
          <w:sz w:val="28"/>
        </w:rPr>
      </w:pPr>
      <w:r w:rsidRPr="00C2378B">
        <w:rPr>
          <w:rFonts w:ascii="Garamond" w:hAnsi="Garamond" w:cs="Tahoma"/>
          <w:sz w:val="28"/>
        </w:rPr>
        <w:t>Review Enduring Understandings</w:t>
      </w:r>
    </w:p>
    <w:p w:rsidR="00246366" w:rsidRDefault="00246366" w:rsidP="0072511B">
      <w:pPr>
        <w:pStyle w:val="ListParagraph"/>
        <w:numPr>
          <w:ilvl w:val="0"/>
          <w:numId w:val="1"/>
          <w:ins w:id="25" w:author="SAS" w:date="2010-09-07T04:36:00Z"/>
        </w:numPr>
        <w:rPr>
          <w:ins w:id="26" w:author="SAS" w:date="2010-09-07T04:37:00Z"/>
          <w:rFonts w:ascii="Garamond" w:hAnsi="Garamond" w:cs="Tahoma"/>
          <w:sz w:val="28"/>
        </w:rPr>
      </w:pPr>
      <w:ins w:id="27" w:author="SAS" w:date="2010-09-07T04:37:00Z">
        <w:r>
          <w:rPr>
            <w:rFonts w:ascii="Garamond" w:hAnsi="Garamond" w:cs="Tahoma"/>
            <w:sz w:val="28"/>
          </w:rPr>
          <w:t>Identifying common ground</w:t>
        </w:r>
      </w:ins>
    </w:p>
    <w:p w:rsidR="00246366" w:rsidRPr="00C2378B" w:rsidRDefault="00246366" w:rsidP="0072511B">
      <w:pPr>
        <w:pStyle w:val="ListParagraph"/>
        <w:numPr>
          <w:ilvl w:val="0"/>
          <w:numId w:val="1"/>
          <w:ins w:id="28" w:author="SAS" w:date="2010-09-07T04:37:00Z"/>
        </w:numPr>
        <w:rPr>
          <w:ins w:id="29" w:author="SAS" w:date="2010-09-07T04:36:00Z"/>
          <w:rFonts w:ascii="Garamond" w:hAnsi="Garamond" w:cs="Tahoma"/>
          <w:sz w:val="28"/>
        </w:rPr>
      </w:pPr>
      <w:ins w:id="30" w:author="SAS" w:date="2010-09-07T04:36:00Z">
        <w:r>
          <w:rPr>
            <w:rFonts w:ascii="Garamond" w:hAnsi="Garamond" w:cs="Tahoma"/>
            <w:sz w:val="28"/>
          </w:rPr>
          <w:t>Drafting units</w:t>
        </w:r>
      </w:ins>
    </w:p>
    <w:p w:rsidR="00C2378B" w:rsidRPr="00C2378B" w:rsidRDefault="00C2378B" w:rsidP="0072511B">
      <w:pPr>
        <w:rPr>
          <w:rFonts w:ascii="Garamond" w:hAnsi="Garamond" w:cs="Tahoma"/>
          <w:b/>
          <w:sz w:val="28"/>
        </w:rPr>
      </w:pPr>
    </w:p>
    <w:p w:rsidR="00C2378B" w:rsidRDefault="00C2378B" w:rsidP="0072511B">
      <w:pPr>
        <w:rPr>
          <w:rFonts w:ascii="Garamond" w:hAnsi="Garamond" w:cs="Tahoma"/>
          <w:sz w:val="28"/>
        </w:rPr>
      </w:pPr>
    </w:p>
    <w:p w:rsidR="0072511B" w:rsidRDefault="0072511B" w:rsidP="0072511B">
      <w:pPr>
        <w:rPr>
          <w:rFonts w:ascii="Garamond" w:hAnsi="Garamond" w:cs="Tahoma"/>
          <w:sz w:val="28"/>
        </w:rPr>
      </w:pPr>
    </w:p>
    <w:p w:rsidR="00304C62" w:rsidRPr="0072511B" w:rsidRDefault="00304C62" w:rsidP="0072511B">
      <w:pPr>
        <w:rPr>
          <w:rFonts w:ascii="Garamond" w:hAnsi="Garamond" w:cs="Tahoma"/>
          <w:sz w:val="28"/>
        </w:rPr>
      </w:pPr>
    </w:p>
    <w:p w:rsidR="00304C62" w:rsidRDefault="00304C62" w:rsidP="00304C62">
      <w:pPr>
        <w:rPr>
          <w:rFonts w:ascii="Garamond" w:hAnsi="Garamond" w:cs="Tahoma"/>
          <w:sz w:val="28"/>
        </w:rPr>
      </w:pPr>
    </w:p>
    <w:p w:rsidR="00DA2875" w:rsidRPr="00304C62" w:rsidRDefault="00DA2875" w:rsidP="00304C62">
      <w:pPr>
        <w:rPr>
          <w:sz w:val="28"/>
        </w:rPr>
      </w:pPr>
    </w:p>
    <w:sectPr w:rsidR="00DA2875" w:rsidRPr="00304C62" w:rsidSect="00DA2875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28E"/>
    <w:multiLevelType w:val="hybridMultilevel"/>
    <w:tmpl w:val="B62EA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76B"/>
    <w:multiLevelType w:val="hybridMultilevel"/>
    <w:tmpl w:val="EF343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4C62"/>
    <w:rsid w:val="0021306D"/>
    <w:rsid w:val="00246366"/>
    <w:rsid w:val="00304C62"/>
    <w:rsid w:val="003F2E97"/>
    <w:rsid w:val="00635A38"/>
    <w:rsid w:val="0072511B"/>
    <w:rsid w:val="00767475"/>
    <w:rsid w:val="009860AB"/>
    <w:rsid w:val="009D439C"/>
    <w:rsid w:val="00C2378B"/>
    <w:rsid w:val="00DA2875"/>
    <w:rsid w:val="00DC7024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C62"/>
    <w:rPr>
      <w:rFonts w:ascii="Times New Roman" w:eastAsia="宋体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04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63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66"/>
    <w:rPr>
      <w:rFonts w:ascii="Lucida Grande" w:eastAsia="宋体" w:hAnsi="Lucida Grande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1299</Characters>
  <Application>Microsoft Macintosh Word</Application>
  <DocSecurity>0</DocSecurity>
  <Lines>10</Lines>
  <Paragraphs>2</Paragraphs>
  <ScaleCrop>false</ScaleCrop>
  <Company>SAS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3</cp:revision>
  <dcterms:created xsi:type="dcterms:W3CDTF">2010-09-06T20:32:00Z</dcterms:created>
  <dcterms:modified xsi:type="dcterms:W3CDTF">2010-09-06T20:37:00Z</dcterms:modified>
</cp:coreProperties>
</file>