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Default Extension="bin" ContentType="application/vnd.openxmlformats-officedocument.wordprocessingml.printerSettings"/>
  <Override PartName="/word/header1.xml" ContentType="application/vnd.openxmlformats-officedocument.wordprocessingml.header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0F6" w:rsidRDefault="00C130F6" w:rsidP="00C130F6">
      <w:pPr>
        <w:rPr>
          <w:rFonts w:ascii="Garamond" w:hAnsi="Garamond"/>
          <w:sz w:val="22"/>
        </w:rPr>
      </w:pPr>
    </w:p>
    <w:p w:rsidR="00C130F6" w:rsidRDefault="00C130F6" w:rsidP="00C130F6">
      <w:pPr>
        <w:jc w:val="center"/>
        <w:rPr>
          <w:ins w:id="0" w:author="SAS" w:date="2010-11-24T12:08:00Z"/>
          <w:rFonts w:ascii="Garamond" w:hAnsi="Garamond" w:cs="Helvetica"/>
          <w:b/>
          <w:sz w:val="32"/>
          <w:szCs w:val="32"/>
          <w:lang w:eastAsia="en-US"/>
        </w:rPr>
      </w:pPr>
      <w:r>
        <w:rPr>
          <w:rFonts w:ascii="Garamond" w:hAnsi="Garamond" w:cs="Helvetica"/>
          <w:b/>
          <w:sz w:val="32"/>
          <w:szCs w:val="32"/>
          <w:lang w:eastAsia="en-US"/>
        </w:rPr>
        <w:t>ESSENTIAL QUESTIONS</w:t>
      </w:r>
      <w:ins w:id="1" w:author="SAS" w:date="2010-10-08T08:53:00Z">
        <w:r>
          <w:rPr>
            <w:rFonts w:ascii="Garamond" w:hAnsi="Garamond" w:cs="Helvetica"/>
            <w:b/>
            <w:sz w:val="32"/>
            <w:szCs w:val="32"/>
            <w:lang w:eastAsia="en-US"/>
          </w:rPr>
          <w:t xml:space="preserve">  - </w:t>
        </w:r>
      </w:ins>
      <w:ins w:id="2" w:author="SAS" w:date="2010-10-09T03:59:00Z">
        <w:r>
          <w:rPr>
            <w:rFonts w:ascii="Garamond" w:hAnsi="Garamond" w:cs="Helvetica"/>
            <w:b/>
            <w:sz w:val="32"/>
            <w:szCs w:val="32"/>
            <w:lang w:eastAsia="en-US"/>
          </w:rPr>
          <w:t>Elementary</w:t>
        </w:r>
      </w:ins>
      <w:ins w:id="3" w:author="SAS" w:date="2010-10-08T08:53:00Z">
        <w:r>
          <w:rPr>
            <w:rFonts w:ascii="Garamond" w:hAnsi="Garamond" w:cs="Helvetica"/>
            <w:b/>
            <w:sz w:val="32"/>
            <w:szCs w:val="32"/>
            <w:lang w:eastAsia="en-US"/>
          </w:rPr>
          <w:t xml:space="preserve"> School</w:t>
        </w:r>
      </w:ins>
      <w:ins w:id="4" w:author="SAS" w:date="2010-10-09T03:59:00Z">
        <w:r>
          <w:rPr>
            <w:rFonts w:ascii="Garamond" w:hAnsi="Garamond" w:cs="Helvetica"/>
            <w:b/>
            <w:sz w:val="32"/>
            <w:szCs w:val="32"/>
            <w:lang w:eastAsia="en-US"/>
          </w:rPr>
          <w:t xml:space="preserve"> (</w:t>
        </w:r>
      </w:ins>
      <w:ins w:id="5" w:author="SAS" w:date="2010-10-09T04:00:00Z">
        <w:r>
          <w:rPr>
            <w:rFonts w:ascii="Garamond" w:hAnsi="Garamond" w:cs="Helvetica"/>
            <w:b/>
            <w:sz w:val="32"/>
            <w:szCs w:val="32"/>
            <w:lang w:eastAsia="en-US"/>
          </w:rPr>
          <w:t>Intermediate</w:t>
        </w:r>
      </w:ins>
      <w:ins w:id="6" w:author="SAS" w:date="2010-10-09T03:59:00Z">
        <w:r>
          <w:rPr>
            <w:rFonts w:ascii="Garamond" w:hAnsi="Garamond" w:cs="Helvetica"/>
            <w:b/>
            <w:sz w:val="32"/>
            <w:szCs w:val="32"/>
            <w:lang w:eastAsia="en-US"/>
          </w:rPr>
          <w:t>)</w:t>
        </w:r>
      </w:ins>
    </w:p>
    <w:p w:rsidR="00C130F6" w:rsidRDefault="00C130F6" w:rsidP="00C130F6">
      <w:pPr>
        <w:numPr>
          <w:ins w:id="7" w:author="SAS" w:date="2010-11-24T12:08:00Z"/>
        </w:numPr>
        <w:rPr>
          <w:ins w:id="8" w:author="SAS" w:date="2010-10-08T08:51:00Z"/>
          <w:rFonts w:ascii="Garamond" w:hAnsi="Garamond" w:cs="Helvetica"/>
          <w:sz w:val="20"/>
          <w:szCs w:val="3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734"/>
        <w:gridCol w:w="4319"/>
        <w:gridCol w:w="2254"/>
        <w:gridCol w:w="3792"/>
        <w:gridCol w:w="3047"/>
        <w:gridCol w:w="3065"/>
        <w:gridCol w:w="2943"/>
      </w:tblGrid>
      <w:tr w:rsidR="00FF033E" w:rsidRPr="00E47942">
        <w:trPr>
          <w:ins w:id="9" w:author="SAS" w:date="2010-10-08T08:51:00Z"/>
        </w:trPr>
        <w:tc>
          <w:tcPr>
            <w:tcW w:w="1734" w:type="dxa"/>
            <w:vAlign w:val="center"/>
          </w:tcPr>
          <w:p w:rsidR="00FF033E" w:rsidRPr="00E47942" w:rsidRDefault="00FF033E" w:rsidP="00C130F6">
            <w:pPr>
              <w:numPr>
                <w:ins w:id="10" w:author="SAS" w:date="2010-10-08T08:51:00Z"/>
              </w:numPr>
              <w:jc w:val="center"/>
              <w:rPr>
                <w:ins w:id="11" w:author="SAS" w:date="2010-10-08T08:51:00Z"/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ins w:id="12" w:author="SAS" w:date="2010-10-08T08:51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SAS STRANDS (SKILLS)</w:t>
              </w:r>
            </w:ins>
          </w:p>
        </w:tc>
        <w:tc>
          <w:tcPr>
            <w:tcW w:w="4319" w:type="dxa"/>
            <w:tcBorders>
              <w:bottom w:val="single" w:sz="4" w:space="0" w:color="auto"/>
            </w:tcBorders>
          </w:tcPr>
          <w:p w:rsidR="00FF033E" w:rsidRPr="00E47942" w:rsidRDefault="00FF033E" w:rsidP="00C130F6">
            <w:pPr>
              <w:numPr>
                <w:ins w:id="13" w:author="SAS" w:date="2010-10-08T08:51:00Z"/>
              </w:numPr>
              <w:jc w:val="center"/>
              <w:rPr>
                <w:ins w:id="14" w:author="SAS" w:date="2010-10-08T08:51:00Z"/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ins w:id="15" w:author="SAS" w:date="2010-10-08T08:51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DEPARTMENT -WIDE ENDURING UNDERSTANDINGS (CONTENT)</w:t>
              </w:r>
            </w:ins>
          </w:p>
        </w:tc>
        <w:tc>
          <w:tcPr>
            <w:tcW w:w="2254" w:type="dxa"/>
            <w:vAlign w:val="center"/>
          </w:tcPr>
          <w:p w:rsidR="00FF033E" w:rsidRPr="00FF033E" w:rsidRDefault="00FF033E" w:rsidP="00C130F6">
            <w:pPr>
              <w:numPr>
                <w:ins w:id="16" w:author="SAS" w:date="2010-10-08T08:51:00Z"/>
              </w:numPr>
              <w:jc w:val="center"/>
              <w:rPr>
                <w:ins w:id="17" w:author="SAS" w:date="2010-10-08T08:51:00Z"/>
                <w:rFonts w:ascii="Garamond" w:hAnsi="Garamond" w:cs="Helvetica"/>
                <w:b/>
                <w:i/>
                <w:color w:val="808080" w:themeColor="background1" w:themeShade="80"/>
                <w:sz w:val="20"/>
                <w:szCs w:val="32"/>
                <w:lang w:eastAsia="en-US"/>
              </w:rPr>
            </w:pPr>
            <w:r w:rsidRPr="00FF033E">
              <w:rPr>
                <w:rFonts w:ascii="Garamond" w:hAnsi="Garamond" w:cs="Helvetica"/>
                <w:b/>
                <w:i/>
                <w:color w:val="808080" w:themeColor="background1" w:themeShade="80"/>
                <w:sz w:val="20"/>
                <w:szCs w:val="32"/>
                <w:lang w:eastAsia="en-US"/>
              </w:rPr>
              <w:t>(</w:t>
            </w:r>
            <w:ins w:id="18" w:author="SAS" w:date="2010-11-01T05:56:00Z">
              <w:r w:rsidRPr="00FF033E">
                <w:rPr>
                  <w:rFonts w:ascii="Garamond" w:hAnsi="Garamond" w:cs="Helvetica"/>
                  <w:b/>
                  <w:i/>
                  <w:color w:val="808080" w:themeColor="background1" w:themeShade="80"/>
                  <w:sz w:val="20"/>
                  <w:szCs w:val="32"/>
                  <w:lang w:eastAsia="en-US"/>
                </w:rPr>
                <w:t>*Grade 2)</w:t>
              </w:r>
            </w:ins>
          </w:p>
        </w:tc>
        <w:tc>
          <w:tcPr>
            <w:tcW w:w="3792" w:type="dxa"/>
            <w:vAlign w:val="center"/>
          </w:tcPr>
          <w:p w:rsidR="00FF033E" w:rsidRPr="00E47942" w:rsidRDefault="00FF033E" w:rsidP="00C130F6">
            <w:pPr>
              <w:numPr>
                <w:ins w:id="19" w:author="SAS" w:date="2010-10-08T08:51:00Z"/>
              </w:numPr>
              <w:jc w:val="center"/>
              <w:rPr>
                <w:ins w:id="20" w:author="SAS" w:date="2010-10-08T08:51:00Z"/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ins w:id="21" w:author="SAS" w:date="2010-11-01T05:56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Grade 3</w:t>
              </w:r>
            </w:ins>
          </w:p>
        </w:tc>
        <w:tc>
          <w:tcPr>
            <w:tcW w:w="3047" w:type="dxa"/>
            <w:vAlign w:val="center"/>
          </w:tcPr>
          <w:p w:rsidR="00FF033E" w:rsidRPr="00E47942" w:rsidRDefault="00FF033E" w:rsidP="00C130F6">
            <w:pPr>
              <w:numPr>
                <w:ins w:id="22" w:author="SAS" w:date="2010-10-08T08:51:00Z"/>
              </w:numPr>
              <w:jc w:val="center"/>
              <w:rPr>
                <w:ins w:id="23" w:author="SAS" w:date="2010-10-08T08:51:00Z"/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ins w:id="24" w:author="SAS" w:date="2010-10-09T04:01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Grade 4</w:t>
              </w:r>
            </w:ins>
          </w:p>
        </w:tc>
        <w:tc>
          <w:tcPr>
            <w:tcW w:w="3065" w:type="dxa"/>
            <w:vAlign w:val="center"/>
          </w:tcPr>
          <w:p w:rsidR="00FF033E" w:rsidRPr="00E47942" w:rsidRDefault="00FF033E" w:rsidP="00C130F6">
            <w:pPr>
              <w:numPr>
                <w:ins w:id="25" w:author="SAS" w:date="2010-10-08T08:51:00Z"/>
              </w:numPr>
              <w:jc w:val="center"/>
              <w:rPr>
                <w:ins w:id="26" w:author="SAS" w:date="2010-10-08T08:51:00Z"/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ins w:id="27" w:author="SAS" w:date="2010-10-09T03:59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Grade 5</w:t>
              </w:r>
            </w:ins>
          </w:p>
        </w:tc>
        <w:tc>
          <w:tcPr>
            <w:tcW w:w="2943" w:type="dxa"/>
          </w:tcPr>
          <w:p w:rsidR="00FF033E" w:rsidRDefault="00FF033E" w:rsidP="00C130F6">
            <w:pPr>
              <w:numPr>
                <w:ins w:id="28" w:author="SAS" w:date="2010-10-08T08:51:00Z"/>
              </w:num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Grades 6-8</w:t>
            </w:r>
          </w:p>
        </w:tc>
      </w:tr>
      <w:tr w:rsidR="00C27226" w:rsidRPr="00E47942">
        <w:trPr>
          <w:trHeight w:val="1934"/>
        </w:trPr>
        <w:tc>
          <w:tcPr>
            <w:tcW w:w="1734" w:type="dxa"/>
            <w:tcBorders>
              <w:bottom w:val="single" w:sz="4" w:space="0" w:color="000000"/>
            </w:tcBorders>
          </w:tcPr>
          <w:p w:rsidR="00C27226" w:rsidRPr="00EA2F4F" w:rsidRDefault="00C27226" w:rsidP="00C130F6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I:  Analyze how individuals,</w:t>
            </w:r>
          </w:p>
          <w:p w:rsidR="00C27226" w:rsidRPr="00EA2F4F" w:rsidRDefault="00C27226" w:rsidP="00C130F6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proofErr w:type="gramStart"/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groups</w:t>
            </w:r>
            <w:proofErr w:type="gramEnd"/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, and institutions create and change</w:t>
            </w:r>
          </w:p>
          <w:p w:rsidR="00C27226" w:rsidRPr="00E47942" w:rsidRDefault="00C27226" w:rsidP="00C130F6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proofErr w:type="gramStart"/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structures</w:t>
            </w:r>
            <w:proofErr w:type="gramEnd"/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of power, authority, and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governance</w:t>
            </w:r>
          </w:p>
        </w:tc>
        <w:tc>
          <w:tcPr>
            <w:tcW w:w="4319" w:type="dxa"/>
            <w:tcBorders>
              <w:top w:val="single" w:sz="4" w:space="0" w:color="auto"/>
              <w:bottom w:val="single" w:sz="4" w:space="0" w:color="000000"/>
            </w:tcBorders>
          </w:tcPr>
          <w:p w:rsidR="00C27226" w:rsidRDefault="00C27226" w:rsidP="00C130F6">
            <w:pPr>
              <w:numPr>
                <w:ilvl w:val="0"/>
                <w:numId w:val="14"/>
              </w:numPr>
              <w:ind w:left="360"/>
              <w:rPr>
                <w:ins w:id="29" w:author="SAS" w:date="2010-10-05T11:51:00Z"/>
                <w:rFonts w:ascii="Garamond" w:hAnsi="Garamond"/>
                <w:sz w:val="20"/>
              </w:rPr>
            </w:pPr>
            <w:ins w:id="30" w:author="SAS" w:date="2010-10-05T11:50:00Z">
              <w:r w:rsidRPr="00F40D88">
                <w:rPr>
                  <w:rFonts w:ascii="Garamond" w:hAnsi="Garamond"/>
                  <w:sz w:val="20"/>
                </w:rPr>
                <w:t>People organize around common needs and interests</w:t>
              </w:r>
            </w:ins>
          </w:p>
          <w:p w:rsidR="00C27226" w:rsidRPr="00C130F6" w:rsidRDefault="00C27226" w:rsidP="00C130F6">
            <w:pPr>
              <w:numPr>
                <w:ilvl w:val="0"/>
                <w:numId w:val="14"/>
              </w:numPr>
              <w:ind w:left="360"/>
              <w:rPr>
                <w:rFonts w:ascii="Garamond" w:hAnsi="Garamond"/>
                <w:sz w:val="20"/>
              </w:rPr>
            </w:pPr>
            <w:ins w:id="31" w:author="SAS" w:date="2010-10-05T11:42:00Z">
              <w:r w:rsidRPr="00340454">
                <w:rPr>
                  <w:rFonts w:ascii="Garamond" w:hAnsi="Garamond"/>
                  <w:sz w:val="20"/>
                </w:rPr>
                <w:t>There is a relationship between rights and responsibilities </w:t>
              </w:r>
            </w:ins>
          </w:p>
          <w:p w:rsidR="00C27226" w:rsidRPr="00C27226" w:rsidRDefault="00C27226" w:rsidP="00C130F6">
            <w:pPr>
              <w:numPr>
                <w:ilvl w:val="0"/>
                <w:numId w:val="14"/>
              </w:numPr>
              <w:ind w:left="360"/>
              <w:rPr>
                <w:rFonts w:ascii="Garamond" w:hAnsi="Garamond"/>
                <w:sz w:val="20"/>
              </w:rPr>
            </w:pPr>
            <w:ins w:id="32" w:author="SAS" w:date="2010-10-05T11:52:00Z">
              <w:r w:rsidRPr="00C27226">
                <w:rPr>
                  <w:rFonts w:ascii="Garamond" w:hAnsi="Garamond"/>
                  <w:sz w:val="20"/>
                </w:rPr>
                <w:t>The human need for order leads to the evolution of authority and government</w:t>
              </w:r>
              <w:proofErr w:type="gramStart"/>
              <w:r w:rsidRPr="00C27226">
                <w:rPr>
                  <w:rFonts w:ascii="Garamond" w:hAnsi="Garamond"/>
                  <w:sz w:val="20"/>
                </w:rPr>
                <w:t>. </w:t>
              </w:r>
              <w:proofErr w:type="gramEnd"/>
              <w:r w:rsidRPr="00C27226">
                <w:rPr>
                  <w:rFonts w:ascii="Garamond" w:hAnsi="Garamond"/>
                  <w:sz w:val="20"/>
                </w:rPr>
                <w:t>        </w:t>
              </w:r>
            </w:ins>
            <w:r>
              <w:rPr>
                <w:rFonts w:ascii="Garamond" w:hAnsi="Garamond"/>
                <w:sz w:val="20"/>
              </w:rPr>
              <w:tab/>
            </w:r>
            <w:r>
              <w:rPr>
                <w:rFonts w:ascii="Garamond" w:hAnsi="Garamond"/>
                <w:sz w:val="20"/>
              </w:rPr>
              <w:tab/>
            </w:r>
            <w:r w:rsidRPr="00C27226">
              <w:rPr>
                <w:rFonts w:ascii="Garamond" w:hAnsi="Garamond"/>
                <w:sz w:val="20"/>
              </w:rPr>
              <w:t>    </w:t>
            </w:r>
          </w:p>
          <w:p w:rsidR="00C27226" w:rsidRPr="00C130F6" w:rsidRDefault="00C27226" w:rsidP="00C130F6">
            <w:pPr>
              <w:numPr>
                <w:ins w:id="33" w:author="SAS" w:date="2010-10-08T08:51:00Z"/>
              </w:numPr>
              <w:rPr>
                <w:rFonts w:ascii="Garamond" w:hAnsi="Garamond"/>
                <w:sz w:val="20"/>
              </w:rPr>
            </w:pPr>
          </w:p>
        </w:tc>
        <w:tc>
          <w:tcPr>
            <w:tcW w:w="2254" w:type="dxa"/>
            <w:tcBorders>
              <w:bottom w:val="single" w:sz="4" w:space="0" w:color="000000"/>
            </w:tcBorders>
          </w:tcPr>
          <w:p w:rsidR="00C27226" w:rsidRPr="00FF033E" w:rsidRDefault="00C27226" w:rsidP="00C130F6">
            <w:pPr>
              <w:jc w:val="center"/>
              <w:rPr>
                <w:rFonts w:ascii="Garamond" w:hAnsi="Garamond" w:cs="Helvetica"/>
                <w:i/>
                <w:color w:val="808080" w:themeColor="background1" w:themeShade="80"/>
                <w:sz w:val="20"/>
                <w:szCs w:val="32"/>
                <w:lang w:eastAsia="en-US"/>
              </w:rPr>
            </w:pPr>
            <w:r w:rsidRPr="00FF033E">
              <w:rPr>
                <w:rFonts w:ascii="Garamond" w:hAnsi="Garamond" w:cs="Helvetica"/>
                <w:b/>
                <w:i/>
                <w:color w:val="808080" w:themeColor="background1" w:themeShade="80"/>
                <w:sz w:val="20"/>
                <w:szCs w:val="32"/>
                <w:lang w:eastAsia="en-US"/>
              </w:rPr>
              <w:t>Our Cool School</w:t>
            </w:r>
          </w:p>
        </w:tc>
        <w:tc>
          <w:tcPr>
            <w:tcW w:w="3792" w:type="dxa"/>
            <w:tcBorders>
              <w:bottom w:val="single" w:sz="4" w:space="0" w:color="000000"/>
            </w:tcBorders>
          </w:tcPr>
          <w:p w:rsidR="00C27226" w:rsidRPr="00E47942" w:rsidRDefault="00C27226" w:rsidP="00C130F6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B3373A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Community &amp; Decisions</w:t>
            </w:r>
          </w:p>
        </w:tc>
        <w:tc>
          <w:tcPr>
            <w:tcW w:w="3047" w:type="dxa"/>
            <w:tcBorders>
              <w:bottom w:val="single" w:sz="4" w:space="0" w:color="000000"/>
            </w:tcBorders>
          </w:tcPr>
          <w:p w:rsidR="00C27226" w:rsidRPr="00B3373A" w:rsidRDefault="00C27226" w:rsidP="00C130F6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  <w:rPrChange w:id="34" w:author="SAS" w:date="2010-11-01T0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Three Gorges Dam</w:t>
            </w:r>
          </w:p>
        </w:tc>
        <w:tc>
          <w:tcPr>
            <w:tcW w:w="3065" w:type="dxa"/>
            <w:tcBorders>
              <w:bottom w:val="single" w:sz="4" w:space="0" w:color="000000"/>
            </w:tcBorders>
          </w:tcPr>
          <w:p w:rsidR="00C27226" w:rsidRPr="00B3373A" w:rsidRDefault="00C27226" w:rsidP="00C130F6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  <w:rPrChange w:id="35" w:author="SAS" w:date="2010-11-01T05:58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Civil War &amp; Migration</w:t>
            </w:r>
          </w:p>
        </w:tc>
        <w:tc>
          <w:tcPr>
            <w:tcW w:w="2943" w:type="dxa"/>
            <w:tcBorders>
              <w:bottom w:val="single" w:sz="4" w:space="0" w:color="000000"/>
            </w:tcBorders>
          </w:tcPr>
          <w:p w:rsidR="00C27226" w:rsidRDefault="00C27226" w:rsidP="00FF033E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sz w:val="20"/>
                <w:szCs w:val="32"/>
                <w:lang w:eastAsia="en-US"/>
              </w:rPr>
              <w:t>`Why are institutions created and for what reasons do they change?</w:t>
            </w:r>
          </w:p>
          <w:p w:rsidR="00C27226" w:rsidRDefault="00C27226" w:rsidP="00C130F6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</w:tr>
      <w:tr w:rsidR="00FF033E" w:rsidRPr="00E47942">
        <w:trPr>
          <w:ins w:id="36" w:author="SAS" w:date="2010-10-08T08:51:00Z"/>
        </w:trPr>
        <w:tc>
          <w:tcPr>
            <w:tcW w:w="1734" w:type="dxa"/>
          </w:tcPr>
          <w:p w:rsidR="00FF033E" w:rsidRPr="00E47942" w:rsidRDefault="00FF033E" w:rsidP="00C130F6">
            <w:pPr>
              <w:numPr>
                <w:ins w:id="37" w:author="SAS" w:date="2010-10-08T08:51:00Z"/>
              </w:numPr>
              <w:rPr>
                <w:ins w:id="38" w:author="SAS" w:date="2010-10-08T08:51:00Z"/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ins w:id="39" w:author="SAS" w:date="2010-10-08T08:51:00Z">
              <w:r w:rsidRPr="00EA2F4F">
                <w:rPr>
                  <w:rFonts w:ascii="Garamond" w:hAnsi="Garamond" w:cs="Helvetica"/>
                  <w:b/>
                  <w:sz w:val="18"/>
                  <w:szCs w:val="32"/>
                  <w:lang w:eastAsia="en-US"/>
                </w:rPr>
                <w:t>Standard II Explore and apply geographic</w:t>
              </w:r>
              <w:r>
                <w:rPr>
                  <w:rFonts w:ascii="Garamond" w:hAnsi="Garamond" w:cs="Helvetica"/>
                  <w:b/>
                  <w:sz w:val="18"/>
                  <w:szCs w:val="32"/>
                  <w:lang w:eastAsia="en-US"/>
                </w:rPr>
                <w:t xml:space="preserve"> </w:t>
              </w:r>
              <w:r w:rsidRPr="00EA2F4F">
                <w:rPr>
                  <w:rFonts w:ascii="Garamond" w:hAnsi="Garamond" w:cs="Helvetica"/>
                  <w:b/>
                  <w:sz w:val="18"/>
                  <w:szCs w:val="32"/>
                  <w:lang w:eastAsia="en-US"/>
                </w:rPr>
                <w:t>knowledge and skills</w:t>
              </w:r>
            </w:ins>
          </w:p>
        </w:tc>
        <w:tc>
          <w:tcPr>
            <w:tcW w:w="4319" w:type="dxa"/>
          </w:tcPr>
          <w:p w:rsidR="00FF033E" w:rsidRPr="00000C0E" w:rsidRDefault="00FF033E" w:rsidP="00C130F6">
            <w:pPr>
              <w:numPr>
                <w:ilvl w:val="0"/>
                <w:numId w:val="11"/>
              </w:numPr>
              <w:ind w:left="360"/>
              <w:rPr>
                <w:ins w:id="40" w:author="SAS" w:date="2010-10-05T11:52:00Z"/>
                <w:rFonts w:ascii="Garamond" w:hAnsi="Garamond"/>
                <w:sz w:val="20"/>
              </w:rPr>
            </w:pPr>
            <w:ins w:id="41" w:author="SAS" w:date="2010-10-05T11:43:00Z">
              <w:r w:rsidRPr="00000C0E">
                <w:rPr>
                  <w:rFonts w:ascii="Garamond" w:hAnsi="Garamond"/>
                  <w:sz w:val="20"/>
                </w:rPr>
                <w:t>Places have both human and physical characteristics</w:t>
              </w:r>
            </w:ins>
          </w:p>
          <w:p w:rsidR="00FF033E" w:rsidRPr="00340454" w:rsidRDefault="00FF033E" w:rsidP="00C130F6">
            <w:pPr>
              <w:numPr>
                <w:ilvl w:val="0"/>
                <w:numId w:val="11"/>
              </w:numPr>
              <w:ind w:left="360"/>
              <w:rPr>
                <w:ins w:id="42" w:author="SAS" w:date="2010-10-05T11:43:00Z"/>
                <w:rFonts w:ascii="Garamond" w:hAnsi="Garamond"/>
                <w:sz w:val="20"/>
              </w:rPr>
            </w:pPr>
            <w:ins w:id="43" w:author="SAS" w:date="2010-10-05T11:43:00Z">
              <w:r w:rsidRPr="00340454">
                <w:rPr>
                  <w:rFonts w:ascii="Garamond" w:hAnsi="Garamond"/>
                  <w:sz w:val="20"/>
                </w:rPr>
                <w:t>There is a direct relationship between people and their environments</w:t>
              </w:r>
            </w:ins>
          </w:p>
          <w:p w:rsidR="00FF033E" w:rsidRPr="00E47942" w:rsidRDefault="00FF033E" w:rsidP="00C130F6">
            <w:pPr>
              <w:numPr>
                <w:ins w:id="44" w:author="SAS" w:date="2010-10-08T08:51:00Z"/>
              </w:numPr>
              <w:rPr>
                <w:ins w:id="45" w:author="SAS" w:date="2010-10-08T08:51:00Z"/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2254" w:type="dxa"/>
          </w:tcPr>
          <w:p w:rsidR="00FF033E" w:rsidRPr="00FF033E" w:rsidRDefault="00FF033E" w:rsidP="00C130F6">
            <w:pPr>
              <w:numPr>
                <w:ins w:id="46" w:author="SAS" w:date="2010-10-08T08:51:00Z"/>
              </w:numPr>
              <w:jc w:val="center"/>
              <w:rPr>
                <w:ins w:id="47" w:author="SAS" w:date="2010-10-08T08:51:00Z"/>
                <w:rFonts w:ascii="Garamond" w:hAnsi="Garamond" w:cs="Helvetica"/>
                <w:i/>
                <w:color w:val="808080" w:themeColor="background1" w:themeShade="80"/>
                <w:sz w:val="20"/>
                <w:szCs w:val="32"/>
                <w:lang w:eastAsia="en-US"/>
              </w:rPr>
            </w:pPr>
            <w:ins w:id="48" w:author="SAS" w:date="2010-11-01T05:56:00Z">
              <w:r w:rsidRPr="00FF033E">
                <w:rPr>
                  <w:rFonts w:ascii="Garamond" w:hAnsi="Garamond" w:cs="Helvetica"/>
                  <w:b/>
                  <w:i/>
                  <w:color w:val="808080" w:themeColor="background1" w:themeShade="80"/>
                  <w:sz w:val="20"/>
                  <w:szCs w:val="32"/>
                  <w:lang w:eastAsia="en-US"/>
                </w:rPr>
                <w:t>China Grow (</w:t>
              </w:r>
              <w:r w:rsidRPr="00FF033E">
                <w:rPr>
                  <w:rFonts w:ascii="Garamond" w:hAnsi="Garamond" w:cs="Helvetica"/>
                  <w:i/>
                  <w:color w:val="808080" w:themeColor="background1" w:themeShade="80"/>
                  <w:sz w:val="20"/>
                  <w:szCs w:val="32"/>
                  <w:lang w:eastAsia="en-US"/>
                </w:rPr>
                <w:t>Continents &amp; Oceans</w:t>
              </w:r>
              <w:r w:rsidRPr="00FF033E">
                <w:rPr>
                  <w:rFonts w:ascii="Garamond" w:hAnsi="Garamond" w:cs="Helvetica"/>
                  <w:b/>
                  <w:i/>
                  <w:color w:val="808080" w:themeColor="background1" w:themeShade="80"/>
                  <w:sz w:val="20"/>
                  <w:szCs w:val="32"/>
                  <w:lang w:eastAsia="en-US"/>
                </w:rPr>
                <w:t>)</w:t>
              </w:r>
            </w:ins>
          </w:p>
        </w:tc>
        <w:tc>
          <w:tcPr>
            <w:tcW w:w="3792" w:type="dxa"/>
          </w:tcPr>
          <w:p w:rsidR="00FF033E" w:rsidRPr="00E47942" w:rsidRDefault="00FF033E" w:rsidP="00C130F6">
            <w:pPr>
              <w:numPr>
                <w:ins w:id="49" w:author="SAS" w:date="2010-10-08T08:51:00Z"/>
              </w:numPr>
              <w:jc w:val="center"/>
              <w:rPr>
                <w:ins w:id="50" w:author="SAS" w:date="2010-10-08T08:51:00Z"/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3047" w:type="dxa"/>
          </w:tcPr>
          <w:p w:rsidR="00FF033E" w:rsidRPr="001B0972" w:rsidRDefault="00FF033E" w:rsidP="00C130F6">
            <w:pPr>
              <w:numPr>
                <w:ins w:id="51" w:author="SAS" w:date="2010-10-08T08:51:00Z"/>
              </w:numPr>
              <w:jc w:val="center"/>
              <w:rPr>
                <w:ins w:id="52" w:author="SAS" w:date="2010-10-08T08:51:00Z"/>
                <w:rFonts w:ascii="Garamond" w:hAnsi="Garamond" w:cs="Helvetica"/>
                <w:b/>
                <w:sz w:val="20"/>
                <w:szCs w:val="32"/>
                <w:highlight w:val="yellow"/>
                <w:lang w:eastAsia="en-US"/>
                <w:rPrChange w:id="53" w:author="SAS" w:date="2010-11-01T05:57:00Z">
                  <w:rPr>
                    <w:ins w:id="54" w:author="SAS" w:date="2010-10-08T08:51:00Z"/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  <w:ins w:id="55" w:author="SAS" w:date="2010-11-01T05:57:00Z">
              <w:r w:rsidRPr="001B0972">
                <w:rPr>
                  <w:rFonts w:ascii="Garamond" w:hAnsi="Garamond" w:cs="Helvetica"/>
                  <w:b/>
                  <w:sz w:val="20"/>
                  <w:szCs w:val="32"/>
                  <w:highlight w:val="yellow"/>
                  <w:lang w:eastAsia="en-US"/>
                </w:rPr>
                <w:t>SE Asia/Longitude &amp; Continents</w:t>
              </w:r>
            </w:ins>
          </w:p>
        </w:tc>
        <w:tc>
          <w:tcPr>
            <w:tcW w:w="3065" w:type="dxa"/>
          </w:tcPr>
          <w:p w:rsidR="00FF033E" w:rsidRPr="00CE0B4E" w:rsidRDefault="00FF033E" w:rsidP="00C130F6">
            <w:pPr>
              <w:numPr>
                <w:ins w:id="56" w:author="SAS" w:date="2010-10-08T08:51:00Z"/>
              </w:numPr>
              <w:jc w:val="center"/>
              <w:rPr>
                <w:ins w:id="57" w:author="SAS" w:date="2010-10-08T08:51:00Z"/>
                <w:rFonts w:ascii="Garamond" w:hAnsi="Garamond" w:cs="Helvetica"/>
                <w:b/>
                <w:sz w:val="20"/>
                <w:szCs w:val="32"/>
                <w:lang w:eastAsia="en-US"/>
                <w:rPrChange w:id="58" w:author="SAS" w:date="2010-11-01T06:02:00Z">
                  <w:rPr>
                    <w:ins w:id="59" w:author="SAS" w:date="2010-10-08T08:51:00Z"/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  <w:ins w:id="60" w:author="SAS" w:date="2010-11-01T06:02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Immigration/Civil War</w:t>
              </w:r>
            </w:ins>
          </w:p>
        </w:tc>
        <w:tc>
          <w:tcPr>
            <w:tcW w:w="2943" w:type="dxa"/>
          </w:tcPr>
          <w:p w:rsidR="00C27226" w:rsidRDefault="00C27226" w:rsidP="00C27226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sz w:val="20"/>
                <w:szCs w:val="32"/>
                <w:lang w:eastAsia="en-US"/>
              </w:rPr>
              <w:t>How do we interact with our environment?</w:t>
            </w:r>
          </w:p>
          <w:p w:rsidR="00FF033E" w:rsidRDefault="00FF033E" w:rsidP="00C130F6">
            <w:pPr>
              <w:numPr>
                <w:ins w:id="61" w:author="SAS" w:date="2010-10-08T08:51:00Z"/>
              </w:num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</w:tr>
      <w:tr w:rsidR="00FF033E" w:rsidRPr="00E47942">
        <w:trPr>
          <w:ins w:id="62" w:author="SAS" w:date="2010-10-08T08:51:00Z"/>
        </w:trPr>
        <w:tc>
          <w:tcPr>
            <w:tcW w:w="1734" w:type="dxa"/>
          </w:tcPr>
          <w:p w:rsidR="00FF033E" w:rsidRPr="00E47942" w:rsidRDefault="00FF033E" w:rsidP="00C130F6">
            <w:pPr>
              <w:numPr>
                <w:ins w:id="63" w:author="SAS" w:date="2010-10-08T08:51:00Z"/>
              </w:numPr>
              <w:rPr>
                <w:ins w:id="64" w:author="SAS" w:date="2010-10-08T08:51:00Z"/>
                <w:rFonts w:ascii="Garamond" w:hAnsi="Garamond" w:cs="Helvetica"/>
                <w:sz w:val="20"/>
                <w:szCs w:val="32"/>
                <w:lang w:eastAsia="en-US"/>
              </w:rPr>
            </w:pPr>
            <w:ins w:id="65" w:author="SAS" w:date="2010-10-08T08:51:00Z">
              <w:r w:rsidRPr="00EA2F4F">
                <w:rPr>
                  <w:rFonts w:ascii="Garamond" w:hAnsi="Garamond" w:cs="Helvetica"/>
                  <w:b/>
                  <w:sz w:val="18"/>
                  <w:szCs w:val="32"/>
                  <w:lang w:eastAsia="en-US"/>
                </w:rPr>
                <w:t>Standard III Recognize how time,</w:t>
              </w:r>
              <w:r>
                <w:rPr>
                  <w:rFonts w:ascii="Garamond" w:hAnsi="Garamond" w:cs="Helvetica"/>
                  <w:b/>
                  <w:sz w:val="18"/>
                  <w:szCs w:val="32"/>
                  <w:lang w:eastAsia="en-US"/>
                </w:rPr>
                <w:t xml:space="preserve"> </w:t>
              </w:r>
              <w:r w:rsidRPr="00EA2F4F">
                <w:rPr>
                  <w:rFonts w:ascii="Garamond" w:hAnsi="Garamond" w:cs="Helvetica"/>
                  <w:b/>
                  <w:sz w:val="18"/>
                  <w:szCs w:val="32"/>
                  <w:lang w:eastAsia="en-US"/>
                </w:rPr>
                <w:t>continuity, and change affect perspectives</w:t>
              </w:r>
              <w:r>
                <w:rPr>
                  <w:rFonts w:ascii="Garamond" w:hAnsi="Garamond" w:cs="Helvetica"/>
                  <w:b/>
                  <w:sz w:val="18"/>
                  <w:szCs w:val="32"/>
                  <w:lang w:eastAsia="en-US"/>
                </w:rPr>
                <w:t xml:space="preserve"> </w:t>
              </w:r>
              <w:r w:rsidRPr="00EA2F4F">
                <w:rPr>
                  <w:rFonts w:ascii="Garamond" w:hAnsi="Garamond" w:cs="Helvetica"/>
                  <w:b/>
                  <w:sz w:val="18"/>
                  <w:szCs w:val="32"/>
                  <w:lang w:eastAsia="en-US"/>
                </w:rPr>
                <w:t>and relationships</w:t>
              </w:r>
            </w:ins>
          </w:p>
        </w:tc>
        <w:tc>
          <w:tcPr>
            <w:tcW w:w="4319" w:type="dxa"/>
          </w:tcPr>
          <w:p w:rsidR="00FF033E" w:rsidRPr="00853767" w:rsidRDefault="00FF033E" w:rsidP="00C130F6">
            <w:pPr>
              <w:numPr>
                <w:ilvl w:val="0"/>
                <w:numId w:val="12"/>
              </w:numPr>
              <w:ind w:left="360"/>
              <w:rPr>
                <w:ins w:id="66" w:author="SAS" w:date="2010-10-05T11:44:00Z"/>
                <w:rFonts w:ascii="Garamond" w:hAnsi="Garamond"/>
                <w:sz w:val="20"/>
              </w:rPr>
            </w:pPr>
            <w:ins w:id="67" w:author="SAS" w:date="2010-10-05T11:44:00Z">
              <w:r w:rsidRPr="00340454">
                <w:rPr>
                  <w:rFonts w:ascii="Garamond" w:hAnsi="Garamond"/>
                  <w:sz w:val="20"/>
                </w:rPr>
                <w:t>Change is inevitable.</w:t>
              </w:r>
            </w:ins>
          </w:p>
          <w:p w:rsidR="00FF033E" w:rsidRDefault="00FF033E" w:rsidP="00C130F6">
            <w:pPr>
              <w:numPr>
                <w:ilvl w:val="0"/>
                <w:numId w:val="12"/>
              </w:numPr>
              <w:ind w:left="360"/>
              <w:rPr>
                <w:ins w:id="68" w:author="SAS" w:date="2010-10-05T11:44:00Z"/>
                <w:rFonts w:ascii="Garamond" w:hAnsi="Garamond"/>
                <w:sz w:val="20"/>
              </w:rPr>
            </w:pPr>
            <w:ins w:id="69" w:author="SAS" w:date="2010-10-05T11:44:00Z">
              <w:r w:rsidRPr="00F40D88">
                <w:rPr>
                  <w:rFonts w:ascii="Garamond" w:hAnsi="Garamond"/>
                  <w:sz w:val="20"/>
                </w:rPr>
                <w:t>Decisions have consequences</w:t>
              </w:r>
            </w:ins>
            <w:ins w:id="70" w:author="SAS" w:date="2010-10-05T11:53:00Z">
              <w:r>
                <w:rPr>
                  <w:rFonts w:ascii="Garamond" w:hAnsi="Garamond"/>
                  <w:sz w:val="20"/>
                </w:rPr>
                <w:t xml:space="preserve"> in </w:t>
              </w:r>
              <w:r w:rsidRPr="00340454">
                <w:rPr>
                  <w:rFonts w:ascii="Garamond" w:hAnsi="Garamond"/>
                  <w:sz w:val="20"/>
                </w:rPr>
                <w:t xml:space="preserve">the present and </w:t>
              </w:r>
              <w:r>
                <w:rPr>
                  <w:rFonts w:ascii="Garamond" w:hAnsi="Garamond"/>
                  <w:sz w:val="20"/>
                </w:rPr>
                <w:t xml:space="preserve">to </w:t>
              </w:r>
              <w:r w:rsidRPr="00340454">
                <w:rPr>
                  <w:rFonts w:ascii="Garamond" w:hAnsi="Garamond"/>
                  <w:sz w:val="20"/>
                </w:rPr>
                <w:t>the future</w:t>
              </w:r>
            </w:ins>
          </w:p>
          <w:p w:rsidR="00FF033E" w:rsidRPr="00C130F6" w:rsidRDefault="00FF033E" w:rsidP="00C130F6">
            <w:pPr>
              <w:numPr>
                <w:ilvl w:val="0"/>
                <w:numId w:val="12"/>
              </w:numPr>
              <w:ind w:left="360"/>
              <w:rPr>
                <w:ins w:id="71" w:author="SAS" w:date="2010-10-08T08:51:00Z"/>
                <w:rFonts w:ascii="Garamond" w:hAnsi="Garamond"/>
                <w:sz w:val="20"/>
              </w:rPr>
            </w:pPr>
            <w:ins w:id="72" w:author="SAS" w:date="2010-10-05T11:44:00Z">
              <w:r w:rsidRPr="00340454">
                <w:rPr>
                  <w:rFonts w:ascii="Garamond" w:hAnsi="Garamond"/>
                  <w:sz w:val="20"/>
                </w:rPr>
                <w:t>Our world is connected in a delicate balance</w:t>
              </w:r>
            </w:ins>
            <w:ins w:id="73" w:author="SAS" w:date="2010-10-05T11:53:00Z">
              <w:r>
                <w:rPr>
                  <w:rFonts w:ascii="Garamond" w:hAnsi="Garamond"/>
                  <w:sz w:val="20"/>
                </w:rPr>
                <w:t xml:space="preserve"> (</w:t>
              </w:r>
            </w:ins>
            <w:ins w:id="74" w:author="SAS" w:date="2010-10-05T11:54:00Z">
              <w:r>
                <w:rPr>
                  <w:rFonts w:ascii="Garamond" w:hAnsi="Garamond"/>
                  <w:sz w:val="20"/>
                </w:rPr>
                <w:t>equilibrium</w:t>
              </w:r>
            </w:ins>
            <w:ins w:id="75" w:author="SAS" w:date="2010-10-05T11:53:00Z">
              <w:r>
                <w:rPr>
                  <w:rFonts w:ascii="Garamond" w:hAnsi="Garamond"/>
                  <w:sz w:val="20"/>
                </w:rPr>
                <w:t xml:space="preserve"> and entropy)</w:t>
              </w:r>
            </w:ins>
            <w:ins w:id="76" w:author="SAS" w:date="2010-10-05T11:44:00Z">
              <w:r w:rsidRPr="00340454">
                <w:rPr>
                  <w:rFonts w:ascii="Garamond" w:hAnsi="Garamond"/>
                  <w:sz w:val="20"/>
                </w:rPr>
                <w:t>.</w:t>
              </w:r>
            </w:ins>
          </w:p>
        </w:tc>
        <w:tc>
          <w:tcPr>
            <w:tcW w:w="2254" w:type="dxa"/>
          </w:tcPr>
          <w:p w:rsidR="00FF033E" w:rsidRPr="00FF033E" w:rsidRDefault="00FF033E" w:rsidP="00C130F6">
            <w:pPr>
              <w:numPr>
                <w:ins w:id="77" w:author="SAS" w:date="2010-11-01T05:56:00Z"/>
              </w:numPr>
              <w:jc w:val="center"/>
              <w:rPr>
                <w:ins w:id="78" w:author="SAS" w:date="2010-11-01T05:56:00Z"/>
                <w:rFonts w:ascii="Garamond" w:hAnsi="Garamond" w:cs="Helvetica"/>
                <w:b/>
                <w:i/>
                <w:color w:val="808080" w:themeColor="background1" w:themeShade="80"/>
                <w:sz w:val="20"/>
                <w:szCs w:val="32"/>
                <w:lang w:eastAsia="en-US"/>
              </w:rPr>
            </w:pPr>
            <w:ins w:id="79" w:author="SAS" w:date="2010-11-01T05:56:00Z">
              <w:r w:rsidRPr="00FF033E">
                <w:rPr>
                  <w:rFonts w:ascii="Garamond" w:hAnsi="Garamond" w:cs="Helvetica"/>
                  <w:b/>
                  <w:i/>
                  <w:color w:val="808080" w:themeColor="background1" w:themeShade="80"/>
                  <w:sz w:val="20"/>
                  <w:szCs w:val="32"/>
                  <w:lang w:eastAsia="en-US"/>
                </w:rPr>
                <w:t>China Grow</w:t>
              </w:r>
            </w:ins>
          </w:p>
          <w:p w:rsidR="00FF033E" w:rsidRPr="00FF033E" w:rsidRDefault="00FF033E" w:rsidP="00C130F6">
            <w:pPr>
              <w:numPr>
                <w:ins w:id="80" w:author="SAS" w:date="2010-10-08T08:51:00Z"/>
              </w:numPr>
              <w:jc w:val="center"/>
              <w:rPr>
                <w:ins w:id="81" w:author="SAS" w:date="2010-10-08T08:51:00Z"/>
                <w:rFonts w:ascii="Garamond" w:hAnsi="Garamond" w:cs="Helvetica"/>
                <w:i/>
                <w:color w:val="808080" w:themeColor="background1" w:themeShade="80"/>
                <w:sz w:val="20"/>
                <w:szCs w:val="32"/>
                <w:lang w:eastAsia="en-US"/>
              </w:rPr>
            </w:pPr>
            <w:ins w:id="82" w:author="SAS" w:date="2010-11-01T05:56:00Z">
              <w:r w:rsidRPr="00FF033E">
                <w:rPr>
                  <w:rFonts w:ascii="Garamond" w:hAnsi="Garamond" w:cs="Helvetica"/>
                  <w:b/>
                  <w:i/>
                  <w:color w:val="808080" w:themeColor="background1" w:themeShade="80"/>
                  <w:sz w:val="20"/>
                  <w:szCs w:val="32"/>
                  <w:lang w:eastAsia="en-US"/>
                </w:rPr>
                <w:t>Our Cool School</w:t>
              </w:r>
            </w:ins>
          </w:p>
        </w:tc>
        <w:tc>
          <w:tcPr>
            <w:tcW w:w="3792" w:type="dxa"/>
          </w:tcPr>
          <w:p w:rsidR="00FF033E" w:rsidRPr="00E47942" w:rsidRDefault="00FF033E" w:rsidP="00C130F6">
            <w:pPr>
              <w:numPr>
                <w:ins w:id="83" w:author="SAS" w:date="2010-10-08T08:51:00Z"/>
              </w:numPr>
              <w:jc w:val="center"/>
              <w:rPr>
                <w:ins w:id="84" w:author="SAS" w:date="2010-10-08T08:51:00Z"/>
                <w:rFonts w:ascii="Garamond" w:hAnsi="Garamond" w:cs="Helvetica"/>
                <w:sz w:val="20"/>
                <w:szCs w:val="32"/>
                <w:lang w:eastAsia="en-US"/>
              </w:rPr>
            </w:pPr>
            <w:ins w:id="85" w:author="SAS" w:date="2010-11-01T05:56:00Z">
              <w:r w:rsidRPr="00B3373A"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Community &amp; Decisions</w:t>
              </w:r>
            </w:ins>
          </w:p>
        </w:tc>
        <w:tc>
          <w:tcPr>
            <w:tcW w:w="3047" w:type="dxa"/>
          </w:tcPr>
          <w:p w:rsidR="00FF033E" w:rsidRPr="001B0972" w:rsidRDefault="00FF033E" w:rsidP="00C130F6">
            <w:pPr>
              <w:numPr>
                <w:ins w:id="86" w:author="SAS" w:date="2010-10-08T08:51:00Z"/>
              </w:numPr>
              <w:jc w:val="center"/>
              <w:rPr>
                <w:ins w:id="87" w:author="SAS" w:date="2010-10-08T08:51:00Z"/>
                <w:rFonts w:ascii="Garamond" w:hAnsi="Garamond" w:cs="Helvetica"/>
                <w:b/>
                <w:sz w:val="20"/>
                <w:szCs w:val="32"/>
                <w:highlight w:val="yellow"/>
                <w:lang w:eastAsia="en-US"/>
                <w:rPrChange w:id="88" w:author="SAS" w:date="2010-11-01T05:57:00Z">
                  <w:rPr>
                    <w:ins w:id="89" w:author="SAS" w:date="2010-10-08T08:51:00Z"/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  <w:ins w:id="90" w:author="SAS" w:date="2010-11-01T05:57:00Z">
              <w:r w:rsidRPr="001B0972">
                <w:rPr>
                  <w:rFonts w:ascii="Garamond" w:hAnsi="Garamond" w:cs="Helvetica"/>
                  <w:b/>
                  <w:sz w:val="20"/>
                  <w:szCs w:val="32"/>
                  <w:highlight w:val="yellow"/>
                  <w:lang w:eastAsia="en-US"/>
                </w:rPr>
                <w:t>Ancient China to Present</w:t>
              </w:r>
            </w:ins>
          </w:p>
        </w:tc>
        <w:tc>
          <w:tcPr>
            <w:tcW w:w="3065" w:type="dxa"/>
          </w:tcPr>
          <w:p w:rsidR="00FF033E" w:rsidRPr="00B3373A" w:rsidRDefault="00FF033E" w:rsidP="00C130F6">
            <w:pPr>
              <w:numPr>
                <w:ins w:id="91" w:author="SAS" w:date="2010-10-08T08:51:00Z"/>
              </w:numPr>
              <w:jc w:val="center"/>
              <w:rPr>
                <w:ins w:id="92" w:author="SAS" w:date="2010-10-08T08:51:00Z"/>
                <w:rFonts w:ascii="Garamond" w:hAnsi="Garamond" w:cs="Helvetica"/>
                <w:b/>
                <w:sz w:val="20"/>
                <w:szCs w:val="32"/>
                <w:lang w:eastAsia="en-US"/>
                <w:rPrChange w:id="93" w:author="SAS" w:date="2010-11-01T05:59:00Z">
                  <w:rPr>
                    <w:ins w:id="94" w:author="SAS" w:date="2010-10-08T08:51:00Z"/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  <w:ins w:id="95" w:author="SAS" w:date="2010-11-01T05:59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Immigration &amp; 20C World</w:t>
              </w:r>
            </w:ins>
          </w:p>
        </w:tc>
        <w:tc>
          <w:tcPr>
            <w:tcW w:w="2943" w:type="dxa"/>
          </w:tcPr>
          <w:p w:rsidR="00FF033E" w:rsidRDefault="00C27226" w:rsidP="00C130F6">
            <w:pPr>
              <w:numPr>
                <w:ins w:id="96" w:author="SAS" w:date="2010-10-08T08:51:00Z"/>
              </w:num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sz w:val="20"/>
                <w:szCs w:val="32"/>
                <w:lang w:eastAsia="en-US"/>
              </w:rPr>
              <w:t>What consequences do my decisions have?</w:t>
            </w:r>
          </w:p>
        </w:tc>
      </w:tr>
      <w:tr w:rsidR="00C27226" w:rsidRPr="001B0972">
        <w:trPr>
          <w:ins w:id="97" w:author="SAS" w:date="2010-10-08T08:51:00Z"/>
        </w:trPr>
        <w:tc>
          <w:tcPr>
            <w:tcW w:w="1734" w:type="dxa"/>
          </w:tcPr>
          <w:p w:rsidR="00C27226" w:rsidRPr="00E47942" w:rsidRDefault="00C27226" w:rsidP="00C130F6">
            <w:pPr>
              <w:numPr>
                <w:ins w:id="98" w:author="SAS" w:date="2010-10-08T08:51:00Z"/>
              </w:numPr>
              <w:jc w:val="center"/>
              <w:rPr>
                <w:ins w:id="99" w:author="SAS" w:date="2010-10-08T08:51:00Z"/>
                <w:rFonts w:ascii="Garamond" w:hAnsi="Garamond" w:cs="Helvetica"/>
                <w:sz w:val="20"/>
                <w:szCs w:val="32"/>
                <w:lang w:eastAsia="en-US"/>
              </w:rPr>
            </w:pPr>
            <w:ins w:id="100" w:author="SAS" w:date="2010-10-08T08:51:00Z">
              <w:r w:rsidRPr="00EA2F4F">
                <w:rPr>
                  <w:rFonts w:ascii="Garamond" w:hAnsi="Garamond" w:cs="Helvetica"/>
                  <w:b/>
                  <w:sz w:val="18"/>
                  <w:szCs w:val="32"/>
                  <w:lang w:eastAsia="en-US"/>
                </w:rPr>
                <w:t>Standard IV Applies economic concepts</w:t>
              </w:r>
            </w:ins>
          </w:p>
        </w:tc>
        <w:tc>
          <w:tcPr>
            <w:tcW w:w="4319" w:type="dxa"/>
          </w:tcPr>
          <w:p w:rsidR="00C27226" w:rsidRPr="0074758F" w:rsidRDefault="00C27226" w:rsidP="00C130F6">
            <w:pPr>
              <w:numPr>
                <w:ilvl w:val="0"/>
                <w:numId w:val="15"/>
              </w:numPr>
              <w:ind w:left="360"/>
              <w:rPr>
                <w:ins w:id="101" w:author="SAS" w:date="2010-10-05T11:45:00Z"/>
                <w:rFonts w:ascii="Garamond" w:hAnsi="Garamond"/>
                <w:sz w:val="20"/>
              </w:rPr>
            </w:pPr>
            <w:ins w:id="102" w:author="SAS" w:date="2010-10-05T11:45:00Z">
              <w:r w:rsidRPr="0074758F">
                <w:rPr>
                  <w:rFonts w:ascii="Garamond" w:hAnsi="Garamond"/>
                  <w:sz w:val="20"/>
                </w:rPr>
                <w:t>People have infinite wants but finite resources</w:t>
              </w:r>
              <w:proofErr w:type="gramStart"/>
              <w:r w:rsidRPr="0074758F">
                <w:rPr>
                  <w:rFonts w:ascii="Garamond" w:hAnsi="Garamond"/>
                  <w:sz w:val="20"/>
                </w:rPr>
                <w:t>. </w:t>
              </w:r>
              <w:proofErr w:type="gramEnd"/>
            </w:ins>
          </w:p>
          <w:p w:rsidR="00C27226" w:rsidRDefault="00C27226" w:rsidP="00C130F6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ins w:id="103" w:author="SAS" w:date="2010-10-05T11:45:00Z">
              <w:r w:rsidRPr="0074758F">
                <w:rPr>
                  <w:rFonts w:ascii="Garamond" w:hAnsi="Garamond"/>
                  <w:sz w:val="20"/>
                </w:rPr>
                <w:t>Unequally available resources lead to exchange</w:t>
              </w:r>
              <w:proofErr w:type="gramStart"/>
              <w:r w:rsidRPr="0074758F">
                <w:rPr>
                  <w:rFonts w:ascii="Garamond" w:hAnsi="Garamond"/>
                  <w:sz w:val="20"/>
                </w:rPr>
                <w:t>. </w:t>
              </w:r>
              <w:proofErr w:type="gramEnd"/>
              <w:r w:rsidRPr="0074758F">
                <w:rPr>
                  <w:rFonts w:ascii="Garamond" w:hAnsi="Garamond"/>
                  <w:sz w:val="20"/>
                </w:rPr>
                <w:t>        </w:t>
              </w:r>
            </w:ins>
          </w:p>
          <w:p w:rsidR="00C27226" w:rsidRPr="00FF033E" w:rsidRDefault="00C27226" w:rsidP="00FF033E">
            <w:pPr>
              <w:numPr>
                <w:ilvl w:val="0"/>
                <w:numId w:val="11"/>
              </w:numPr>
              <w:ind w:left="360"/>
              <w:rPr>
                <w:ins w:id="104" w:author="SAS" w:date="2010-10-08T08:51:00Z"/>
                <w:rFonts w:ascii="Garamond" w:hAnsi="Garamond"/>
                <w:b/>
                <w:i/>
                <w:sz w:val="20"/>
              </w:rPr>
            </w:pPr>
            <w:ins w:id="105" w:author="SAS" w:date="2010-10-05T11:43:00Z">
              <w:r w:rsidRPr="00853767">
                <w:rPr>
                  <w:rFonts w:ascii="Garamond" w:hAnsi="Garamond"/>
                  <w:sz w:val="20"/>
                </w:rPr>
                <w:t>Resources have limitations.</w:t>
              </w:r>
            </w:ins>
          </w:p>
        </w:tc>
        <w:tc>
          <w:tcPr>
            <w:tcW w:w="2254" w:type="dxa"/>
          </w:tcPr>
          <w:p w:rsidR="00C27226" w:rsidRPr="00FF033E" w:rsidRDefault="00C27226" w:rsidP="00C130F6">
            <w:pPr>
              <w:numPr>
                <w:ins w:id="106" w:author="SAS" w:date="2010-10-08T08:51:00Z"/>
              </w:numPr>
              <w:jc w:val="center"/>
              <w:rPr>
                <w:ins w:id="107" w:author="SAS" w:date="2010-10-08T08:51:00Z"/>
                <w:rFonts w:ascii="Garamond" w:hAnsi="Garamond" w:cs="Helvetica"/>
                <w:i/>
                <w:color w:val="808080" w:themeColor="background1" w:themeShade="80"/>
                <w:sz w:val="20"/>
                <w:szCs w:val="32"/>
                <w:lang w:eastAsia="en-US"/>
              </w:rPr>
            </w:pPr>
            <w:ins w:id="108" w:author="SAS" w:date="2010-11-01T05:56:00Z">
              <w:r w:rsidRPr="00FF033E">
                <w:rPr>
                  <w:rFonts w:ascii="Garamond" w:hAnsi="Garamond" w:cs="Helvetica"/>
                  <w:b/>
                  <w:i/>
                  <w:color w:val="808080" w:themeColor="background1" w:themeShade="80"/>
                  <w:sz w:val="20"/>
                  <w:szCs w:val="32"/>
                  <w:lang w:eastAsia="en-US"/>
                </w:rPr>
                <w:t xml:space="preserve">China Grow </w:t>
              </w:r>
              <w:r w:rsidRPr="00FF033E">
                <w:rPr>
                  <w:rFonts w:ascii="Garamond" w:hAnsi="Garamond" w:cs="Helvetica"/>
                  <w:i/>
                  <w:color w:val="808080" w:themeColor="background1" w:themeShade="80"/>
                  <w:sz w:val="20"/>
                  <w:szCs w:val="32"/>
                  <w:lang w:eastAsia="en-US"/>
                </w:rPr>
                <w:t>(Goods &amp; Services)</w:t>
              </w:r>
            </w:ins>
          </w:p>
        </w:tc>
        <w:tc>
          <w:tcPr>
            <w:tcW w:w="3792" w:type="dxa"/>
          </w:tcPr>
          <w:p w:rsidR="00C27226" w:rsidRPr="00E47942" w:rsidRDefault="00C27226" w:rsidP="00C130F6">
            <w:pPr>
              <w:numPr>
                <w:ins w:id="109" w:author="SAS" w:date="2010-10-08T08:51:00Z"/>
              </w:numPr>
              <w:jc w:val="center"/>
              <w:rPr>
                <w:ins w:id="110" w:author="SAS" w:date="2010-10-08T08:51:00Z"/>
                <w:rFonts w:ascii="Garamond" w:hAnsi="Garamond" w:cs="Helvetica"/>
                <w:sz w:val="20"/>
                <w:szCs w:val="32"/>
                <w:lang w:eastAsia="en-US"/>
              </w:rPr>
            </w:pPr>
            <w:ins w:id="111" w:author="SAS" w:date="2010-11-01T05:56:00Z">
              <w:r w:rsidRPr="00B3373A">
                <w:rPr>
                  <w:rFonts w:ascii="Garamond" w:hAnsi="Garamond" w:cs="Helvetica"/>
                  <w:b/>
                  <w:i/>
                  <w:sz w:val="20"/>
                  <w:szCs w:val="32"/>
                  <w:lang w:eastAsia="en-US"/>
                </w:rPr>
                <w:t>Community &amp; Decisions</w:t>
              </w:r>
            </w:ins>
          </w:p>
        </w:tc>
        <w:tc>
          <w:tcPr>
            <w:tcW w:w="3047" w:type="dxa"/>
          </w:tcPr>
          <w:p w:rsidR="00C27226" w:rsidRPr="00CE0B4E" w:rsidRDefault="00C27226" w:rsidP="00C130F6">
            <w:pPr>
              <w:numPr>
                <w:ins w:id="112" w:author="SAS" w:date="2010-10-08T08:51:00Z"/>
              </w:numPr>
              <w:jc w:val="center"/>
              <w:rPr>
                <w:ins w:id="113" w:author="SAS" w:date="2010-10-08T08:51:00Z"/>
                <w:rFonts w:ascii="Garamond" w:hAnsi="Garamond" w:cs="Helvetica"/>
                <w:b/>
                <w:sz w:val="20"/>
                <w:szCs w:val="32"/>
                <w:lang w:eastAsia="en-US"/>
                <w:rPrChange w:id="114" w:author="SAS" w:date="2010-11-01T06:00:00Z">
                  <w:rPr>
                    <w:ins w:id="115" w:author="SAS" w:date="2010-10-08T08:51:00Z"/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  <w:ins w:id="116" w:author="SAS" w:date="2010-11-01T06:00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Three Gorges Dam (Modern China</w:t>
              </w:r>
            </w:ins>
            <w:ins w:id="117" w:author="SAS" w:date="2010-11-01T06:01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/Cities</w:t>
              </w:r>
            </w:ins>
            <w:ins w:id="118" w:author="SAS" w:date="2010-11-01T06:00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)</w:t>
              </w:r>
            </w:ins>
          </w:p>
        </w:tc>
        <w:tc>
          <w:tcPr>
            <w:tcW w:w="3065" w:type="dxa"/>
          </w:tcPr>
          <w:p w:rsidR="00C27226" w:rsidRPr="00E47942" w:rsidRDefault="00C27226" w:rsidP="00C130F6">
            <w:pPr>
              <w:numPr>
                <w:ins w:id="119" w:author="SAS" w:date="2010-10-08T08:51:00Z"/>
              </w:numPr>
              <w:jc w:val="center"/>
              <w:rPr>
                <w:ins w:id="120" w:author="SAS" w:date="2010-10-08T08:51:00Z"/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2943" w:type="dxa"/>
          </w:tcPr>
          <w:p w:rsidR="00C27226" w:rsidRPr="00E47942" w:rsidRDefault="00C27226" w:rsidP="001B0972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sz w:val="20"/>
                <w:szCs w:val="32"/>
                <w:lang w:eastAsia="en-US"/>
              </w:rPr>
              <w:t>How should we address the problem of unequal resources?</w:t>
            </w:r>
          </w:p>
        </w:tc>
      </w:tr>
      <w:tr w:rsidR="00C27226" w:rsidRPr="00E47942">
        <w:trPr>
          <w:ins w:id="121" w:author="SAS" w:date="2010-10-08T08:51:00Z"/>
        </w:trPr>
        <w:tc>
          <w:tcPr>
            <w:tcW w:w="1734" w:type="dxa"/>
          </w:tcPr>
          <w:p w:rsidR="00C27226" w:rsidRPr="00E47942" w:rsidRDefault="00C27226" w:rsidP="00C130F6">
            <w:pPr>
              <w:numPr>
                <w:ins w:id="122" w:author="SAS" w:date="2010-10-08T08:51:00Z"/>
              </w:numPr>
              <w:rPr>
                <w:ins w:id="123" w:author="SAS" w:date="2010-10-08T08:51:00Z"/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ins w:id="124" w:author="SAS" w:date="2010-10-08T08:51:00Z">
              <w:r w:rsidRPr="00EA2F4F">
                <w:rPr>
                  <w:rFonts w:ascii="Garamond" w:hAnsi="Garamond" w:cs="Helvetica"/>
                  <w:b/>
                  <w:sz w:val="18"/>
                  <w:szCs w:val="32"/>
                  <w:lang w:eastAsia="en-US"/>
                </w:rPr>
                <w:t>Standard V Examines cultural practices</w:t>
              </w:r>
              <w:r>
                <w:rPr>
                  <w:rFonts w:ascii="Garamond" w:hAnsi="Garamond" w:cs="Helvetica"/>
                  <w:b/>
                  <w:sz w:val="18"/>
                  <w:szCs w:val="32"/>
                  <w:lang w:eastAsia="en-US"/>
                </w:rPr>
                <w:t xml:space="preserve"> </w:t>
              </w:r>
              <w:r w:rsidRPr="00EA2F4F">
                <w:rPr>
                  <w:rFonts w:ascii="Garamond" w:hAnsi="Garamond" w:cs="Helvetica"/>
                  <w:b/>
                  <w:sz w:val="18"/>
                  <w:szCs w:val="32"/>
                  <w:lang w:eastAsia="en-US"/>
                </w:rPr>
                <w:t>and human interactions</w:t>
              </w:r>
            </w:ins>
          </w:p>
        </w:tc>
        <w:tc>
          <w:tcPr>
            <w:tcW w:w="4319" w:type="dxa"/>
          </w:tcPr>
          <w:p w:rsidR="00C27226" w:rsidRPr="00FF033E" w:rsidRDefault="00C27226" w:rsidP="00FF033E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People exist simultaneously as an individual and as a member of a group</w:t>
            </w:r>
          </w:p>
          <w:p w:rsidR="00C27226" w:rsidRPr="00FF033E" w:rsidRDefault="00C27226" w:rsidP="00FF033E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People are different.</w:t>
            </w:r>
          </w:p>
          <w:p w:rsidR="00C27226" w:rsidRPr="00FF033E" w:rsidRDefault="00C27226" w:rsidP="00FF033E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All people have value</w:t>
            </w:r>
          </w:p>
          <w:p w:rsidR="00C27226" w:rsidRPr="00E47942" w:rsidRDefault="00C27226" w:rsidP="00FF033E">
            <w:pPr>
              <w:numPr>
                <w:ilvl w:val="0"/>
                <w:numId w:val="15"/>
              </w:numPr>
              <w:ind w:left="360"/>
              <w:rPr>
                <w:ins w:id="125" w:author="SAS" w:date="2010-10-08T08:51:00Z"/>
                <w:rFonts w:ascii="Garamond" w:hAnsi="Garamond" w:cs="Helvetica"/>
                <w:sz w:val="20"/>
                <w:szCs w:val="32"/>
                <w:lang w:eastAsia="en-US"/>
              </w:rPr>
            </w:pPr>
            <w:r w:rsidRPr="00FF033E">
              <w:rPr>
                <w:rFonts w:ascii="Garamond" w:hAnsi="Garamond"/>
                <w:sz w:val="20"/>
              </w:rPr>
              <w:t>Our identity is shaped by external and internal factors</w:t>
            </w:r>
          </w:p>
        </w:tc>
        <w:tc>
          <w:tcPr>
            <w:tcW w:w="2254" w:type="dxa"/>
          </w:tcPr>
          <w:p w:rsidR="00C27226" w:rsidRPr="00FF033E" w:rsidRDefault="00C27226" w:rsidP="00C130F6">
            <w:pPr>
              <w:numPr>
                <w:ins w:id="126" w:author="SAS" w:date="2010-11-01T05:56:00Z"/>
              </w:numPr>
              <w:jc w:val="center"/>
              <w:rPr>
                <w:ins w:id="127" w:author="SAS" w:date="2010-11-01T05:56:00Z"/>
                <w:rFonts w:ascii="Garamond" w:hAnsi="Garamond" w:cs="Helvetica"/>
                <w:b/>
                <w:i/>
                <w:color w:val="808080" w:themeColor="background1" w:themeShade="80"/>
                <w:sz w:val="20"/>
                <w:szCs w:val="32"/>
                <w:lang w:eastAsia="en-US"/>
              </w:rPr>
            </w:pPr>
            <w:ins w:id="128" w:author="SAS" w:date="2010-11-01T05:56:00Z">
              <w:r w:rsidRPr="00FF033E">
                <w:rPr>
                  <w:rFonts w:ascii="Garamond" w:hAnsi="Garamond" w:cs="Helvetica"/>
                  <w:b/>
                  <w:i/>
                  <w:color w:val="808080" w:themeColor="background1" w:themeShade="80"/>
                  <w:sz w:val="20"/>
                  <w:szCs w:val="32"/>
                  <w:lang w:eastAsia="en-US"/>
                </w:rPr>
                <w:t>Celebrations around the World</w:t>
              </w:r>
            </w:ins>
          </w:p>
          <w:p w:rsidR="00C27226" w:rsidRPr="00FF033E" w:rsidRDefault="00C27226" w:rsidP="00C130F6">
            <w:pPr>
              <w:numPr>
                <w:ins w:id="129" w:author="SAS" w:date="2010-10-08T08:51:00Z"/>
              </w:numPr>
              <w:jc w:val="center"/>
              <w:rPr>
                <w:ins w:id="130" w:author="SAS" w:date="2010-10-08T08:51:00Z"/>
                <w:rFonts w:ascii="Garamond" w:hAnsi="Garamond" w:cs="Helvetica"/>
                <w:i/>
                <w:color w:val="808080" w:themeColor="background1" w:themeShade="80"/>
                <w:sz w:val="20"/>
                <w:szCs w:val="32"/>
                <w:lang w:eastAsia="en-US"/>
              </w:rPr>
            </w:pPr>
            <w:ins w:id="131" w:author="SAS" w:date="2010-11-01T05:56:00Z">
              <w:r w:rsidRPr="00FF033E">
                <w:rPr>
                  <w:rFonts w:ascii="Garamond" w:hAnsi="Garamond" w:cs="Helvetica"/>
                  <w:b/>
                  <w:i/>
                  <w:color w:val="808080" w:themeColor="background1" w:themeShade="80"/>
                  <w:sz w:val="20"/>
                  <w:szCs w:val="32"/>
                  <w:lang w:eastAsia="en-US"/>
                </w:rPr>
                <w:t>Our Cool School</w:t>
              </w:r>
            </w:ins>
          </w:p>
        </w:tc>
        <w:tc>
          <w:tcPr>
            <w:tcW w:w="3792" w:type="dxa"/>
          </w:tcPr>
          <w:p w:rsidR="00C27226" w:rsidRDefault="00C27226" w:rsidP="00C130F6">
            <w:pPr>
              <w:numPr>
                <w:ins w:id="132" w:author="SAS" w:date="2010-11-01T05:56:00Z"/>
              </w:numPr>
              <w:jc w:val="center"/>
              <w:rPr>
                <w:ins w:id="133" w:author="SAS" w:date="2010-11-01T05:56:00Z"/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ins w:id="134" w:author="SAS" w:date="2010-11-01T05:56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Celebrations around the World</w:t>
              </w:r>
            </w:ins>
          </w:p>
          <w:p w:rsidR="00C27226" w:rsidRPr="00E47942" w:rsidRDefault="00C27226" w:rsidP="00C130F6">
            <w:pPr>
              <w:numPr>
                <w:ins w:id="135" w:author="SAS" w:date="2010-10-08T08:51:00Z"/>
              </w:numPr>
              <w:jc w:val="center"/>
              <w:rPr>
                <w:ins w:id="136" w:author="SAS" w:date="2010-10-08T08:51:00Z"/>
                <w:rFonts w:ascii="Garamond" w:hAnsi="Garamond" w:cs="Helvetica"/>
                <w:sz w:val="20"/>
                <w:szCs w:val="32"/>
                <w:lang w:eastAsia="en-US"/>
              </w:rPr>
            </w:pPr>
            <w:ins w:id="137" w:author="SAS" w:date="2010-11-01T05:56:00Z">
              <w:r w:rsidRPr="00B3373A"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Community &amp; Decisions</w:t>
              </w:r>
              <w:r>
                <w:rPr>
                  <w:rFonts w:ascii="Garamond" w:hAnsi="Garamond" w:cs="Helvetica"/>
                  <w:sz w:val="20"/>
                  <w:szCs w:val="32"/>
                  <w:lang w:eastAsia="en-US"/>
                </w:rPr>
                <w:t xml:space="preserve"> (Shanghai, Past &amp; Present)</w:t>
              </w:r>
            </w:ins>
          </w:p>
        </w:tc>
        <w:tc>
          <w:tcPr>
            <w:tcW w:w="3047" w:type="dxa"/>
          </w:tcPr>
          <w:p w:rsidR="00C27226" w:rsidRDefault="00C27226" w:rsidP="00C130F6">
            <w:pPr>
              <w:numPr>
                <w:ins w:id="138" w:author="SAS" w:date="2010-11-01T06:00:00Z"/>
              </w:numPr>
              <w:jc w:val="center"/>
              <w:rPr>
                <w:ins w:id="139" w:author="SAS" w:date="2010-11-01T06:00:00Z"/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ins w:id="140" w:author="SAS" w:date="2010-11-01T06:00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Celebrations around the World</w:t>
              </w:r>
            </w:ins>
          </w:p>
          <w:p w:rsidR="00C27226" w:rsidRPr="00E47942" w:rsidRDefault="00C27226" w:rsidP="00C130F6">
            <w:pPr>
              <w:numPr>
                <w:ins w:id="141" w:author="SAS" w:date="2010-10-08T08:51:00Z"/>
              </w:numPr>
              <w:jc w:val="center"/>
              <w:rPr>
                <w:ins w:id="142" w:author="SAS" w:date="2010-10-08T08:51:00Z"/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3065" w:type="dxa"/>
          </w:tcPr>
          <w:p w:rsidR="00C27226" w:rsidRDefault="00C27226" w:rsidP="00C130F6">
            <w:pPr>
              <w:numPr>
                <w:ins w:id="143" w:author="SAS" w:date="2010-10-08T08:51:00Z"/>
              </w:numPr>
              <w:jc w:val="center"/>
              <w:rPr>
                <w:ins w:id="144" w:author="SAS" w:date="2010-11-01T06:00:00Z"/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ins w:id="145" w:author="SAS" w:date="2010-11-01T05:59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20</w:t>
              </w:r>
              <w:r w:rsidRPr="00CE0B4E">
                <w:rPr>
                  <w:rFonts w:ascii="Garamond" w:hAnsi="Garamond" w:cs="Helvetica"/>
                  <w:b/>
                  <w:sz w:val="20"/>
                  <w:szCs w:val="32"/>
                  <w:vertAlign w:val="superscript"/>
                  <w:lang w:eastAsia="en-US"/>
                  <w:rPrChange w:id="146" w:author="SAS" w:date="2010-11-01T05:59:00Z">
                    <w:rPr>
                      <w:rFonts w:ascii="Garamond" w:hAnsi="Garamond" w:cs="Helvetica"/>
                      <w:b/>
                      <w:sz w:val="20"/>
                      <w:szCs w:val="32"/>
                      <w:lang w:eastAsia="en-US"/>
                    </w:rPr>
                  </w:rPrChange>
                </w:rPr>
                <w:t>th</w:t>
              </w:r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 xml:space="preserve"> (&amp; 21</w:t>
              </w:r>
              <w:r w:rsidRPr="00CE0B4E">
                <w:rPr>
                  <w:rFonts w:ascii="Garamond" w:hAnsi="Garamond" w:cs="Helvetica"/>
                  <w:b/>
                  <w:sz w:val="20"/>
                  <w:szCs w:val="32"/>
                  <w:vertAlign w:val="superscript"/>
                  <w:lang w:eastAsia="en-US"/>
                  <w:rPrChange w:id="147" w:author="SAS" w:date="2010-11-01T06:00:00Z">
                    <w:rPr>
                      <w:rFonts w:ascii="Garamond" w:hAnsi="Garamond" w:cs="Helvetica"/>
                      <w:b/>
                      <w:sz w:val="20"/>
                      <w:szCs w:val="32"/>
                      <w:lang w:eastAsia="en-US"/>
                    </w:rPr>
                  </w:rPrChange>
                </w:rPr>
                <w:t>st</w:t>
              </w:r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 xml:space="preserve"> </w:t>
              </w:r>
            </w:ins>
            <w:ins w:id="148" w:author="SAS" w:date="2010-11-01T06:00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C) World</w:t>
              </w:r>
            </w:ins>
          </w:p>
          <w:p w:rsidR="00C27226" w:rsidRPr="00CE0B4E" w:rsidRDefault="00C27226" w:rsidP="00C130F6">
            <w:pPr>
              <w:numPr>
                <w:ins w:id="149" w:author="SAS" w:date="2010-11-01T06:00:00Z"/>
              </w:numPr>
              <w:jc w:val="center"/>
              <w:rPr>
                <w:ins w:id="150" w:author="SAS" w:date="2010-10-08T08:51:00Z"/>
                <w:rFonts w:ascii="Garamond" w:hAnsi="Garamond" w:cs="Helvetica"/>
                <w:b/>
                <w:sz w:val="20"/>
                <w:szCs w:val="32"/>
                <w:lang w:eastAsia="en-US"/>
                <w:rPrChange w:id="151" w:author="SAS" w:date="2010-11-01T05:59:00Z">
                  <w:rPr>
                    <w:ins w:id="152" w:author="SAS" w:date="2010-10-08T08:51:00Z"/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  <w:ins w:id="153" w:author="SAS" w:date="2010-11-01T06:00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Cultural Studies</w:t>
              </w:r>
            </w:ins>
          </w:p>
        </w:tc>
        <w:tc>
          <w:tcPr>
            <w:tcW w:w="2943" w:type="dxa"/>
          </w:tcPr>
          <w:p w:rsidR="00C27226" w:rsidRDefault="00C27226" w:rsidP="00C130F6">
            <w:pPr>
              <w:numPr>
                <w:ins w:id="154" w:author="SAS" w:date="2010-10-08T08:51:00Z"/>
              </w:num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 w:rsidRPr="0069526C">
              <w:rPr>
                <w:rFonts w:ascii="Garamond" w:hAnsi="Garamond" w:cs="Helvetica"/>
                <w:sz w:val="20"/>
                <w:szCs w:val="32"/>
                <w:lang w:eastAsia="en-US"/>
              </w:rPr>
              <w:t>How does society affect my development as an individual?</w:t>
            </w:r>
          </w:p>
        </w:tc>
      </w:tr>
      <w:tr w:rsidR="00C27226" w:rsidRPr="00E47942">
        <w:tc>
          <w:tcPr>
            <w:tcW w:w="1734" w:type="dxa"/>
          </w:tcPr>
          <w:p w:rsidR="00C27226" w:rsidRPr="00EA2F4F" w:rsidRDefault="00C27226" w:rsidP="00FF033E">
            <w:pPr>
              <w:numPr>
                <w:ins w:id="155" w:author="SAS" w:date="2010-10-08T08:51:00Z"/>
              </w:num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r w:rsidRPr="00FF033E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VI Apply literacy skills and understandings of key ideas, details, structure, and integration of knowledge</w:t>
            </w:r>
            <w:r>
              <w:rPr>
                <w:rFonts w:ascii="Garamond" w:hAnsi="Garamond" w:cs="Garamond"/>
                <w:b/>
                <w:bCs/>
                <w:sz w:val="34"/>
                <w:szCs w:val="34"/>
                <w:lang w:eastAsia="en-US"/>
              </w:rPr>
              <w:t xml:space="preserve"> </w:t>
            </w:r>
            <w:r w:rsidRPr="00C27226">
              <w:rPr>
                <w:rFonts w:ascii="Garamond" w:hAnsi="Garamond" w:cs="Garamond"/>
                <w:i/>
                <w:iCs/>
                <w:sz w:val="20"/>
                <w:szCs w:val="34"/>
                <w:lang w:eastAsia="en-US"/>
              </w:rPr>
              <w:t>(Proposed Oct 8 by HS Task Force</w:t>
            </w:r>
            <w:r w:rsidRPr="00C27226">
              <w:rPr>
                <w:rFonts w:ascii="Garamond" w:hAnsi="Garamond" w:cs="Garamond"/>
                <w:i/>
                <w:iCs/>
                <w:sz w:val="28"/>
                <w:szCs w:val="34"/>
                <w:lang w:eastAsia="en-US"/>
              </w:rPr>
              <w:t>)</w:t>
            </w:r>
          </w:p>
        </w:tc>
        <w:tc>
          <w:tcPr>
            <w:tcW w:w="4319" w:type="dxa"/>
          </w:tcPr>
          <w:p w:rsidR="00C27226" w:rsidRPr="00FF033E" w:rsidRDefault="00C27226" w:rsidP="00FF033E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Technology changes and people need to adapt to those changes</w:t>
            </w:r>
          </w:p>
          <w:p w:rsidR="00C27226" w:rsidRPr="00FF033E" w:rsidRDefault="00C27226" w:rsidP="00FF033E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People need to communicate effectively</w:t>
            </w:r>
          </w:p>
          <w:p w:rsidR="00C27226" w:rsidRDefault="00C27226" w:rsidP="00FF033E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Reading is an essential skill</w:t>
            </w:r>
          </w:p>
          <w:p w:rsidR="00C27226" w:rsidRPr="00340454" w:rsidRDefault="00C27226" w:rsidP="00FF033E">
            <w:pPr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 w:cs="Garamond"/>
                <w:i/>
                <w:iCs/>
                <w:szCs w:val="34"/>
                <w:lang w:eastAsia="en-US"/>
              </w:rPr>
              <w:t xml:space="preserve">(Proposed </w:t>
            </w:r>
            <w:r>
              <w:rPr>
                <w:rFonts w:ascii="Garamond" w:hAnsi="Garamond" w:cs="Garamond"/>
                <w:i/>
                <w:iCs/>
                <w:szCs w:val="34"/>
                <w:lang w:eastAsia="en-US"/>
              </w:rPr>
              <w:t>Dec 1</w:t>
            </w:r>
            <w:r w:rsidRPr="00FF033E">
              <w:rPr>
                <w:rFonts w:ascii="Garamond" w:hAnsi="Garamond" w:cs="Garamond"/>
                <w:i/>
                <w:iCs/>
                <w:szCs w:val="34"/>
                <w:lang w:eastAsia="en-US"/>
              </w:rPr>
              <w:t xml:space="preserve"> by </w:t>
            </w:r>
            <w:r>
              <w:rPr>
                <w:rFonts w:ascii="Garamond" w:hAnsi="Garamond" w:cs="Garamond"/>
                <w:i/>
                <w:iCs/>
                <w:szCs w:val="34"/>
                <w:lang w:eastAsia="en-US"/>
              </w:rPr>
              <w:t>M</w:t>
            </w:r>
            <w:r w:rsidRPr="00FF033E">
              <w:rPr>
                <w:rFonts w:ascii="Garamond" w:hAnsi="Garamond" w:cs="Garamond"/>
                <w:i/>
                <w:iCs/>
                <w:szCs w:val="34"/>
                <w:lang w:eastAsia="en-US"/>
              </w:rPr>
              <w:t>S Task Force</w:t>
            </w:r>
            <w:r>
              <w:rPr>
                <w:rFonts w:ascii="Garamond" w:hAnsi="Garamond" w:cs="Garamond"/>
                <w:i/>
                <w:iCs/>
                <w:sz w:val="34"/>
                <w:szCs w:val="34"/>
                <w:lang w:eastAsia="en-US"/>
              </w:rPr>
              <w:t>)</w:t>
            </w:r>
          </w:p>
        </w:tc>
        <w:tc>
          <w:tcPr>
            <w:tcW w:w="2254" w:type="dxa"/>
          </w:tcPr>
          <w:p w:rsidR="00C27226" w:rsidRPr="00FF033E" w:rsidRDefault="00C27226" w:rsidP="00C130F6">
            <w:pPr>
              <w:numPr>
                <w:ins w:id="156" w:author="SAS" w:date="2010-11-01T05:56:00Z"/>
              </w:numPr>
              <w:jc w:val="center"/>
              <w:rPr>
                <w:rFonts w:ascii="Garamond" w:hAnsi="Garamond" w:cs="Helvetica"/>
                <w:b/>
                <w:i/>
                <w:color w:val="808080" w:themeColor="background1" w:themeShade="80"/>
                <w:sz w:val="20"/>
                <w:szCs w:val="32"/>
                <w:lang w:eastAsia="en-US"/>
              </w:rPr>
            </w:pPr>
          </w:p>
        </w:tc>
        <w:tc>
          <w:tcPr>
            <w:tcW w:w="3792" w:type="dxa"/>
          </w:tcPr>
          <w:p w:rsidR="00C27226" w:rsidRDefault="00C27226" w:rsidP="00C130F6">
            <w:pPr>
              <w:numPr>
                <w:ins w:id="157" w:author="SAS" w:date="2010-11-01T05:56:00Z"/>
              </w:num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  <w:tc>
          <w:tcPr>
            <w:tcW w:w="3047" w:type="dxa"/>
          </w:tcPr>
          <w:p w:rsidR="00C27226" w:rsidRDefault="00C27226" w:rsidP="00C130F6">
            <w:pPr>
              <w:numPr>
                <w:ins w:id="158" w:author="SAS" w:date="2010-11-01T06:00:00Z"/>
              </w:num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  <w:tc>
          <w:tcPr>
            <w:tcW w:w="3065" w:type="dxa"/>
          </w:tcPr>
          <w:p w:rsidR="00C27226" w:rsidRDefault="00C27226" w:rsidP="00C130F6">
            <w:pPr>
              <w:numPr>
                <w:ins w:id="159" w:author="SAS" w:date="2010-10-08T08:51:00Z"/>
              </w:num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  <w:tc>
          <w:tcPr>
            <w:tcW w:w="2943" w:type="dxa"/>
          </w:tcPr>
          <w:p w:rsidR="00C27226" w:rsidRPr="00C04919" w:rsidRDefault="00C27226" w:rsidP="00C27226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69526C">
              <w:rPr>
                <w:rFonts w:ascii="Garamond" w:hAnsi="Garamond" w:cs="Helvetica"/>
                <w:sz w:val="20"/>
                <w:szCs w:val="32"/>
                <w:lang w:eastAsia="en-US"/>
              </w:rPr>
              <w:t>What is the most effective way for my voice to be heard?</w:t>
            </w:r>
          </w:p>
          <w:p w:rsidR="00C27226" w:rsidRPr="00C04919" w:rsidRDefault="00C27226" w:rsidP="00C27226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  <w:p w:rsidR="00C27226" w:rsidRDefault="00C27226" w:rsidP="00C27226">
            <w:pPr>
              <w:numPr>
                <w:ins w:id="160" w:author="SAS" w:date="2010-10-08T08:51:00Z"/>
              </w:num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 w:rsidRPr="0069526C">
              <w:rPr>
                <w:rFonts w:ascii="Garamond" w:hAnsi="Garamond" w:cs="Helvetica"/>
                <w:sz w:val="20"/>
                <w:szCs w:val="32"/>
                <w:lang w:eastAsia="en-US"/>
              </w:rPr>
              <w:t>Why read?</w:t>
            </w:r>
          </w:p>
        </w:tc>
      </w:tr>
    </w:tbl>
    <w:p w:rsidR="00C130F6" w:rsidRDefault="00C130F6" w:rsidP="00C130F6">
      <w:pPr>
        <w:numPr>
          <w:ins w:id="161" w:author="SAS" w:date="2010-10-09T04:00:00Z"/>
        </w:numPr>
        <w:rPr>
          <w:ins w:id="162" w:author="SAS" w:date="2010-10-09T04:00:00Z"/>
          <w:rFonts w:ascii="Garamond" w:hAnsi="Garamond" w:cs="Helvetica"/>
          <w:sz w:val="20"/>
          <w:szCs w:val="32"/>
          <w:lang w:eastAsia="en-US"/>
        </w:rPr>
      </w:pPr>
    </w:p>
    <w:p w:rsidR="00C130F6" w:rsidRDefault="00C130F6" w:rsidP="00C130F6">
      <w:pPr>
        <w:numPr>
          <w:ins w:id="163" w:author="SAS" w:date="2010-10-09T04:00:00Z"/>
        </w:numPr>
        <w:rPr>
          <w:ins w:id="164" w:author="SAS" w:date="2010-10-09T04:00:00Z"/>
          <w:rFonts w:ascii="Garamond" w:hAnsi="Garamond" w:cs="Helvetica"/>
          <w:sz w:val="20"/>
          <w:szCs w:val="32"/>
          <w:lang w:eastAsia="en-US"/>
        </w:rPr>
      </w:pPr>
    </w:p>
    <w:p w:rsidR="00C130F6" w:rsidRDefault="00C130F6" w:rsidP="00C130F6">
      <w:pPr>
        <w:numPr>
          <w:ins w:id="165" w:author="SAS" w:date="2010-10-09T04:00:00Z"/>
        </w:numPr>
        <w:rPr>
          <w:ins w:id="166" w:author="SAS" w:date="2010-10-09T04:00:00Z"/>
          <w:rFonts w:ascii="Garamond" w:hAnsi="Garamond" w:cs="Helvetica"/>
          <w:sz w:val="20"/>
          <w:szCs w:val="32"/>
          <w:lang w:eastAsia="en-US"/>
        </w:rPr>
      </w:pPr>
    </w:p>
    <w:p w:rsidR="00C130F6" w:rsidRDefault="00C130F6" w:rsidP="00C130F6">
      <w:pPr>
        <w:numPr>
          <w:ins w:id="167" w:author="SAS" w:date="2010-10-09T04:00:00Z"/>
        </w:numPr>
        <w:rPr>
          <w:ins w:id="168" w:author="SAS" w:date="2010-10-09T04:00:00Z"/>
          <w:rFonts w:ascii="Garamond" w:hAnsi="Garamond" w:cs="Helvetica"/>
          <w:sz w:val="20"/>
          <w:szCs w:val="32"/>
          <w:lang w:eastAsia="en-US"/>
        </w:rPr>
      </w:pPr>
    </w:p>
    <w:p w:rsidR="00C130F6" w:rsidRDefault="00C130F6" w:rsidP="00C130F6">
      <w:pPr>
        <w:numPr>
          <w:ins w:id="169" w:author="SAS" w:date="2010-10-09T04:00:00Z"/>
        </w:numPr>
        <w:rPr>
          <w:ins w:id="170" w:author="SAS" w:date="2010-10-09T04:00:00Z"/>
          <w:rFonts w:ascii="Garamond" w:hAnsi="Garamond" w:cs="Helvetica"/>
          <w:sz w:val="20"/>
          <w:szCs w:val="32"/>
          <w:lang w:eastAsia="en-US"/>
        </w:rPr>
      </w:pPr>
    </w:p>
    <w:p w:rsidR="00C130F6" w:rsidRDefault="00C130F6" w:rsidP="00C130F6">
      <w:pPr>
        <w:numPr>
          <w:ins w:id="171" w:author="SAS" w:date="2010-10-09T04:00:00Z"/>
        </w:numPr>
        <w:rPr>
          <w:ins w:id="172" w:author="SAS" w:date="2010-10-09T04:00:00Z"/>
          <w:rFonts w:ascii="Garamond" w:hAnsi="Garamond" w:cs="Helvetica"/>
          <w:sz w:val="20"/>
          <w:szCs w:val="32"/>
          <w:lang w:eastAsia="en-US"/>
        </w:rPr>
      </w:pPr>
    </w:p>
    <w:p w:rsidR="00C130F6" w:rsidRDefault="00C130F6" w:rsidP="00C130F6">
      <w:pPr>
        <w:numPr>
          <w:ins w:id="173" w:author="SAS" w:date="2010-10-09T04:00:00Z"/>
        </w:numPr>
        <w:rPr>
          <w:ins w:id="174" w:author="SAS" w:date="2010-10-09T04:00:00Z"/>
          <w:rFonts w:ascii="Garamond" w:hAnsi="Garamond" w:cs="Helvetica"/>
          <w:sz w:val="20"/>
          <w:szCs w:val="32"/>
          <w:lang w:eastAsia="en-US"/>
        </w:rPr>
      </w:pPr>
    </w:p>
    <w:p w:rsidR="00C130F6" w:rsidRDefault="00C130F6" w:rsidP="00C130F6">
      <w:pPr>
        <w:numPr>
          <w:ins w:id="175" w:author="SAS" w:date="2010-10-09T04:00:00Z"/>
        </w:numPr>
        <w:rPr>
          <w:ins w:id="176" w:author="SAS" w:date="2010-10-09T04:00:00Z"/>
          <w:rFonts w:ascii="Garamond" w:hAnsi="Garamond" w:cs="Helvetica"/>
          <w:sz w:val="20"/>
          <w:szCs w:val="32"/>
          <w:lang w:eastAsia="en-US"/>
        </w:rPr>
      </w:pPr>
    </w:p>
    <w:p w:rsidR="0085415A" w:rsidRDefault="0085415A">
      <w:pPr>
        <w:rPr>
          <w:rFonts w:ascii="Garamond" w:hAnsi="Garamond" w:cs="Helvetica"/>
          <w:b/>
          <w:sz w:val="32"/>
          <w:szCs w:val="32"/>
          <w:lang w:eastAsia="en-US"/>
        </w:rPr>
      </w:pPr>
      <w:r>
        <w:rPr>
          <w:rFonts w:ascii="Garamond" w:hAnsi="Garamond" w:cs="Helvetica"/>
          <w:b/>
          <w:sz w:val="32"/>
          <w:szCs w:val="32"/>
          <w:lang w:eastAsia="en-US"/>
        </w:rPr>
        <w:br w:type="page"/>
      </w:r>
    </w:p>
    <w:p w:rsidR="00C130F6" w:rsidRDefault="00C130F6" w:rsidP="00C130F6">
      <w:pPr>
        <w:numPr>
          <w:ins w:id="177" w:author="SAS" w:date="2010-10-09T04:00:00Z"/>
        </w:numPr>
        <w:jc w:val="center"/>
        <w:rPr>
          <w:ins w:id="178" w:author="SAS" w:date="2010-10-09T04:00:00Z"/>
          <w:rFonts w:ascii="Garamond" w:hAnsi="Garamond" w:cs="Helvetica"/>
          <w:sz w:val="20"/>
          <w:szCs w:val="32"/>
          <w:lang w:eastAsia="en-US"/>
        </w:rPr>
      </w:pPr>
      <w:r>
        <w:rPr>
          <w:rFonts w:ascii="Garamond" w:hAnsi="Garamond" w:cs="Helvetica"/>
          <w:b/>
          <w:sz w:val="32"/>
          <w:szCs w:val="32"/>
          <w:lang w:eastAsia="en-US"/>
        </w:rPr>
        <w:t>ESSENTIAL QUESTIONS</w:t>
      </w:r>
      <w:ins w:id="179" w:author="SAS" w:date="2010-10-09T04:00:00Z">
        <w:r>
          <w:rPr>
            <w:rFonts w:ascii="Garamond" w:hAnsi="Garamond" w:cs="Helvetica"/>
            <w:b/>
            <w:sz w:val="32"/>
            <w:szCs w:val="32"/>
            <w:lang w:eastAsia="en-US"/>
          </w:rPr>
          <w:t xml:space="preserve">  - Elementary School (Primary)</w:t>
        </w:r>
      </w:ins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763"/>
        <w:gridCol w:w="2890"/>
        <w:gridCol w:w="3213"/>
        <w:gridCol w:w="3213"/>
        <w:gridCol w:w="3213"/>
        <w:gridCol w:w="3213"/>
        <w:gridCol w:w="3213"/>
      </w:tblGrid>
      <w:tr w:rsidR="00FF033E" w:rsidRPr="00E47942">
        <w:trPr>
          <w:ins w:id="180" w:author="SAS" w:date="2010-10-09T04:00:00Z"/>
        </w:trPr>
        <w:tc>
          <w:tcPr>
            <w:tcW w:w="1763" w:type="dxa"/>
            <w:vAlign w:val="center"/>
          </w:tcPr>
          <w:p w:rsidR="00FF033E" w:rsidRPr="00E47942" w:rsidRDefault="00FF033E" w:rsidP="00C130F6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SAS STRANDS (SKILLS)</w:t>
            </w:r>
          </w:p>
        </w:tc>
        <w:tc>
          <w:tcPr>
            <w:tcW w:w="2890" w:type="dxa"/>
          </w:tcPr>
          <w:p w:rsidR="00FF033E" w:rsidRPr="00E47942" w:rsidRDefault="00FF033E" w:rsidP="00C130F6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DEPARTMENT -WIDE ENDURING UNDERSTANDINGS (CONTENT)</w:t>
            </w:r>
          </w:p>
        </w:tc>
        <w:tc>
          <w:tcPr>
            <w:tcW w:w="3213" w:type="dxa"/>
            <w:vAlign w:val="center"/>
          </w:tcPr>
          <w:p w:rsidR="00FF033E" w:rsidRPr="00E47942" w:rsidRDefault="00FF033E" w:rsidP="00C130F6">
            <w:pPr>
              <w:numPr>
                <w:ins w:id="181" w:author="SAS" w:date="2010-10-09T04:00:00Z"/>
              </w:numPr>
              <w:jc w:val="center"/>
              <w:rPr>
                <w:ins w:id="182" w:author="SAS" w:date="2010-10-09T04:00:00Z"/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ins w:id="183" w:author="SAS" w:date="2010-10-09T04:00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Pre-Kindergarten</w:t>
              </w:r>
            </w:ins>
          </w:p>
        </w:tc>
        <w:tc>
          <w:tcPr>
            <w:tcW w:w="3213" w:type="dxa"/>
            <w:vAlign w:val="center"/>
          </w:tcPr>
          <w:p w:rsidR="00FF033E" w:rsidRPr="00E47942" w:rsidRDefault="00FF033E" w:rsidP="00C130F6">
            <w:pPr>
              <w:numPr>
                <w:ins w:id="184" w:author="SAS" w:date="2010-10-09T04:00:00Z"/>
              </w:numPr>
              <w:jc w:val="center"/>
              <w:rPr>
                <w:ins w:id="185" w:author="SAS" w:date="2010-10-09T04:00:00Z"/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ins w:id="186" w:author="SAS" w:date="2010-10-09T04:00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Kindergarten</w:t>
              </w:r>
            </w:ins>
          </w:p>
        </w:tc>
        <w:tc>
          <w:tcPr>
            <w:tcW w:w="3213" w:type="dxa"/>
            <w:vAlign w:val="center"/>
          </w:tcPr>
          <w:p w:rsidR="00FF033E" w:rsidRPr="00E47942" w:rsidRDefault="00FF033E" w:rsidP="00C130F6">
            <w:pPr>
              <w:numPr>
                <w:ins w:id="187" w:author="SAS" w:date="2010-10-09T04:00:00Z"/>
              </w:numPr>
              <w:jc w:val="center"/>
              <w:rPr>
                <w:ins w:id="188" w:author="SAS" w:date="2010-10-09T04:00:00Z"/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ins w:id="189" w:author="SAS" w:date="2010-10-09T04:00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Grade 1</w:t>
              </w:r>
            </w:ins>
          </w:p>
        </w:tc>
        <w:tc>
          <w:tcPr>
            <w:tcW w:w="3213" w:type="dxa"/>
            <w:vAlign w:val="center"/>
          </w:tcPr>
          <w:p w:rsidR="00FF033E" w:rsidRPr="00E47942" w:rsidRDefault="00FF033E" w:rsidP="00C130F6">
            <w:pPr>
              <w:numPr>
                <w:ins w:id="190" w:author="SAS" w:date="2010-10-09T04:00:00Z"/>
              </w:numPr>
              <w:jc w:val="center"/>
              <w:rPr>
                <w:ins w:id="191" w:author="SAS" w:date="2010-10-09T04:00:00Z"/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ins w:id="192" w:author="SAS" w:date="2010-10-09T04:00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Grade 2</w:t>
              </w:r>
            </w:ins>
          </w:p>
        </w:tc>
        <w:tc>
          <w:tcPr>
            <w:tcW w:w="3213" w:type="dxa"/>
            <w:vAlign w:val="center"/>
          </w:tcPr>
          <w:p w:rsidR="00FF033E" w:rsidRPr="00E47942" w:rsidRDefault="00FF033E" w:rsidP="00C130F6">
            <w:pPr>
              <w:numPr>
                <w:ins w:id="193" w:author="SAS" w:date="2010-10-09T04:00:00Z"/>
              </w:numPr>
              <w:jc w:val="center"/>
              <w:rPr>
                <w:ins w:id="194" w:author="SAS" w:date="2010-10-09T04:00:00Z"/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ins w:id="195" w:author="SAS" w:date="2010-10-09T04:00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(Grade 3)</w:t>
              </w:r>
            </w:ins>
          </w:p>
        </w:tc>
      </w:tr>
      <w:tr w:rsidR="00FF033E" w:rsidRPr="00E47942">
        <w:trPr>
          <w:trHeight w:val="1232"/>
        </w:trPr>
        <w:tc>
          <w:tcPr>
            <w:tcW w:w="1763" w:type="dxa"/>
            <w:vMerge w:val="restart"/>
          </w:tcPr>
          <w:p w:rsidR="00FF033E" w:rsidRPr="00EA2F4F" w:rsidRDefault="00FF033E" w:rsidP="00C130F6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I:  Analyze how individuals,</w:t>
            </w:r>
          </w:p>
          <w:p w:rsidR="00FF033E" w:rsidRPr="00EA2F4F" w:rsidRDefault="00FF033E" w:rsidP="00C130F6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proofErr w:type="gramStart"/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groups</w:t>
            </w:r>
            <w:proofErr w:type="gramEnd"/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, and institutions create and change</w:t>
            </w:r>
          </w:p>
          <w:p w:rsidR="00FF033E" w:rsidRPr="00E47942" w:rsidRDefault="00FF033E" w:rsidP="00C130F6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proofErr w:type="gramStart"/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structures</w:t>
            </w:r>
            <w:proofErr w:type="gramEnd"/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of power, authority, and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governance</w:t>
            </w:r>
          </w:p>
        </w:tc>
        <w:tc>
          <w:tcPr>
            <w:tcW w:w="2890" w:type="dxa"/>
          </w:tcPr>
          <w:p w:rsidR="00FF033E" w:rsidRDefault="00FF033E" w:rsidP="00C130F6">
            <w:pPr>
              <w:numPr>
                <w:ilvl w:val="0"/>
                <w:numId w:val="14"/>
              </w:numPr>
              <w:ind w:left="360"/>
              <w:rPr>
                <w:rFonts w:ascii="Garamond" w:hAnsi="Garamond"/>
                <w:sz w:val="20"/>
              </w:rPr>
            </w:pPr>
            <w:r w:rsidRPr="00F40D88">
              <w:rPr>
                <w:rFonts w:ascii="Garamond" w:hAnsi="Garamond"/>
                <w:sz w:val="20"/>
              </w:rPr>
              <w:t>People organize around common needs and interests</w:t>
            </w:r>
          </w:p>
          <w:p w:rsidR="00FF033E" w:rsidRPr="00C130F6" w:rsidRDefault="00FF033E" w:rsidP="00C130F6">
            <w:pPr>
              <w:numPr>
                <w:ilvl w:val="0"/>
                <w:numId w:val="14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There is a relationship between rights and responsibilities </w:t>
            </w:r>
          </w:p>
        </w:tc>
        <w:tc>
          <w:tcPr>
            <w:tcW w:w="3213" w:type="dxa"/>
            <w:tcBorders>
              <w:bottom w:val="single" w:sz="4" w:space="0" w:color="auto"/>
            </w:tcBorders>
          </w:tcPr>
          <w:p w:rsidR="00FF033E" w:rsidRPr="002B2AE3" w:rsidRDefault="00FF033E" w:rsidP="00C130F6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 w:rsidRPr="002B2AE3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My Community (The World Around me)</w:t>
            </w:r>
          </w:p>
          <w:p w:rsidR="00FF033E" w:rsidRPr="00E47942" w:rsidRDefault="00FF033E" w:rsidP="00C130F6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3213" w:type="dxa"/>
            <w:tcBorders>
              <w:bottom w:val="single" w:sz="4" w:space="0" w:color="auto"/>
            </w:tcBorders>
          </w:tcPr>
          <w:p w:rsidR="00FF033E" w:rsidRDefault="00FF033E" w:rsidP="00C130F6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626E28">
              <w:rPr>
                <w:rFonts w:ascii="Garamond" w:hAnsi="Garamond" w:cs="Helvetica"/>
                <w:sz w:val="20"/>
                <w:szCs w:val="32"/>
                <w:lang w:eastAsia="en-US"/>
              </w:rPr>
              <w:t>C</w:t>
            </w:r>
            <w:r w:rsidRPr="00815A8B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elebrations </w:t>
            </w:r>
            <w:r w:rsidRPr="00626E28">
              <w:rPr>
                <w:rFonts w:ascii="Garamond" w:hAnsi="Garamond" w:cs="Helvetica"/>
                <w:sz w:val="20"/>
                <w:szCs w:val="32"/>
                <w:lang w:eastAsia="en-US"/>
              </w:rPr>
              <w:t>(K)</w:t>
            </w:r>
          </w:p>
          <w:p w:rsidR="00FF033E" w:rsidRPr="00E47942" w:rsidRDefault="00FF033E" w:rsidP="00C130F6">
            <w:pPr>
              <w:rPr>
                <w:rFonts w:ascii="Garamond" w:hAnsi="Garamond" w:cs="Helvetica"/>
                <w:sz w:val="20"/>
                <w:szCs w:val="32"/>
                <w:lang w:eastAsia="en-US"/>
              </w:rPr>
              <w:pPrChange w:id="196" w:author="SAS" w:date="2010-11-01T05:26:00Z">
                <w:pPr>
                  <w:jc w:val="center"/>
                </w:pPr>
              </w:pPrChange>
            </w:pPr>
          </w:p>
        </w:tc>
        <w:tc>
          <w:tcPr>
            <w:tcW w:w="3213" w:type="dxa"/>
            <w:tcBorders>
              <w:bottom w:val="single" w:sz="4" w:space="0" w:color="auto"/>
            </w:tcBorders>
          </w:tcPr>
          <w:p w:rsidR="00FF033E" w:rsidRPr="00E47942" w:rsidRDefault="00FF033E" w:rsidP="00C130F6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Cultural Practices &amp; Human Interactions </w:t>
            </w:r>
            <w:r>
              <w:rPr>
                <w:rFonts w:ascii="Garamond" w:hAnsi="Garamond" w:cs="Helvetica"/>
                <w:sz w:val="20"/>
                <w:szCs w:val="32"/>
                <w:lang w:eastAsia="en-US"/>
              </w:rPr>
              <w:t>(Groups We Belong To)</w:t>
            </w:r>
          </w:p>
        </w:tc>
        <w:tc>
          <w:tcPr>
            <w:tcW w:w="3213" w:type="dxa"/>
            <w:tcBorders>
              <w:bottom w:val="single" w:sz="4" w:space="0" w:color="auto"/>
            </w:tcBorders>
          </w:tcPr>
          <w:p w:rsidR="00FF033E" w:rsidRPr="00B3373A" w:rsidRDefault="00FF033E" w:rsidP="00C130F6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  <w:rPrChange w:id="197" w:author="SAS" w:date="2010-11-01T05:50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Our Cool School</w:t>
            </w:r>
          </w:p>
        </w:tc>
        <w:tc>
          <w:tcPr>
            <w:tcW w:w="3213" w:type="dxa"/>
            <w:tcBorders>
              <w:bottom w:val="single" w:sz="4" w:space="0" w:color="auto"/>
            </w:tcBorders>
          </w:tcPr>
          <w:p w:rsidR="00FF033E" w:rsidRPr="00B3373A" w:rsidRDefault="00FF033E" w:rsidP="00C130F6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  <w:rPrChange w:id="198" w:author="SAS" w:date="2010-11-01T05:55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  <w:r w:rsidRPr="00B3373A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C</w:t>
            </w:r>
            <w:r w:rsidRPr="00B3373A">
              <w:rPr>
                <w:rFonts w:ascii="Garamond" w:hAnsi="Garamond" w:cs="Helvetica"/>
                <w:b/>
                <w:sz w:val="20"/>
                <w:szCs w:val="32"/>
                <w:lang w:eastAsia="en-US"/>
                <w:rPrChange w:id="199" w:author="SAS" w:date="2010-11-01T05:55:00Z">
                  <w:rPr>
                    <w:rFonts w:ascii="Arial" w:hAnsi="Arial"/>
                    <w:color w:val="000000"/>
                  </w:rPr>
                </w:rPrChange>
              </w:rPr>
              <w:t>ommunity &amp; Decisions</w:t>
            </w:r>
          </w:p>
        </w:tc>
      </w:tr>
      <w:tr w:rsidR="00FF033E" w:rsidRPr="00E47942">
        <w:trPr>
          <w:trHeight w:val="1340"/>
        </w:trPr>
        <w:tc>
          <w:tcPr>
            <w:tcW w:w="1763" w:type="dxa"/>
            <w:vMerge/>
          </w:tcPr>
          <w:p w:rsidR="00FF033E" w:rsidRPr="00EA2F4F" w:rsidRDefault="00FF033E" w:rsidP="00C130F6">
            <w:pPr>
              <w:numPr>
                <w:ins w:id="200" w:author="SAS" w:date="2010-10-09T04:00:00Z"/>
              </w:num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</w:p>
        </w:tc>
        <w:tc>
          <w:tcPr>
            <w:tcW w:w="2890" w:type="dxa"/>
          </w:tcPr>
          <w:p w:rsidR="00FF033E" w:rsidRDefault="00FF033E" w:rsidP="00C130F6">
            <w:pPr>
              <w:rPr>
                <w:rFonts w:ascii="Garamond" w:hAnsi="Garamond"/>
                <w:sz w:val="20"/>
              </w:rPr>
            </w:pPr>
          </w:p>
          <w:p w:rsidR="00FF033E" w:rsidRPr="00853767" w:rsidRDefault="00FF033E" w:rsidP="00C130F6">
            <w:pPr>
              <w:numPr>
                <w:ilvl w:val="0"/>
                <w:numId w:val="14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The human need for order leads to the evolution of authority and government</w:t>
            </w:r>
            <w:proofErr w:type="gramStart"/>
            <w:r w:rsidRPr="00340454">
              <w:rPr>
                <w:rFonts w:ascii="Garamond" w:hAnsi="Garamond"/>
                <w:sz w:val="20"/>
              </w:rPr>
              <w:t>. </w:t>
            </w:r>
            <w:proofErr w:type="gramEnd"/>
            <w:r w:rsidRPr="00340454">
              <w:rPr>
                <w:rFonts w:ascii="Garamond" w:hAnsi="Garamond"/>
                <w:sz w:val="20"/>
              </w:rPr>
              <w:t>        </w:t>
            </w:r>
          </w:p>
          <w:p w:rsidR="00FF033E" w:rsidRPr="00340454" w:rsidRDefault="00FF033E" w:rsidP="00C130F6">
            <w:p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    </w:t>
            </w:r>
          </w:p>
          <w:p w:rsidR="00FF033E" w:rsidRPr="00340454" w:rsidRDefault="00FF033E" w:rsidP="00C130F6">
            <w:pPr>
              <w:rPr>
                <w:rFonts w:ascii="Garamond" w:hAnsi="Garamond"/>
                <w:sz w:val="20"/>
              </w:rPr>
            </w:pPr>
          </w:p>
        </w:tc>
        <w:tc>
          <w:tcPr>
            <w:tcW w:w="3213" w:type="dxa"/>
            <w:tcBorders>
              <w:top w:val="single" w:sz="4" w:space="0" w:color="auto"/>
            </w:tcBorders>
          </w:tcPr>
          <w:p w:rsidR="00FF033E" w:rsidRPr="002B2AE3" w:rsidRDefault="00FF033E" w:rsidP="00C130F6">
            <w:pPr>
              <w:numPr>
                <w:ins w:id="201" w:author="SAS" w:date="2010-11-01T05:39:00Z"/>
              </w:num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  <w:tc>
          <w:tcPr>
            <w:tcW w:w="3213" w:type="dxa"/>
            <w:tcBorders>
              <w:top w:val="single" w:sz="4" w:space="0" w:color="auto"/>
            </w:tcBorders>
          </w:tcPr>
          <w:p w:rsidR="00FF033E" w:rsidRPr="00626E28" w:rsidRDefault="00FF033E" w:rsidP="00C130F6">
            <w:pPr>
              <w:numPr>
                <w:ins w:id="202" w:author="SAS" w:date="2010-10-09T04:00:00Z"/>
              </w:num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3213" w:type="dxa"/>
            <w:tcBorders>
              <w:top w:val="single" w:sz="4" w:space="0" w:color="auto"/>
            </w:tcBorders>
          </w:tcPr>
          <w:p w:rsidR="00FF033E" w:rsidRDefault="00FF033E" w:rsidP="00C130F6">
            <w:pPr>
              <w:numPr>
                <w:ins w:id="203" w:author="SAS" w:date="2010-10-09T04:00:00Z"/>
              </w:num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  <w:tc>
          <w:tcPr>
            <w:tcW w:w="3213" w:type="dxa"/>
            <w:tcBorders>
              <w:top w:val="single" w:sz="4" w:space="0" w:color="auto"/>
            </w:tcBorders>
          </w:tcPr>
          <w:p w:rsidR="00FF033E" w:rsidRDefault="00FF033E" w:rsidP="00C130F6">
            <w:pPr>
              <w:numPr>
                <w:ins w:id="204" w:author="SAS" w:date="2010-10-09T04:00:00Z"/>
              </w:num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  <w:tc>
          <w:tcPr>
            <w:tcW w:w="3213" w:type="dxa"/>
            <w:tcBorders>
              <w:top w:val="single" w:sz="4" w:space="0" w:color="auto"/>
            </w:tcBorders>
          </w:tcPr>
          <w:p w:rsidR="00FF033E" w:rsidRPr="00B3373A" w:rsidRDefault="00FF033E" w:rsidP="00C130F6">
            <w:pPr>
              <w:numPr>
                <w:ins w:id="205" w:author="SAS" w:date="2010-10-09T04:00:00Z"/>
              </w:num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</w:tr>
      <w:tr w:rsidR="00FF033E" w:rsidRPr="00E47942">
        <w:trPr>
          <w:ins w:id="206" w:author="SAS" w:date="2010-10-09T04:00:00Z"/>
        </w:trPr>
        <w:tc>
          <w:tcPr>
            <w:tcW w:w="1763" w:type="dxa"/>
          </w:tcPr>
          <w:p w:rsidR="00FF033E" w:rsidRPr="00E47942" w:rsidRDefault="00FF033E" w:rsidP="00C130F6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II Explore and apply geographic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knowledge and skills</w:t>
            </w:r>
          </w:p>
        </w:tc>
        <w:tc>
          <w:tcPr>
            <w:tcW w:w="2890" w:type="dxa"/>
          </w:tcPr>
          <w:p w:rsidR="00FF033E" w:rsidRPr="00000C0E" w:rsidRDefault="00FF033E" w:rsidP="00C130F6">
            <w:pPr>
              <w:numPr>
                <w:ilvl w:val="0"/>
                <w:numId w:val="11"/>
              </w:numPr>
              <w:ind w:left="360"/>
              <w:rPr>
                <w:rFonts w:ascii="Garamond" w:hAnsi="Garamond"/>
                <w:sz w:val="20"/>
              </w:rPr>
            </w:pPr>
            <w:r w:rsidRPr="00000C0E">
              <w:rPr>
                <w:rFonts w:ascii="Garamond" w:hAnsi="Garamond"/>
                <w:sz w:val="20"/>
              </w:rPr>
              <w:t>Places have both human and physical characteristics</w:t>
            </w:r>
          </w:p>
          <w:p w:rsidR="00FF033E" w:rsidRPr="00340454" w:rsidRDefault="00FF033E" w:rsidP="00C130F6">
            <w:pPr>
              <w:numPr>
                <w:ilvl w:val="0"/>
                <w:numId w:val="11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There is a direct relationship between people and their environments</w:t>
            </w:r>
          </w:p>
          <w:p w:rsidR="00FF033E" w:rsidRPr="00E47942" w:rsidRDefault="00FF033E" w:rsidP="00C130F6">
            <w:pPr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3213" w:type="dxa"/>
          </w:tcPr>
          <w:p w:rsidR="00FF033E" w:rsidRPr="002B2AE3" w:rsidRDefault="00FF033E" w:rsidP="00C130F6">
            <w:pPr>
              <w:numPr>
                <w:ins w:id="207" w:author="SAS" w:date="2010-11-01T05:15:00Z"/>
              </w:numPr>
              <w:rPr>
                <w:ins w:id="208" w:author="SAS" w:date="2010-11-01T05:15:00Z"/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ins w:id="209" w:author="SAS" w:date="2010-11-01T05:15:00Z">
              <w:r w:rsidRPr="002B2AE3"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My Community (The World Around me)</w:t>
              </w:r>
            </w:ins>
          </w:p>
          <w:p w:rsidR="00FF033E" w:rsidRDefault="00FF033E" w:rsidP="00C130F6">
            <w:pPr>
              <w:numPr>
                <w:ilvl w:val="0"/>
                <w:numId w:val="11"/>
                <w:ins w:id="210" w:author="SAS" w:date="2010-10-09T04:05:00Z"/>
              </w:numPr>
              <w:ind w:left="360"/>
              <w:rPr>
                <w:ins w:id="211" w:author="SAS" w:date="2010-10-09T04:05:00Z"/>
                <w:rFonts w:ascii="Garamond" w:hAnsi="Garamond" w:cs="Helvetica"/>
                <w:sz w:val="20"/>
                <w:szCs w:val="32"/>
                <w:lang w:eastAsia="en-US"/>
              </w:rPr>
            </w:pPr>
            <w:ins w:id="212" w:author="SAS" w:date="2010-11-01T01:19:00Z">
              <w:r>
                <w:rPr>
                  <w:rFonts w:ascii="Garamond" w:hAnsi="Garamond" w:cs="Helvetica"/>
                  <w:sz w:val="20"/>
                  <w:szCs w:val="32"/>
                  <w:lang w:eastAsia="en-US"/>
                </w:rPr>
                <w:t>What makes my neighborhood in Shanghai?</w:t>
              </w:r>
            </w:ins>
          </w:p>
          <w:p w:rsidR="00FF033E" w:rsidRPr="00E47942" w:rsidRDefault="00FF033E" w:rsidP="00C130F6">
            <w:pPr>
              <w:numPr>
                <w:ins w:id="213" w:author="SAS" w:date="2010-10-09T04:05:00Z"/>
              </w:numPr>
              <w:ind w:left="360"/>
              <w:rPr>
                <w:ins w:id="214" w:author="SAS" w:date="2010-10-09T04:00:00Z"/>
                <w:rFonts w:ascii="Garamond" w:hAnsi="Garamond" w:cs="Helvetica"/>
                <w:sz w:val="20"/>
                <w:szCs w:val="32"/>
                <w:lang w:eastAsia="en-US"/>
              </w:rPr>
              <w:pPrChange w:id="215" w:author="SAS" w:date="2010-11-01T05:25:00Z">
                <w:pPr>
                  <w:jc w:val="center"/>
                </w:pPr>
              </w:pPrChange>
            </w:pPr>
          </w:p>
        </w:tc>
        <w:tc>
          <w:tcPr>
            <w:tcW w:w="3213" w:type="dxa"/>
          </w:tcPr>
          <w:p w:rsidR="00FF033E" w:rsidRPr="00626E28" w:rsidRDefault="00FF033E" w:rsidP="00C130F6">
            <w:pPr>
              <w:numPr>
                <w:ins w:id="216" w:author="SAS" w:date="2010-11-01T05:25:00Z"/>
              </w:numPr>
              <w:jc w:val="center"/>
              <w:rPr>
                <w:ins w:id="217" w:author="SAS" w:date="2010-11-01T05:25:00Z"/>
                <w:rFonts w:ascii="Garamond" w:hAnsi="Garamond" w:cs="Helvetica"/>
                <w:sz w:val="20"/>
                <w:szCs w:val="32"/>
                <w:lang w:eastAsia="en-US"/>
              </w:rPr>
            </w:pPr>
            <w:ins w:id="218" w:author="SAS" w:date="2010-11-01T05:25:00Z">
              <w:r w:rsidRPr="00815A8B"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The World Around Me</w:t>
              </w:r>
              <w:r w:rsidRPr="00626E28">
                <w:rPr>
                  <w:rFonts w:ascii="Garamond" w:hAnsi="Garamond" w:cs="Helvetica"/>
                  <w:sz w:val="20"/>
                  <w:szCs w:val="32"/>
                  <w:lang w:eastAsia="en-US"/>
                </w:rPr>
                <w:t xml:space="preserve"> (K)</w:t>
              </w:r>
            </w:ins>
          </w:p>
          <w:p w:rsidR="00FF033E" w:rsidRPr="00E47942" w:rsidRDefault="00FF033E" w:rsidP="00C130F6">
            <w:pPr>
              <w:numPr>
                <w:ins w:id="219" w:author="SAS" w:date="2010-10-09T04:00:00Z"/>
              </w:numPr>
              <w:jc w:val="center"/>
              <w:rPr>
                <w:ins w:id="220" w:author="SAS" w:date="2010-10-09T04:00:00Z"/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3213" w:type="dxa"/>
          </w:tcPr>
          <w:p w:rsidR="00FF033E" w:rsidRPr="00E47942" w:rsidRDefault="00FF033E" w:rsidP="00C130F6">
            <w:pPr>
              <w:numPr>
                <w:ins w:id="221" w:author="SAS" w:date="2010-10-09T04:00:00Z"/>
              </w:numPr>
              <w:jc w:val="center"/>
              <w:rPr>
                <w:ins w:id="222" w:author="SAS" w:date="2010-10-09T04:00:00Z"/>
                <w:rFonts w:ascii="Garamond" w:hAnsi="Garamond" w:cs="Helvetica"/>
                <w:sz w:val="20"/>
                <w:szCs w:val="32"/>
                <w:lang w:eastAsia="en-US"/>
              </w:rPr>
            </w:pPr>
            <w:ins w:id="223" w:author="SAS" w:date="2010-11-01T05:30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 xml:space="preserve">Cultural </w:t>
              </w:r>
            </w:ins>
            <w:ins w:id="224" w:author="SAS" w:date="2010-11-01T05:31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Practices</w:t>
              </w:r>
            </w:ins>
            <w:ins w:id="225" w:author="SAS" w:date="2010-11-01T05:30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 xml:space="preserve"> &amp; Human </w:t>
              </w:r>
            </w:ins>
            <w:ins w:id="226" w:author="SAS" w:date="2010-11-01T05:31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Interactions</w:t>
              </w:r>
            </w:ins>
            <w:ins w:id="227" w:author="SAS" w:date="2010-11-01T05:30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 xml:space="preserve"> </w:t>
              </w:r>
              <w:r>
                <w:rPr>
                  <w:rFonts w:ascii="Garamond" w:hAnsi="Garamond" w:cs="Helvetica"/>
                  <w:sz w:val="20"/>
                  <w:szCs w:val="32"/>
                  <w:lang w:eastAsia="en-US"/>
                </w:rPr>
                <w:t>(Groups We Belong To)</w:t>
              </w:r>
            </w:ins>
          </w:p>
        </w:tc>
        <w:tc>
          <w:tcPr>
            <w:tcW w:w="3213" w:type="dxa"/>
          </w:tcPr>
          <w:p w:rsidR="00FF033E" w:rsidRPr="00E47942" w:rsidRDefault="00FF033E" w:rsidP="00C130F6">
            <w:pPr>
              <w:numPr>
                <w:ins w:id="228" w:author="SAS" w:date="2010-10-09T04:00:00Z"/>
              </w:numPr>
              <w:jc w:val="center"/>
              <w:rPr>
                <w:ins w:id="229" w:author="SAS" w:date="2010-10-09T04:00:00Z"/>
                <w:rFonts w:ascii="Garamond" w:hAnsi="Garamond" w:cs="Helvetica"/>
                <w:sz w:val="20"/>
                <w:szCs w:val="32"/>
                <w:lang w:eastAsia="en-US"/>
              </w:rPr>
            </w:pPr>
            <w:ins w:id="230" w:author="SAS" w:date="2010-11-01T05:49:00Z">
              <w:r w:rsidRPr="0052411B"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China Grow</w:t>
              </w:r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 xml:space="preserve"> (</w:t>
              </w:r>
              <w:r w:rsidRPr="0052411B">
                <w:rPr>
                  <w:rFonts w:ascii="Garamond" w:hAnsi="Garamond" w:cs="Helvetica"/>
                  <w:sz w:val="20"/>
                  <w:szCs w:val="32"/>
                  <w:lang w:eastAsia="en-US"/>
                </w:rPr>
                <w:t>Continents &amp; Oceans</w:t>
              </w:r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)</w:t>
              </w:r>
            </w:ins>
          </w:p>
        </w:tc>
        <w:tc>
          <w:tcPr>
            <w:tcW w:w="3213" w:type="dxa"/>
          </w:tcPr>
          <w:p w:rsidR="00FF033E" w:rsidRPr="00E47942" w:rsidRDefault="00FF033E" w:rsidP="00C130F6">
            <w:pPr>
              <w:numPr>
                <w:ins w:id="231" w:author="SAS" w:date="2010-10-09T04:00:00Z"/>
              </w:numPr>
              <w:jc w:val="center"/>
              <w:rPr>
                <w:ins w:id="232" w:author="SAS" w:date="2010-10-09T04:00:00Z"/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</w:tr>
      <w:tr w:rsidR="00FF033E" w:rsidRPr="00E47942">
        <w:trPr>
          <w:ins w:id="233" w:author="SAS" w:date="2010-10-09T04:00:00Z"/>
        </w:trPr>
        <w:tc>
          <w:tcPr>
            <w:tcW w:w="1763" w:type="dxa"/>
          </w:tcPr>
          <w:p w:rsidR="00FF033E" w:rsidRPr="00E47942" w:rsidRDefault="00FF033E" w:rsidP="00C130F6">
            <w:pPr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III Recognize how time,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continuity, and change affect perspectives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and relationships</w:t>
            </w:r>
          </w:p>
        </w:tc>
        <w:tc>
          <w:tcPr>
            <w:tcW w:w="2890" w:type="dxa"/>
          </w:tcPr>
          <w:p w:rsidR="00FF033E" w:rsidRPr="00853767" w:rsidRDefault="00FF033E" w:rsidP="00C130F6">
            <w:pPr>
              <w:numPr>
                <w:ilvl w:val="0"/>
                <w:numId w:val="12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Change is inevitable.</w:t>
            </w:r>
          </w:p>
          <w:p w:rsidR="00FF033E" w:rsidRDefault="00FF033E" w:rsidP="00C130F6">
            <w:pPr>
              <w:numPr>
                <w:ilvl w:val="0"/>
                <w:numId w:val="12"/>
              </w:numPr>
              <w:ind w:left="360"/>
              <w:rPr>
                <w:rFonts w:ascii="Garamond" w:hAnsi="Garamond"/>
                <w:sz w:val="20"/>
              </w:rPr>
            </w:pPr>
            <w:r w:rsidRPr="00F40D88">
              <w:rPr>
                <w:rFonts w:ascii="Garamond" w:hAnsi="Garamond"/>
                <w:sz w:val="20"/>
              </w:rPr>
              <w:t>Decisions have consequences</w:t>
            </w:r>
            <w:r>
              <w:rPr>
                <w:rFonts w:ascii="Garamond" w:hAnsi="Garamond"/>
                <w:sz w:val="20"/>
              </w:rPr>
              <w:t xml:space="preserve"> in </w:t>
            </w:r>
            <w:r w:rsidRPr="00340454">
              <w:rPr>
                <w:rFonts w:ascii="Garamond" w:hAnsi="Garamond"/>
                <w:sz w:val="20"/>
              </w:rPr>
              <w:t xml:space="preserve">the present and </w:t>
            </w:r>
            <w:r>
              <w:rPr>
                <w:rFonts w:ascii="Garamond" w:hAnsi="Garamond"/>
                <w:sz w:val="20"/>
              </w:rPr>
              <w:t xml:space="preserve">to </w:t>
            </w:r>
            <w:r w:rsidRPr="00340454">
              <w:rPr>
                <w:rFonts w:ascii="Garamond" w:hAnsi="Garamond"/>
                <w:sz w:val="20"/>
              </w:rPr>
              <w:t>the future</w:t>
            </w:r>
          </w:p>
          <w:p w:rsidR="00FF033E" w:rsidRPr="00C130F6" w:rsidRDefault="00FF033E" w:rsidP="00C130F6">
            <w:pPr>
              <w:numPr>
                <w:ilvl w:val="0"/>
                <w:numId w:val="12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Our world is connected in a delicate balance</w:t>
            </w:r>
            <w:r>
              <w:rPr>
                <w:rFonts w:ascii="Garamond" w:hAnsi="Garamond"/>
                <w:sz w:val="20"/>
              </w:rPr>
              <w:t xml:space="preserve"> (equilibrium and entropy)</w:t>
            </w:r>
            <w:r w:rsidRPr="00340454">
              <w:rPr>
                <w:rFonts w:ascii="Garamond" w:hAnsi="Garamond"/>
                <w:sz w:val="20"/>
              </w:rPr>
              <w:t>.</w:t>
            </w:r>
          </w:p>
        </w:tc>
        <w:tc>
          <w:tcPr>
            <w:tcW w:w="3213" w:type="dxa"/>
          </w:tcPr>
          <w:p w:rsidR="00FF033E" w:rsidRPr="002B2AE3" w:rsidRDefault="00FF033E" w:rsidP="00C130F6">
            <w:pPr>
              <w:numPr>
                <w:ins w:id="234" w:author="SAS" w:date="2010-10-09T04:00:00Z"/>
              </w:numPr>
              <w:rPr>
                <w:ins w:id="235" w:author="SAS" w:date="2010-11-01T05:16:00Z"/>
                <w:rFonts w:ascii="Garamond" w:hAnsi="Garamond" w:cs="Helvetica"/>
                <w:sz w:val="20"/>
                <w:szCs w:val="32"/>
                <w:lang w:eastAsia="en-US"/>
                <w:rPrChange w:id="236" w:author="SAS" w:date="2010-11-01T05:16:00Z">
                  <w:rPr>
                    <w:ins w:id="237" w:author="SAS" w:date="2010-11-01T05:16:00Z"/>
                    <w:rFonts w:ascii="Garamond" w:hAnsi="Garamond" w:cs="Helvetica"/>
                    <w:b/>
                    <w:sz w:val="20"/>
                    <w:szCs w:val="32"/>
                    <w:lang w:eastAsia="en-US"/>
                  </w:rPr>
                </w:rPrChange>
              </w:rPr>
            </w:pPr>
            <w:ins w:id="238" w:author="SAS" w:date="2010-11-01T05:16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Celebrations</w:t>
              </w:r>
            </w:ins>
          </w:p>
          <w:p w:rsidR="00FF033E" w:rsidRPr="00E47942" w:rsidRDefault="00FF033E" w:rsidP="00C130F6">
            <w:pPr>
              <w:numPr>
                <w:ilvl w:val="0"/>
                <w:numId w:val="16"/>
                <w:ins w:id="239" w:author="SAS" w:date="2010-11-01T05:16:00Z"/>
              </w:numPr>
              <w:ind w:left="360"/>
              <w:rPr>
                <w:ins w:id="240" w:author="SAS" w:date="2010-10-09T04:00:00Z"/>
                <w:rFonts w:ascii="Garamond" w:hAnsi="Garamond" w:cs="Helvetica"/>
                <w:sz w:val="20"/>
                <w:szCs w:val="32"/>
                <w:lang w:eastAsia="en-US"/>
              </w:rPr>
              <w:pPrChange w:id="241" w:author="SAS" w:date="2010-11-01T01:52:00Z">
                <w:pPr>
                  <w:jc w:val="center"/>
                </w:pPr>
              </w:pPrChange>
            </w:pPr>
            <w:ins w:id="242" w:author="SAS" w:date="2010-11-01T05:17:00Z">
              <w:r>
                <w:rPr>
                  <w:rFonts w:ascii="Garamond" w:hAnsi="Garamond" w:cs="Helvetica"/>
                  <w:sz w:val="20"/>
                  <w:szCs w:val="32"/>
                  <w:lang w:eastAsia="en-US"/>
                </w:rPr>
                <w:t>What is good to know about my world? (</w:t>
              </w:r>
              <w:proofErr w:type="gramStart"/>
              <w:r>
                <w:rPr>
                  <w:rFonts w:ascii="Garamond" w:hAnsi="Garamond" w:cs="Helvetica"/>
                  <w:sz w:val="20"/>
                  <w:szCs w:val="32"/>
                  <w:lang w:eastAsia="en-US"/>
                </w:rPr>
                <w:t>current</w:t>
              </w:r>
              <w:proofErr w:type="gramEnd"/>
              <w:r>
                <w:rPr>
                  <w:rFonts w:ascii="Garamond" w:hAnsi="Garamond" w:cs="Helvetica"/>
                  <w:sz w:val="20"/>
                  <w:szCs w:val="32"/>
                  <w:lang w:eastAsia="en-US"/>
                </w:rPr>
                <w:t xml:space="preserve"> events)</w:t>
              </w:r>
            </w:ins>
          </w:p>
        </w:tc>
        <w:tc>
          <w:tcPr>
            <w:tcW w:w="3213" w:type="dxa"/>
          </w:tcPr>
          <w:p w:rsidR="00FF033E" w:rsidRPr="00E47942" w:rsidRDefault="00FF033E" w:rsidP="00C130F6">
            <w:pPr>
              <w:numPr>
                <w:ins w:id="243" w:author="SAS" w:date="2010-10-09T04:00:00Z"/>
              </w:numPr>
              <w:jc w:val="center"/>
              <w:rPr>
                <w:ins w:id="244" w:author="SAS" w:date="2010-10-09T04:00:00Z"/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3213" w:type="dxa"/>
          </w:tcPr>
          <w:p w:rsidR="00FF033E" w:rsidRPr="00E47942" w:rsidRDefault="00FF033E" w:rsidP="00C130F6">
            <w:pPr>
              <w:numPr>
                <w:ins w:id="245" w:author="SAS" w:date="2010-10-09T04:00:00Z"/>
              </w:numPr>
              <w:jc w:val="center"/>
              <w:rPr>
                <w:ins w:id="246" w:author="SAS" w:date="2010-10-09T04:00:00Z"/>
                <w:rFonts w:ascii="Garamond" w:hAnsi="Garamond" w:cs="Helvetica"/>
                <w:sz w:val="20"/>
                <w:szCs w:val="32"/>
                <w:lang w:eastAsia="en-US"/>
              </w:rPr>
            </w:pPr>
            <w:ins w:id="247" w:author="SAS" w:date="2010-11-01T05:41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 xml:space="preserve">Cultural Practices &amp; Human Interactions </w:t>
              </w:r>
              <w:r>
                <w:rPr>
                  <w:rFonts w:ascii="Garamond" w:hAnsi="Garamond" w:cs="Helvetica"/>
                  <w:sz w:val="20"/>
                  <w:szCs w:val="32"/>
                  <w:lang w:eastAsia="en-US"/>
                </w:rPr>
                <w:t>(Groups We Belong To)</w:t>
              </w:r>
            </w:ins>
          </w:p>
        </w:tc>
        <w:tc>
          <w:tcPr>
            <w:tcW w:w="3213" w:type="dxa"/>
          </w:tcPr>
          <w:p w:rsidR="00FF033E" w:rsidRDefault="00FF033E" w:rsidP="00C130F6">
            <w:pPr>
              <w:numPr>
                <w:ins w:id="248" w:author="SAS" w:date="2010-10-09T04:00:00Z"/>
              </w:numPr>
              <w:jc w:val="center"/>
              <w:rPr>
                <w:ins w:id="249" w:author="SAS" w:date="2010-11-01T05:50:00Z"/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ins w:id="250" w:author="SAS" w:date="2010-11-01T05:49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China Grow</w:t>
              </w:r>
            </w:ins>
          </w:p>
          <w:p w:rsidR="00FF033E" w:rsidRPr="00B3373A" w:rsidRDefault="00FF033E" w:rsidP="00C130F6">
            <w:pPr>
              <w:numPr>
                <w:ins w:id="251" w:author="SAS" w:date="2010-11-01T05:50:00Z"/>
              </w:numPr>
              <w:jc w:val="center"/>
              <w:rPr>
                <w:ins w:id="252" w:author="SAS" w:date="2010-10-09T04:00:00Z"/>
                <w:rFonts w:ascii="Garamond" w:hAnsi="Garamond" w:cs="Helvetica"/>
                <w:b/>
                <w:sz w:val="20"/>
                <w:szCs w:val="32"/>
                <w:lang w:eastAsia="en-US"/>
                <w:rPrChange w:id="253" w:author="SAS" w:date="2010-11-01T05:49:00Z">
                  <w:rPr>
                    <w:ins w:id="254" w:author="SAS" w:date="2010-10-09T04:00:00Z"/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  <w:ins w:id="255" w:author="SAS" w:date="2010-11-01T05:50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Our Cool School</w:t>
              </w:r>
            </w:ins>
          </w:p>
        </w:tc>
        <w:tc>
          <w:tcPr>
            <w:tcW w:w="3213" w:type="dxa"/>
          </w:tcPr>
          <w:p w:rsidR="00FF033E" w:rsidRPr="00B3373A" w:rsidRDefault="00FF033E" w:rsidP="00C130F6">
            <w:pPr>
              <w:numPr>
                <w:ins w:id="256" w:author="SAS" w:date="2010-10-09T04:00:00Z"/>
              </w:numPr>
              <w:jc w:val="center"/>
              <w:rPr>
                <w:ins w:id="257" w:author="SAS" w:date="2010-10-09T04:00:00Z"/>
                <w:rFonts w:ascii="Garamond" w:hAnsi="Garamond" w:cs="Helvetica"/>
                <w:b/>
                <w:sz w:val="20"/>
                <w:szCs w:val="32"/>
                <w:lang w:eastAsia="en-US"/>
                <w:rPrChange w:id="258" w:author="SAS" w:date="2010-11-01T05:53:00Z">
                  <w:rPr>
                    <w:ins w:id="259" w:author="SAS" w:date="2010-10-09T04:00:00Z"/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  <w:ins w:id="260" w:author="SAS" w:date="2010-11-01T05:53:00Z">
              <w:r w:rsidRPr="00B3373A">
                <w:rPr>
                  <w:rFonts w:ascii="Garamond" w:hAnsi="Garamond" w:cs="Helvetica"/>
                  <w:b/>
                  <w:sz w:val="20"/>
                  <w:szCs w:val="32"/>
                  <w:lang w:eastAsia="en-US"/>
                  <w:rPrChange w:id="261" w:author="SAS" w:date="2010-11-01T05:53:00Z">
                    <w:rPr>
                      <w:rFonts w:ascii="Garamond" w:hAnsi="Garamond" w:cs="Helvetica"/>
                      <w:sz w:val="20"/>
                      <w:szCs w:val="32"/>
                      <w:lang w:eastAsia="en-US"/>
                    </w:rPr>
                  </w:rPrChange>
                </w:rPr>
                <w:t>Community &amp; Decisions</w:t>
              </w:r>
            </w:ins>
          </w:p>
        </w:tc>
      </w:tr>
      <w:tr w:rsidR="00FF033E" w:rsidRPr="00E47942">
        <w:trPr>
          <w:ins w:id="262" w:author="SAS" w:date="2010-10-09T04:00:00Z"/>
        </w:trPr>
        <w:tc>
          <w:tcPr>
            <w:tcW w:w="1763" w:type="dxa"/>
          </w:tcPr>
          <w:p w:rsidR="00FF033E" w:rsidRPr="00E47942" w:rsidRDefault="00FF033E" w:rsidP="00C130F6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IV Applies economic concepts</w:t>
            </w:r>
          </w:p>
        </w:tc>
        <w:tc>
          <w:tcPr>
            <w:tcW w:w="2890" w:type="dxa"/>
          </w:tcPr>
          <w:p w:rsidR="00FF033E" w:rsidRPr="0074758F" w:rsidRDefault="00FF033E" w:rsidP="00C130F6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74758F">
              <w:rPr>
                <w:rFonts w:ascii="Garamond" w:hAnsi="Garamond"/>
                <w:sz w:val="20"/>
              </w:rPr>
              <w:t>People have infinite wants but finite resources</w:t>
            </w:r>
            <w:proofErr w:type="gramStart"/>
            <w:r w:rsidRPr="0074758F">
              <w:rPr>
                <w:rFonts w:ascii="Garamond" w:hAnsi="Garamond"/>
                <w:sz w:val="20"/>
              </w:rPr>
              <w:t>. </w:t>
            </w:r>
            <w:proofErr w:type="gramEnd"/>
          </w:p>
          <w:p w:rsidR="00FF033E" w:rsidRDefault="00FF033E" w:rsidP="00C130F6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74758F">
              <w:rPr>
                <w:rFonts w:ascii="Garamond" w:hAnsi="Garamond"/>
                <w:sz w:val="20"/>
              </w:rPr>
              <w:t>Unequally available resources lead to exchange</w:t>
            </w:r>
            <w:proofErr w:type="gramStart"/>
            <w:r w:rsidRPr="0074758F">
              <w:rPr>
                <w:rFonts w:ascii="Garamond" w:hAnsi="Garamond"/>
                <w:sz w:val="20"/>
              </w:rPr>
              <w:t>. </w:t>
            </w:r>
            <w:proofErr w:type="gramEnd"/>
            <w:r w:rsidRPr="0074758F">
              <w:rPr>
                <w:rFonts w:ascii="Garamond" w:hAnsi="Garamond"/>
                <w:sz w:val="20"/>
              </w:rPr>
              <w:t>        </w:t>
            </w:r>
          </w:p>
          <w:p w:rsidR="00FF033E" w:rsidRPr="00FF033E" w:rsidRDefault="00FF033E" w:rsidP="00FF033E">
            <w:pPr>
              <w:numPr>
                <w:ilvl w:val="0"/>
                <w:numId w:val="11"/>
              </w:numPr>
              <w:ind w:left="360"/>
              <w:rPr>
                <w:rFonts w:ascii="Garamond" w:hAnsi="Garamond"/>
                <w:b/>
                <w:i/>
                <w:sz w:val="20"/>
              </w:rPr>
            </w:pPr>
            <w:r w:rsidRPr="00853767">
              <w:rPr>
                <w:rFonts w:ascii="Garamond" w:hAnsi="Garamond"/>
                <w:sz w:val="20"/>
              </w:rPr>
              <w:t>Resources have limitations.</w:t>
            </w:r>
          </w:p>
        </w:tc>
        <w:tc>
          <w:tcPr>
            <w:tcW w:w="3213" w:type="dxa"/>
          </w:tcPr>
          <w:p w:rsidR="00FF033E" w:rsidRPr="00E47942" w:rsidRDefault="00FF033E" w:rsidP="00C130F6">
            <w:pPr>
              <w:numPr>
                <w:ins w:id="263" w:author="SAS" w:date="2010-10-09T04:00:00Z"/>
              </w:numPr>
              <w:jc w:val="center"/>
              <w:rPr>
                <w:ins w:id="264" w:author="SAS" w:date="2010-10-09T04:00:00Z"/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3213" w:type="dxa"/>
          </w:tcPr>
          <w:p w:rsidR="00FF033E" w:rsidRPr="00815A8B" w:rsidRDefault="00FF033E" w:rsidP="00C130F6">
            <w:pPr>
              <w:numPr>
                <w:ins w:id="265" w:author="SAS" w:date="2010-10-09T04:00:00Z"/>
              </w:numPr>
              <w:jc w:val="center"/>
              <w:rPr>
                <w:ins w:id="266" w:author="SAS" w:date="2010-10-09T04:00:00Z"/>
                <w:rFonts w:ascii="Garamond" w:hAnsi="Garamond" w:cs="Helvetica"/>
                <w:b/>
                <w:sz w:val="20"/>
                <w:szCs w:val="32"/>
                <w:lang w:eastAsia="en-US"/>
                <w:rPrChange w:id="267" w:author="SAS" w:date="2010-11-01T05:24:00Z">
                  <w:rPr>
                    <w:ins w:id="268" w:author="SAS" w:date="2010-10-09T04:00:00Z"/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  <w:ins w:id="269" w:author="SAS" w:date="2010-11-01T01:19:00Z">
              <w:r w:rsidRPr="00815A8B">
                <w:rPr>
                  <w:rFonts w:ascii="Garamond" w:hAnsi="Garamond" w:cs="Helvetica"/>
                  <w:b/>
                  <w:sz w:val="20"/>
                  <w:szCs w:val="32"/>
                  <w:lang w:eastAsia="en-US"/>
                  <w:rPrChange w:id="270" w:author="SAS" w:date="2010-11-01T05:24:00Z">
                    <w:rPr>
                      <w:rFonts w:ascii="Garamond" w:hAnsi="Garamond" w:cs="Helvetica"/>
                      <w:sz w:val="20"/>
                      <w:szCs w:val="32"/>
                      <w:lang w:eastAsia="en-US"/>
                    </w:rPr>
                  </w:rPrChange>
                </w:rPr>
                <w:t>Jobs and Careers (K)</w:t>
              </w:r>
            </w:ins>
          </w:p>
        </w:tc>
        <w:tc>
          <w:tcPr>
            <w:tcW w:w="3213" w:type="dxa"/>
          </w:tcPr>
          <w:p w:rsidR="00FF033E" w:rsidRPr="00C02A33" w:rsidRDefault="00FF033E" w:rsidP="00C130F6">
            <w:pPr>
              <w:numPr>
                <w:ins w:id="271" w:author="SAS" w:date="2010-10-09T04:00:00Z"/>
              </w:numPr>
              <w:jc w:val="center"/>
              <w:rPr>
                <w:ins w:id="272" w:author="SAS" w:date="2010-10-09T04:00:00Z"/>
                <w:rFonts w:ascii="Garamond" w:hAnsi="Garamond" w:cs="Helvetica"/>
                <w:sz w:val="20"/>
                <w:szCs w:val="32"/>
                <w:lang w:eastAsia="en-US"/>
              </w:rPr>
            </w:pPr>
            <w:ins w:id="273" w:author="SAS" w:date="2010-11-01T05:28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 xml:space="preserve">Needs &amp; Wants </w:t>
              </w:r>
              <w:r>
                <w:rPr>
                  <w:rFonts w:ascii="Garamond" w:hAnsi="Garamond" w:cs="Helvetica"/>
                  <w:sz w:val="20"/>
                  <w:szCs w:val="32"/>
                  <w:lang w:eastAsia="en-US"/>
                </w:rPr>
                <w:t>(Foods &amp; Toys)</w:t>
              </w:r>
            </w:ins>
          </w:p>
        </w:tc>
        <w:tc>
          <w:tcPr>
            <w:tcW w:w="3213" w:type="dxa"/>
          </w:tcPr>
          <w:p w:rsidR="00FF033E" w:rsidRPr="0052411B" w:rsidRDefault="00FF033E" w:rsidP="00C130F6">
            <w:pPr>
              <w:numPr>
                <w:ins w:id="274" w:author="SAS" w:date="2010-10-09T04:00:00Z"/>
              </w:numPr>
              <w:jc w:val="center"/>
              <w:rPr>
                <w:ins w:id="275" w:author="SAS" w:date="2010-10-09T04:00:00Z"/>
                <w:rFonts w:ascii="Garamond" w:hAnsi="Garamond" w:cs="Helvetica"/>
                <w:sz w:val="20"/>
                <w:szCs w:val="32"/>
                <w:lang w:eastAsia="en-US"/>
              </w:rPr>
            </w:pPr>
            <w:ins w:id="276" w:author="SAS" w:date="2010-11-01T05:45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 xml:space="preserve">China Grow </w:t>
              </w:r>
              <w:r>
                <w:rPr>
                  <w:rFonts w:ascii="Garamond" w:hAnsi="Garamond" w:cs="Helvetica"/>
                  <w:sz w:val="20"/>
                  <w:szCs w:val="32"/>
                  <w:lang w:eastAsia="en-US"/>
                </w:rPr>
                <w:t>(Goods &amp; Services)</w:t>
              </w:r>
            </w:ins>
          </w:p>
        </w:tc>
        <w:tc>
          <w:tcPr>
            <w:tcW w:w="3213" w:type="dxa"/>
          </w:tcPr>
          <w:p w:rsidR="00FF033E" w:rsidRPr="00B3373A" w:rsidRDefault="00FF033E" w:rsidP="00C130F6">
            <w:pPr>
              <w:numPr>
                <w:ins w:id="277" w:author="SAS" w:date="2010-10-09T04:00:00Z"/>
              </w:numPr>
              <w:jc w:val="center"/>
              <w:rPr>
                <w:ins w:id="278" w:author="SAS" w:date="2010-10-09T04:00:00Z"/>
                <w:rFonts w:ascii="Garamond" w:hAnsi="Garamond" w:cs="Helvetica"/>
                <w:b/>
                <w:i/>
                <w:sz w:val="20"/>
                <w:szCs w:val="32"/>
                <w:lang w:eastAsia="en-US"/>
                <w:rPrChange w:id="279" w:author="SAS" w:date="2010-11-01T05:54:00Z">
                  <w:rPr>
                    <w:ins w:id="280" w:author="SAS" w:date="2010-10-09T04:00:00Z"/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  <w:ins w:id="281" w:author="SAS" w:date="2010-11-01T05:54:00Z">
              <w:r w:rsidRPr="00B3373A">
                <w:rPr>
                  <w:rFonts w:ascii="Garamond" w:hAnsi="Garamond" w:cs="Helvetica"/>
                  <w:b/>
                  <w:i/>
                  <w:sz w:val="20"/>
                  <w:szCs w:val="32"/>
                  <w:lang w:eastAsia="en-US"/>
                  <w:rPrChange w:id="282" w:author="SAS" w:date="2010-11-01T05:54:00Z">
                    <w:rPr>
                      <w:rFonts w:ascii="Garamond" w:hAnsi="Garamond" w:cs="Helvetica"/>
                      <w:sz w:val="20"/>
                      <w:szCs w:val="32"/>
                      <w:lang w:eastAsia="en-US"/>
                    </w:rPr>
                  </w:rPrChange>
                </w:rPr>
                <w:t>Community &amp; Decisions</w:t>
              </w:r>
            </w:ins>
          </w:p>
        </w:tc>
      </w:tr>
      <w:tr w:rsidR="00FF033E" w:rsidRPr="00E47942">
        <w:trPr>
          <w:ins w:id="283" w:author="SAS" w:date="2010-10-09T04:00:00Z"/>
        </w:trPr>
        <w:tc>
          <w:tcPr>
            <w:tcW w:w="1763" w:type="dxa"/>
          </w:tcPr>
          <w:p w:rsidR="00FF033E" w:rsidRPr="00E47942" w:rsidRDefault="00FF033E" w:rsidP="00C130F6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V Examines cultural practices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and human interactions</w:t>
            </w:r>
          </w:p>
        </w:tc>
        <w:tc>
          <w:tcPr>
            <w:tcW w:w="2890" w:type="dxa"/>
          </w:tcPr>
          <w:p w:rsidR="00FF033E" w:rsidRPr="00FF033E" w:rsidRDefault="00FF033E" w:rsidP="00FF033E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People exist simultaneously as an individual and as a member of a group</w:t>
            </w:r>
          </w:p>
          <w:p w:rsidR="00FF033E" w:rsidRPr="00FF033E" w:rsidRDefault="00FF033E" w:rsidP="00FF033E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People are different.</w:t>
            </w:r>
          </w:p>
          <w:p w:rsidR="00FF033E" w:rsidRPr="00FF033E" w:rsidRDefault="00FF033E" w:rsidP="00FF033E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All people have value</w:t>
            </w:r>
          </w:p>
          <w:p w:rsidR="00FF033E" w:rsidRPr="00E47942" w:rsidRDefault="00FF033E" w:rsidP="00FF033E">
            <w:pPr>
              <w:numPr>
                <w:ilvl w:val="0"/>
                <w:numId w:val="15"/>
              </w:numPr>
              <w:ind w:left="360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FF033E">
              <w:rPr>
                <w:rFonts w:ascii="Garamond" w:hAnsi="Garamond"/>
                <w:sz w:val="20"/>
              </w:rPr>
              <w:t>Our identity is shaped by external and internal factors</w:t>
            </w:r>
          </w:p>
        </w:tc>
        <w:tc>
          <w:tcPr>
            <w:tcW w:w="3213" w:type="dxa"/>
          </w:tcPr>
          <w:p w:rsidR="00FF033E" w:rsidRDefault="00FF033E" w:rsidP="00C130F6">
            <w:pPr>
              <w:numPr>
                <w:ins w:id="284" w:author="SAS" w:date="2010-10-09T04:00:00Z"/>
              </w:numPr>
              <w:rPr>
                <w:ins w:id="285" w:author="SAS" w:date="2010-11-01T05:17:00Z"/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ins w:id="286" w:author="SAS" w:date="2010-11-01T05:17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Me, myself and I;</w:t>
              </w:r>
            </w:ins>
          </w:p>
          <w:p w:rsidR="00FF033E" w:rsidRPr="002B2AE3" w:rsidRDefault="00FF033E" w:rsidP="00C130F6">
            <w:pPr>
              <w:numPr>
                <w:ins w:id="287" w:author="SAS" w:date="2010-11-01T05:17:00Z"/>
              </w:numPr>
              <w:rPr>
                <w:ins w:id="288" w:author="SAS" w:date="2010-10-09T04:06:00Z"/>
                <w:rFonts w:ascii="Garamond" w:hAnsi="Garamond" w:cs="Helvetica"/>
                <w:b/>
                <w:sz w:val="20"/>
                <w:szCs w:val="32"/>
                <w:lang w:eastAsia="en-US"/>
                <w:rPrChange w:id="289" w:author="SAS" w:date="2010-11-01T05:17:00Z">
                  <w:rPr>
                    <w:ins w:id="290" w:author="SAS" w:date="2010-10-09T04:06:00Z"/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  <w:pPrChange w:id="291" w:author="SAS" w:date="2010-10-09T04:06:00Z">
                <w:pPr>
                  <w:jc w:val="center"/>
                </w:pPr>
              </w:pPrChange>
            </w:pPr>
            <w:ins w:id="292" w:author="SAS" w:date="2010-11-01T05:17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 xml:space="preserve">My Community </w:t>
              </w:r>
            </w:ins>
          </w:p>
          <w:p w:rsidR="00FF033E" w:rsidRPr="00E47942" w:rsidRDefault="00FF033E" w:rsidP="00C130F6">
            <w:pPr>
              <w:numPr>
                <w:ins w:id="293" w:author="SAS" w:date="2010-10-09T04:06:00Z"/>
              </w:numPr>
              <w:rPr>
                <w:ins w:id="294" w:author="SAS" w:date="2010-10-09T04:00:00Z"/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3213" w:type="dxa"/>
          </w:tcPr>
          <w:p w:rsidR="00FF033E" w:rsidRPr="00815A8B" w:rsidRDefault="00FF033E" w:rsidP="00C130F6">
            <w:pPr>
              <w:numPr>
                <w:ins w:id="295" w:author="SAS" w:date="2010-11-01T01:19:00Z"/>
              </w:numPr>
              <w:jc w:val="center"/>
              <w:rPr>
                <w:ins w:id="296" w:author="SAS" w:date="2010-11-01T01:19:00Z"/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ins w:id="297" w:author="SAS" w:date="2010-11-01T05:22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All about Me (K)</w:t>
              </w:r>
            </w:ins>
          </w:p>
          <w:p w:rsidR="00FF033E" w:rsidRPr="00626E28" w:rsidRDefault="00FF033E" w:rsidP="00C130F6">
            <w:pPr>
              <w:numPr>
                <w:ins w:id="298" w:author="SAS" w:date="2010-11-01T01:19:00Z"/>
              </w:numPr>
              <w:jc w:val="center"/>
              <w:rPr>
                <w:ins w:id="299" w:author="SAS" w:date="2010-11-01T01:19:00Z"/>
                <w:rFonts w:ascii="Garamond" w:hAnsi="Garamond" w:cs="Helvetica"/>
                <w:sz w:val="20"/>
                <w:szCs w:val="32"/>
                <w:lang w:eastAsia="en-US"/>
                <w:rPrChange w:id="300" w:author="SAS" w:date="2010-11-01T01:19:00Z">
                  <w:rPr>
                    <w:ins w:id="301" w:author="SAS" w:date="2010-11-01T01:19:00Z"/>
                    <w:rFonts w:ascii="Garamond" w:hAnsi="Garamond" w:cs="Helvetica"/>
                    <w:b/>
                    <w:sz w:val="20"/>
                    <w:szCs w:val="32"/>
                    <w:lang w:eastAsia="en-US"/>
                  </w:rPr>
                </w:rPrChange>
              </w:rPr>
            </w:pPr>
            <w:ins w:id="302" w:author="SAS" w:date="2010-11-01T01:19:00Z">
              <w:r w:rsidRPr="00815A8B"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The World Around Me</w:t>
              </w:r>
              <w:r w:rsidRPr="00626E28">
                <w:rPr>
                  <w:rFonts w:ascii="Garamond" w:hAnsi="Garamond" w:cs="Helvetica"/>
                  <w:sz w:val="20"/>
                  <w:szCs w:val="32"/>
                  <w:lang w:eastAsia="en-US"/>
                  <w:rPrChange w:id="303" w:author="SAS" w:date="2010-11-01T01:19:00Z">
                    <w:rPr>
                      <w:rFonts w:ascii="Garamond" w:hAnsi="Garamond" w:cs="Helvetica"/>
                      <w:b/>
                      <w:sz w:val="20"/>
                      <w:szCs w:val="32"/>
                      <w:lang w:eastAsia="en-US"/>
                    </w:rPr>
                  </w:rPrChange>
                </w:rPr>
                <w:t xml:space="preserve"> (K)</w:t>
              </w:r>
            </w:ins>
          </w:p>
          <w:p w:rsidR="00FF033E" w:rsidRPr="00E47942" w:rsidRDefault="00FF033E" w:rsidP="00C130F6">
            <w:pPr>
              <w:numPr>
                <w:ins w:id="304" w:author="SAS" w:date="2010-10-09T04:00:00Z"/>
              </w:numPr>
              <w:jc w:val="center"/>
              <w:rPr>
                <w:ins w:id="305" w:author="SAS" w:date="2010-10-09T04:00:00Z"/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3213" w:type="dxa"/>
          </w:tcPr>
          <w:p w:rsidR="00FF033E" w:rsidRPr="00C02A33" w:rsidRDefault="00FF033E" w:rsidP="00C130F6">
            <w:pPr>
              <w:numPr>
                <w:ins w:id="306" w:author="SAS" w:date="2010-10-09T04:00:00Z"/>
              </w:numPr>
              <w:jc w:val="center"/>
              <w:rPr>
                <w:ins w:id="307" w:author="SAS" w:date="2010-10-09T04:00:00Z"/>
                <w:rFonts w:ascii="Garamond" w:hAnsi="Garamond" w:cs="Helvetica"/>
                <w:sz w:val="20"/>
                <w:szCs w:val="32"/>
                <w:lang w:eastAsia="en-US"/>
              </w:rPr>
            </w:pPr>
            <w:ins w:id="308" w:author="SAS" w:date="2010-11-01T05:29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 xml:space="preserve">Cultural </w:t>
              </w:r>
            </w:ins>
            <w:ins w:id="309" w:author="SAS" w:date="2010-11-01T05:32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Practices</w:t>
              </w:r>
            </w:ins>
            <w:ins w:id="310" w:author="SAS" w:date="2010-11-01T05:29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 xml:space="preserve"> &amp; Human </w:t>
              </w:r>
            </w:ins>
            <w:ins w:id="311" w:author="SAS" w:date="2010-11-01T05:32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Interactions</w:t>
              </w:r>
            </w:ins>
            <w:ins w:id="312" w:author="SAS" w:date="2010-11-01T05:29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 xml:space="preserve"> </w:t>
              </w:r>
              <w:r>
                <w:rPr>
                  <w:rFonts w:ascii="Garamond" w:hAnsi="Garamond" w:cs="Helvetica"/>
                  <w:sz w:val="20"/>
                  <w:szCs w:val="32"/>
                  <w:lang w:eastAsia="en-US"/>
                </w:rPr>
                <w:t>(Groups We Belong To)</w:t>
              </w:r>
            </w:ins>
          </w:p>
        </w:tc>
        <w:tc>
          <w:tcPr>
            <w:tcW w:w="3213" w:type="dxa"/>
          </w:tcPr>
          <w:p w:rsidR="00FF033E" w:rsidRDefault="00FF033E" w:rsidP="00C130F6">
            <w:pPr>
              <w:numPr>
                <w:ins w:id="313" w:author="SAS" w:date="2010-10-09T04:00:00Z"/>
              </w:numPr>
              <w:jc w:val="center"/>
              <w:rPr>
                <w:ins w:id="314" w:author="SAS" w:date="2010-11-01T05:50:00Z"/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ins w:id="315" w:author="SAS" w:date="2010-11-01T05:41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Celebrations around the World</w:t>
              </w:r>
            </w:ins>
          </w:p>
          <w:p w:rsidR="00FF033E" w:rsidRPr="0052411B" w:rsidRDefault="00FF033E" w:rsidP="00C130F6">
            <w:pPr>
              <w:numPr>
                <w:ins w:id="316" w:author="SAS" w:date="2010-11-01T05:50:00Z"/>
              </w:numPr>
              <w:jc w:val="center"/>
              <w:rPr>
                <w:ins w:id="317" w:author="SAS" w:date="2010-10-09T04:00:00Z"/>
                <w:rFonts w:ascii="Garamond" w:hAnsi="Garamond" w:cs="Helvetica"/>
                <w:b/>
                <w:sz w:val="20"/>
                <w:szCs w:val="32"/>
                <w:lang w:eastAsia="en-US"/>
                <w:rPrChange w:id="318" w:author="SAS" w:date="2010-11-01T05:41:00Z">
                  <w:rPr>
                    <w:ins w:id="319" w:author="SAS" w:date="2010-10-09T04:00:00Z"/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  <w:ins w:id="320" w:author="SAS" w:date="2010-11-01T05:50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Our Cool School</w:t>
              </w:r>
            </w:ins>
          </w:p>
        </w:tc>
        <w:tc>
          <w:tcPr>
            <w:tcW w:w="3213" w:type="dxa"/>
          </w:tcPr>
          <w:p w:rsidR="00FF033E" w:rsidRDefault="00FF033E" w:rsidP="00C130F6">
            <w:pPr>
              <w:numPr>
                <w:ins w:id="321" w:author="SAS" w:date="2010-11-01T05:54:00Z"/>
              </w:numPr>
              <w:jc w:val="center"/>
              <w:rPr>
                <w:ins w:id="322" w:author="SAS" w:date="2010-11-01T05:54:00Z"/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ins w:id="323" w:author="SAS" w:date="2010-11-01T05:54:00Z">
              <w:r>
                <w:rPr>
                  <w:rFonts w:ascii="Garamond" w:hAnsi="Garamond" w:cs="Helvetica"/>
                  <w:b/>
                  <w:sz w:val="20"/>
                  <w:szCs w:val="32"/>
                  <w:lang w:eastAsia="en-US"/>
                </w:rPr>
                <w:t>Celebrations around the World</w:t>
              </w:r>
            </w:ins>
          </w:p>
          <w:p w:rsidR="00FF033E" w:rsidRPr="00B3373A" w:rsidRDefault="00FF033E" w:rsidP="00C130F6">
            <w:pPr>
              <w:numPr>
                <w:ins w:id="324" w:author="SAS" w:date="2010-11-01T05:54:00Z"/>
              </w:numPr>
              <w:rPr>
                <w:ins w:id="325" w:author="SAS" w:date="2010-10-09T04:00:00Z"/>
                <w:rFonts w:ascii="Garamond" w:hAnsi="Garamond" w:cs="Helvetica"/>
                <w:sz w:val="20"/>
                <w:szCs w:val="32"/>
                <w:lang w:eastAsia="en-US"/>
              </w:rPr>
              <w:pPrChange w:id="326" w:author="SAS" w:date="2010-11-01T05:54:00Z">
                <w:pPr>
                  <w:jc w:val="center"/>
                </w:pPr>
              </w:pPrChange>
            </w:pPr>
            <w:ins w:id="327" w:author="SAS" w:date="2010-11-01T05:54:00Z">
              <w:r w:rsidRPr="00B3373A">
                <w:rPr>
                  <w:rFonts w:ascii="Garamond" w:hAnsi="Garamond" w:cs="Helvetica"/>
                  <w:b/>
                  <w:sz w:val="20"/>
                  <w:szCs w:val="32"/>
                  <w:lang w:eastAsia="en-US"/>
                  <w:rPrChange w:id="328" w:author="SAS" w:date="2010-11-01T05:55:00Z">
                    <w:rPr>
                      <w:rFonts w:ascii="Garamond" w:hAnsi="Garamond" w:cs="Helvetica"/>
                      <w:sz w:val="20"/>
                      <w:szCs w:val="32"/>
                      <w:lang w:eastAsia="en-US"/>
                    </w:rPr>
                  </w:rPrChange>
                </w:rPr>
                <w:t>Community &amp; Decisions</w:t>
              </w:r>
              <w:r>
                <w:rPr>
                  <w:rFonts w:ascii="Garamond" w:hAnsi="Garamond" w:cs="Helvetica"/>
                  <w:sz w:val="20"/>
                  <w:szCs w:val="32"/>
                  <w:lang w:eastAsia="en-US"/>
                </w:rPr>
                <w:t xml:space="preserve"> (</w:t>
              </w:r>
            </w:ins>
            <w:ins w:id="329" w:author="SAS" w:date="2010-11-01T05:55:00Z">
              <w:r>
                <w:rPr>
                  <w:rFonts w:ascii="Garamond" w:hAnsi="Garamond" w:cs="Helvetica"/>
                  <w:sz w:val="20"/>
                  <w:szCs w:val="32"/>
                  <w:lang w:eastAsia="en-US"/>
                </w:rPr>
                <w:t>Shanghai, Past &amp; Present)</w:t>
              </w:r>
            </w:ins>
          </w:p>
        </w:tc>
      </w:tr>
      <w:tr w:rsidR="00FF033E" w:rsidRPr="00E47942">
        <w:tc>
          <w:tcPr>
            <w:tcW w:w="1763" w:type="dxa"/>
          </w:tcPr>
          <w:p w:rsidR="00FF033E" w:rsidRPr="00EA2F4F" w:rsidRDefault="00FF033E" w:rsidP="00FF033E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r w:rsidRPr="00FF033E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VI Apply literacy skills and understandings of key ideas, details, structure, and integration of knowledge</w:t>
            </w:r>
            <w:r>
              <w:rPr>
                <w:rFonts w:ascii="Garamond" w:hAnsi="Garamond" w:cs="Garamond"/>
                <w:b/>
                <w:bCs/>
                <w:sz w:val="34"/>
                <w:szCs w:val="34"/>
                <w:lang w:eastAsia="en-US"/>
              </w:rPr>
              <w:t xml:space="preserve"> </w:t>
            </w:r>
            <w:r w:rsidRPr="00FF033E">
              <w:rPr>
                <w:rFonts w:ascii="Garamond" w:hAnsi="Garamond" w:cs="Garamond"/>
                <w:i/>
                <w:iCs/>
                <w:szCs w:val="34"/>
                <w:lang w:eastAsia="en-US"/>
              </w:rPr>
              <w:t>(Proposed Oct 8 by HS Task Force</w:t>
            </w:r>
            <w:r>
              <w:rPr>
                <w:rFonts w:ascii="Garamond" w:hAnsi="Garamond" w:cs="Garamond"/>
                <w:i/>
                <w:iCs/>
                <w:sz w:val="34"/>
                <w:szCs w:val="34"/>
                <w:lang w:eastAsia="en-US"/>
              </w:rPr>
              <w:t>)</w:t>
            </w:r>
          </w:p>
        </w:tc>
        <w:tc>
          <w:tcPr>
            <w:tcW w:w="2890" w:type="dxa"/>
          </w:tcPr>
          <w:p w:rsidR="00FF033E" w:rsidRPr="00FF033E" w:rsidRDefault="00FF033E" w:rsidP="00FF033E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Technology changes and people need to adapt to those changes</w:t>
            </w:r>
          </w:p>
          <w:p w:rsidR="00FF033E" w:rsidRPr="00FF033E" w:rsidRDefault="00FF033E" w:rsidP="00FF033E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People need to communicate effectively</w:t>
            </w:r>
          </w:p>
          <w:p w:rsidR="00FF033E" w:rsidRDefault="00FF033E" w:rsidP="00FF033E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Reading is an essential skill</w:t>
            </w:r>
          </w:p>
          <w:p w:rsidR="00FF033E" w:rsidRPr="00340454" w:rsidRDefault="00FF033E" w:rsidP="00FF033E">
            <w:pPr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 w:cs="Garamond"/>
                <w:i/>
                <w:iCs/>
                <w:szCs w:val="34"/>
                <w:lang w:eastAsia="en-US"/>
              </w:rPr>
              <w:t xml:space="preserve">(Proposed </w:t>
            </w:r>
            <w:r>
              <w:rPr>
                <w:rFonts w:ascii="Garamond" w:hAnsi="Garamond" w:cs="Garamond"/>
                <w:i/>
                <w:iCs/>
                <w:szCs w:val="34"/>
                <w:lang w:eastAsia="en-US"/>
              </w:rPr>
              <w:t>Dec 1</w:t>
            </w:r>
            <w:r w:rsidRPr="00FF033E">
              <w:rPr>
                <w:rFonts w:ascii="Garamond" w:hAnsi="Garamond" w:cs="Garamond"/>
                <w:i/>
                <w:iCs/>
                <w:szCs w:val="34"/>
                <w:lang w:eastAsia="en-US"/>
              </w:rPr>
              <w:t xml:space="preserve"> by </w:t>
            </w:r>
            <w:r>
              <w:rPr>
                <w:rFonts w:ascii="Garamond" w:hAnsi="Garamond" w:cs="Garamond"/>
                <w:i/>
                <w:iCs/>
                <w:szCs w:val="34"/>
                <w:lang w:eastAsia="en-US"/>
              </w:rPr>
              <w:t>M</w:t>
            </w:r>
            <w:r w:rsidRPr="00FF033E">
              <w:rPr>
                <w:rFonts w:ascii="Garamond" w:hAnsi="Garamond" w:cs="Garamond"/>
                <w:i/>
                <w:iCs/>
                <w:szCs w:val="34"/>
                <w:lang w:eastAsia="en-US"/>
              </w:rPr>
              <w:t>S Task Force</w:t>
            </w:r>
            <w:r>
              <w:rPr>
                <w:rFonts w:ascii="Garamond" w:hAnsi="Garamond" w:cs="Garamond"/>
                <w:i/>
                <w:iCs/>
                <w:sz w:val="34"/>
                <w:szCs w:val="34"/>
                <w:lang w:eastAsia="en-US"/>
              </w:rPr>
              <w:t>)</w:t>
            </w:r>
          </w:p>
        </w:tc>
        <w:tc>
          <w:tcPr>
            <w:tcW w:w="3213" w:type="dxa"/>
          </w:tcPr>
          <w:p w:rsidR="00FF033E" w:rsidRDefault="00FF033E" w:rsidP="00C130F6">
            <w:pPr>
              <w:numPr>
                <w:ins w:id="330" w:author="SAS" w:date="2010-10-09T04:00:00Z"/>
              </w:num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  <w:tc>
          <w:tcPr>
            <w:tcW w:w="3213" w:type="dxa"/>
          </w:tcPr>
          <w:p w:rsidR="00FF033E" w:rsidRDefault="00FF033E" w:rsidP="00C130F6">
            <w:pPr>
              <w:numPr>
                <w:ins w:id="331" w:author="SAS" w:date="2010-11-01T01:19:00Z"/>
              </w:num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  <w:tc>
          <w:tcPr>
            <w:tcW w:w="3213" w:type="dxa"/>
          </w:tcPr>
          <w:p w:rsidR="00FF033E" w:rsidRDefault="00FF033E" w:rsidP="00C130F6">
            <w:pPr>
              <w:numPr>
                <w:ins w:id="332" w:author="SAS" w:date="2010-10-09T04:00:00Z"/>
              </w:num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  <w:tc>
          <w:tcPr>
            <w:tcW w:w="3213" w:type="dxa"/>
          </w:tcPr>
          <w:p w:rsidR="00FF033E" w:rsidRDefault="00FF033E" w:rsidP="00C130F6">
            <w:pPr>
              <w:numPr>
                <w:ins w:id="333" w:author="SAS" w:date="2010-10-09T04:00:00Z"/>
              </w:num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  <w:tc>
          <w:tcPr>
            <w:tcW w:w="3213" w:type="dxa"/>
          </w:tcPr>
          <w:p w:rsidR="00FF033E" w:rsidRDefault="00FF033E" w:rsidP="00C130F6">
            <w:pPr>
              <w:numPr>
                <w:ins w:id="334" w:author="SAS" w:date="2010-11-01T05:54:00Z"/>
              </w:num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</w:tr>
    </w:tbl>
    <w:p w:rsidR="00C130F6" w:rsidRDefault="00C130F6" w:rsidP="00C130F6">
      <w:pPr>
        <w:rPr>
          <w:rFonts w:ascii="Garamond" w:hAnsi="Garamond" w:cs="Helvetica"/>
          <w:sz w:val="20"/>
          <w:szCs w:val="32"/>
          <w:lang w:eastAsia="en-US"/>
        </w:rPr>
        <w:sectPr w:rsidR="00C130F6" w:rsidSect="00C130F6">
          <w:pgSz w:w="23818" w:h="16834" w:orient="landscape" w:code="9"/>
          <w:pgMar w:top="1440" w:right="1440" w:bottom="1440" w:left="1440" w:gutter="0"/>
          <w:titlePg/>
          <w:docGrid w:linePitch="360"/>
          <w:sectPrChange w:id="335" w:author="SAS" w:date="2010-10-04T19:11:00Z">
            <w:sectPr w:rsidR="00C130F6" w:rsidSect="00C130F6">
              <w:pgSz w:w="11909" w:orient="portrait"/>
              <w:printerSettings r:id="rId5"/>
            </w:sectPr>
          </w:sectPrChange>
        </w:sectPr>
      </w:pPr>
    </w:p>
    <w:p w:rsidR="00C130F6" w:rsidRPr="002B1274" w:rsidRDefault="00C130F6" w:rsidP="00C130F6">
      <w:pPr>
        <w:rPr>
          <w:rFonts w:ascii="Garamond" w:hAnsi="Garamond"/>
          <w:sz w:val="22"/>
        </w:rPr>
      </w:pPr>
    </w:p>
    <w:p w:rsidR="00C130F6" w:rsidRPr="002B1274" w:rsidRDefault="00C130F6" w:rsidP="00C130F6">
      <w:pPr>
        <w:rPr>
          <w:rFonts w:ascii="Garamond" w:hAnsi="Garamond"/>
          <w:sz w:val="22"/>
        </w:rPr>
      </w:pPr>
    </w:p>
    <w:p w:rsidR="00C130F6" w:rsidRPr="002B1274" w:rsidRDefault="00C130F6" w:rsidP="00C130F6">
      <w:pPr>
        <w:rPr>
          <w:rFonts w:ascii="Garamond" w:hAnsi="Garamond"/>
          <w:sz w:val="22"/>
        </w:rPr>
      </w:pPr>
    </w:p>
    <w:sectPr w:rsidR="00C130F6" w:rsidRPr="002B1274" w:rsidSect="00C130F6">
      <w:headerReference w:type="default" r:id="rId6"/>
      <w:footerReference w:type="default" r:id="rId7"/>
      <w:headerReference w:type="first" r:id="rId8"/>
      <w:footerReference w:type="first" r:id="rId9"/>
      <w:pgSz w:w="16838" w:h="11899" w:orient="landscape"/>
      <w:pgMar w:top="1440" w:right="1440" w:bottom="1440" w:left="1440" w:gutter="0"/>
      <w:titlePg/>
      <w:docGrid w:linePitch="360"/>
      <w:printerSettings r:id="rId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SimSun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972" w:rsidRDefault="001B0972" w:rsidP="00C130F6">
    <w:pPr>
      <w:pStyle w:val="Footer"/>
      <w:ind w:left="-180" w:right="-360"/>
      <w:jc w:val="cen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972" w:rsidRDefault="001B0972" w:rsidP="00C130F6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80" w:right="-360" w:hanging="5"/>
      <w:jc w:val="center"/>
      <w:rPr>
        <w:rFonts w:ascii="AvantGarde Bk BT" w:hAnsi="AvantGarde Bk BT"/>
        <w:b/>
        <w:bCs/>
        <w:i/>
        <w:iCs/>
        <w:color w:val="333399"/>
        <w:sz w:val="16"/>
        <w:szCs w:val="16"/>
      </w:rPr>
    </w:pPr>
    <w:r>
      <w:rPr>
        <w:rFonts w:ascii="AvantGarde Bk BT" w:hAnsi="AvantGarde Bk BT"/>
        <w:b/>
        <w:bCs/>
        <w:i/>
        <w:iCs/>
        <w:noProof/>
        <w:color w:val="333399"/>
        <w:sz w:val="16"/>
        <w:szCs w:val="16"/>
      </w:rPr>
      <w:pict>
        <v:line id="_x0000_s2056" style="position:absolute;left:0;text-align:left;z-index:251658752" from="54pt,5.65pt" to="621pt,5.65pt" strokecolor="#339">
          <w10:wrap side="left"/>
        </v:line>
      </w:pict>
    </w:r>
  </w:p>
  <w:p w:rsidR="001B0972" w:rsidRDefault="001B0972" w:rsidP="00C130F6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  <w:r w:rsidRPr="00126551">
      <w:rPr>
        <w:noProof/>
      </w:rPr>
      <w:pict>
        <v:line id="_x0000_s2055" style="position:absolute;left:0;text-align:left;z-index:251657728" from="-7.25pt,511.35pt" to="522pt,511.35pt" strokecolor="#339"/>
      </w:pict>
    </w: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West Campus:</w:t>
    </w:r>
    <w:r>
      <w:rPr>
        <w:rFonts w:ascii="AvantGarde Bk BT" w:hAnsi="AvantGarde Bk BT"/>
        <w:color w:val="333399"/>
        <w:sz w:val="16"/>
        <w:szCs w:val="16"/>
      </w:rPr>
      <w:t xml:space="preserve"> 258 Jin </w:t>
    </w:r>
    <w:proofErr w:type="spellStart"/>
    <w:r>
      <w:rPr>
        <w:rFonts w:ascii="AvantGarde Bk BT" w:hAnsi="AvantGarde Bk BT"/>
        <w:color w:val="333399"/>
        <w:sz w:val="16"/>
        <w:szCs w:val="16"/>
      </w:rPr>
      <w:t>Feng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Lu, </w:t>
    </w:r>
    <w:proofErr w:type="spellStart"/>
    <w:r>
      <w:rPr>
        <w:rFonts w:ascii="AvantGarde Bk BT" w:hAnsi="AvantGarde Bk BT"/>
        <w:color w:val="333399"/>
        <w:sz w:val="16"/>
        <w:szCs w:val="16"/>
      </w:rPr>
      <w:t>Zhudi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Town, </w:t>
    </w:r>
    <w:proofErr w:type="spellStart"/>
    <w:r>
      <w:rPr>
        <w:rFonts w:ascii="AvantGarde Bk BT" w:hAnsi="AvantGarde Bk BT"/>
        <w:color w:val="333399"/>
        <w:sz w:val="16"/>
        <w:szCs w:val="16"/>
      </w:rPr>
      <w:t>Minhang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District, Shanghai, China 201107, (Tel) 6221-1445, (Fax) 6221-1269</w:t>
    </w:r>
  </w:p>
  <w:p w:rsidR="001B0972" w:rsidRDefault="001B0972" w:rsidP="00C130F6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East Campus:</w:t>
    </w:r>
    <w:r>
      <w:rPr>
        <w:rFonts w:ascii="AvantGarde Bk BT" w:hAnsi="AvantGarde Bk BT"/>
        <w:color w:val="333399"/>
        <w:sz w:val="16"/>
        <w:szCs w:val="16"/>
      </w:rPr>
      <w:t xml:space="preserve"> Shanghai Links Executive Community, San </w:t>
    </w:r>
    <w:proofErr w:type="spellStart"/>
    <w:r>
      <w:rPr>
        <w:rFonts w:ascii="AvantGarde Bk BT" w:hAnsi="AvantGarde Bk BT"/>
        <w:color w:val="333399"/>
        <w:sz w:val="16"/>
        <w:szCs w:val="16"/>
      </w:rPr>
      <w:t>Jia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Gang, </w:t>
    </w:r>
    <w:proofErr w:type="spellStart"/>
    <w:r>
      <w:rPr>
        <w:rFonts w:ascii="AvantGarde Bk BT" w:hAnsi="AvantGarde Bk BT"/>
        <w:color w:val="333399"/>
        <w:sz w:val="16"/>
        <w:szCs w:val="16"/>
      </w:rPr>
      <w:t>Pudong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New Area, Shanghai, China 201201, (Tel) 6221-1445, (Fax) 5897-0011</w:t>
    </w:r>
  </w:p>
  <w:p w:rsidR="001B0972" w:rsidRDefault="001B0972" w:rsidP="00C130F6">
    <w:pPr>
      <w:shd w:val="solid" w:color="FFFFFF" w:fill="FFFFFF"/>
      <w:ind w:left="-1440" w:right="-1080" w:hanging="5"/>
      <w:jc w:val="center"/>
    </w:pP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Email:</w:t>
    </w:r>
    <w:r>
      <w:rPr>
        <w:rFonts w:ascii="AvantGarde Bk BT" w:hAnsi="AvantGarde Bk BT"/>
        <w:color w:val="333399"/>
        <w:sz w:val="16"/>
        <w:szCs w:val="16"/>
      </w:rPr>
      <w:t xml:space="preserve"> info@saschina.org   </w:t>
    </w: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Website:</w:t>
    </w:r>
    <w:r>
      <w:rPr>
        <w:rFonts w:ascii="AvantGarde Bk BT" w:hAnsi="AvantGarde Bk BT"/>
        <w:color w:val="333399"/>
        <w:sz w:val="16"/>
        <w:szCs w:val="16"/>
      </w:rPr>
      <w:t xml:space="preserve"> www.saschina.org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972" w:rsidRDefault="001B0972" w:rsidP="00C130F6">
    <w:pPr>
      <w:pStyle w:val="Header"/>
      <w:tabs>
        <w:tab w:val="clear" w:pos="8640"/>
      </w:tabs>
      <w:ind w:left="-1260" w:right="-1080"/>
    </w:pPr>
  </w:p>
  <w:p w:rsidR="001B0972" w:rsidRDefault="001B0972">
    <w:pPr>
      <w:pStyle w:val="Header"/>
    </w:pPr>
  </w:p>
  <w:p w:rsidR="001B0972" w:rsidRDefault="001B0972">
    <w:pPr>
      <w:pStyle w:val="Header"/>
    </w:pPr>
  </w:p>
  <w:p w:rsidR="001B0972" w:rsidRDefault="001B0972" w:rsidP="00C130F6">
    <w:pPr>
      <w:pStyle w:val="Header"/>
      <w:jc w:val="center"/>
    </w:pPr>
  </w:p>
  <w:p w:rsidR="001B0972" w:rsidRDefault="001B0972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972" w:rsidRDefault="001B0972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1257300</wp:posOffset>
          </wp:positionH>
          <wp:positionV relativeFrom="paragraph">
            <wp:posOffset>-342900</wp:posOffset>
          </wp:positionV>
          <wp:extent cx="6743700" cy="990600"/>
          <wp:effectExtent l="25400" t="0" r="0" b="0"/>
          <wp:wrapNone/>
          <wp:docPr id="6" name="Picture 6" descr="color-letterhead-for-emai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olor-letterhead-for-email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37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FD0A5BC"/>
    <w:lvl w:ilvl="0">
      <w:start w:val="1"/>
      <w:numFmt w:val="bullet"/>
      <w:pStyle w:val="Stro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Emphasis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Defaul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1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2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3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4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5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6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3"/>
    <w:multiLevelType w:val="hybridMultilevel"/>
    <w:tmpl w:val="00000003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4"/>
    <w:multiLevelType w:val="hybridMultilevel"/>
    <w:tmpl w:val="00000004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5"/>
    <w:multiLevelType w:val="hybridMultilevel"/>
    <w:tmpl w:val="00000005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2B1B4C"/>
    <w:multiLevelType w:val="hybridMultilevel"/>
    <w:tmpl w:val="9F0E7284"/>
    <w:lvl w:ilvl="0" w:tplc="95BA7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761712">
      <w:start w:val="1"/>
      <w:numFmt w:val="decimal"/>
      <w:lvlText w:val="%2.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7" w:tentative="1">
      <w:start w:val="1"/>
      <w:numFmt w:val="aiueoFullWidth"/>
      <w:lvlText w:val="(%5)"/>
      <w:lvlJc w:val="left"/>
      <w:pPr>
        <w:ind w:left="27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7" w:tentative="1">
      <w:start w:val="1"/>
      <w:numFmt w:val="aiueoFullWidth"/>
      <w:lvlText w:val="(%8)"/>
      <w:lvlJc w:val="left"/>
      <w:pPr>
        <w:ind w:left="42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80"/>
      </w:pPr>
    </w:lvl>
  </w:abstractNum>
  <w:abstractNum w:abstractNumId="7">
    <w:nsid w:val="00A02D2B"/>
    <w:multiLevelType w:val="hybridMultilevel"/>
    <w:tmpl w:val="07103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08B703F3"/>
    <w:multiLevelType w:val="hybridMultilevel"/>
    <w:tmpl w:val="2FF66936"/>
    <w:lvl w:ilvl="0" w:tplc="CF9A0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731755"/>
    <w:multiLevelType w:val="hybridMultilevel"/>
    <w:tmpl w:val="981E3422"/>
    <w:lvl w:ilvl="0" w:tplc="6DAE220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sz w:val="9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F073678"/>
    <w:multiLevelType w:val="hybridMultilevel"/>
    <w:tmpl w:val="1940348A"/>
    <w:lvl w:ilvl="0" w:tplc="95BA7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507F18">
      <w:start w:val="1"/>
      <w:numFmt w:val="decimal"/>
      <w:lvlText w:val="%2.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7" w:tentative="1">
      <w:start w:val="1"/>
      <w:numFmt w:val="aiueoFullWidth"/>
      <w:lvlText w:val="(%5)"/>
      <w:lvlJc w:val="left"/>
      <w:pPr>
        <w:ind w:left="27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7" w:tentative="1">
      <w:start w:val="1"/>
      <w:numFmt w:val="aiueoFullWidth"/>
      <w:lvlText w:val="(%8)"/>
      <w:lvlJc w:val="left"/>
      <w:pPr>
        <w:ind w:left="42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80"/>
      </w:pPr>
    </w:lvl>
  </w:abstractNum>
  <w:abstractNum w:abstractNumId="11">
    <w:nsid w:val="198B2AAF"/>
    <w:multiLevelType w:val="hybridMultilevel"/>
    <w:tmpl w:val="858834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74773F"/>
    <w:multiLevelType w:val="multilevel"/>
    <w:tmpl w:val="1CB6E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0E7CCE"/>
    <w:multiLevelType w:val="hybridMultilevel"/>
    <w:tmpl w:val="58449C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>
    <w:nsid w:val="251C56CD"/>
    <w:multiLevelType w:val="hybridMultilevel"/>
    <w:tmpl w:val="8EC6AFCC"/>
    <w:lvl w:ilvl="0" w:tplc="264459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B453D0F"/>
    <w:multiLevelType w:val="hybridMultilevel"/>
    <w:tmpl w:val="7AAEFA38"/>
    <w:lvl w:ilvl="0" w:tplc="EA0C95EE">
      <w:start w:val="1"/>
      <w:numFmt w:val="upperRoman"/>
      <w:lvlText w:val="%1."/>
      <w:lvlJc w:val="left"/>
      <w:pPr>
        <w:ind w:left="2160" w:hanging="360"/>
      </w:pPr>
      <w:rPr>
        <w:rFonts w:ascii="Cambria" w:eastAsia="ＭＳ 明朝" w:hAnsi="Cambr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00" w:hanging="48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7" w:tentative="1">
      <w:start w:val="1"/>
      <w:numFmt w:val="aiueoFullWidth"/>
      <w:lvlText w:val="(%5)"/>
      <w:lvlJc w:val="left"/>
      <w:pPr>
        <w:ind w:left="3840" w:hanging="48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7" w:tentative="1">
      <w:start w:val="1"/>
      <w:numFmt w:val="aiueoFullWidth"/>
      <w:lvlText w:val="(%8)"/>
      <w:lvlJc w:val="left"/>
      <w:pPr>
        <w:ind w:left="5280" w:hanging="48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80"/>
      </w:pPr>
    </w:lvl>
  </w:abstractNum>
  <w:abstractNum w:abstractNumId="16">
    <w:nsid w:val="2D892174"/>
    <w:multiLevelType w:val="hybridMultilevel"/>
    <w:tmpl w:val="153CDF3E"/>
    <w:lvl w:ilvl="0" w:tplc="5EE856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400B83"/>
    <w:multiLevelType w:val="hybridMultilevel"/>
    <w:tmpl w:val="B43E6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2F366E80"/>
    <w:multiLevelType w:val="hybridMultilevel"/>
    <w:tmpl w:val="D3FC007E"/>
    <w:lvl w:ilvl="0" w:tplc="95BA7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B5579A"/>
    <w:multiLevelType w:val="hybridMultilevel"/>
    <w:tmpl w:val="CB285606"/>
    <w:lvl w:ilvl="0" w:tplc="95BA79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1EA0D17"/>
    <w:multiLevelType w:val="hybridMultilevel"/>
    <w:tmpl w:val="A566AC0C"/>
    <w:lvl w:ilvl="0" w:tplc="CF9A0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D95A40"/>
    <w:multiLevelType w:val="hybridMultilevel"/>
    <w:tmpl w:val="DA4298AC"/>
    <w:lvl w:ilvl="0" w:tplc="25A0AB88">
      <w:numFmt w:val="bullet"/>
      <w:lvlText w:val=""/>
      <w:lvlJc w:val="left"/>
      <w:pPr>
        <w:tabs>
          <w:tab w:val="num" w:pos="620"/>
        </w:tabs>
        <w:ind w:left="620" w:hanging="360"/>
      </w:pPr>
      <w:rPr>
        <w:rFonts w:ascii="Symbol" w:eastAsia="Times New Roman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340"/>
        </w:tabs>
        <w:ind w:left="13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060"/>
        </w:tabs>
        <w:ind w:left="20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780"/>
        </w:tabs>
        <w:ind w:left="27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500"/>
        </w:tabs>
        <w:ind w:left="35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220"/>
        </w:tabs>
        <w:ind w:left="42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940"/>
        </w:tabs>
        <w:ind w:left="49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660"/>
        </w:tabs>
        <w:ind w:left="56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380"/>
        </w:tabs>
        <w:ind w:left="6380" w:hanging="360"/>
      </w:pPr>
      <w:rPr>
        <w:rFonts w:ascii="Wingdings" w:hAnsi="Wingdings" w:hint="default"/>
      </w:rPr>
    </w:lvl>
  </w:abstractNum>
  <w:abstractNum w:abstractNumId="22">
    <w:nsid w:val="35901BE9"/>
    <w:multiLevelType w:val="hybridMultilevel"/>
    <w:tmpl w:val="D834DBDE"/>
    <w:lvl w:ilvl="0" w:tplc="95BA79F0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>
    <w:nsid w:val="3F7707CF"/>
    <w:multiLevelType w:val="hybridMultilevel"/>
    <w:tmpl w:val="8EE69ABA"/>
    <w:lvl w:ilvl="0" w:tplc="5EE856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9620BF"/>
    <w:multiLevelType w:val="hybridMultilevel"/>
    <w:tmpl w:val="D7486B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93600D"/>
    <w:multiLevelType w:val="hybridMultilevel"/>
    <w:tmpl w:val="258AAB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02B49F6"/>
    <w:multiLevelType w:val="hybridMultilevel"/>
    <w:tmpl w:val="CEC2990E"/>
    <w:lvl w:ilvl="0" w:tplc="CF9A0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855438"/>
    <w:multiLevelType w:val="hybridMultilevel"/>
    <w:tmpl w:val="4F9693E8"/>
    <w:lvl w:ilvl="0" w:tplc="5EE85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4201F7B"/>
    <w:multiLevelType w:val="hybridMultilevel"/>
    <w:tmpl w:val="041E4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ＭＳ ゴシック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68E458D"/>
    <w:multiLevelType w:val="hybridMultilevel"/>
    <w:tmpl w:val="D4820D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2C0E58"/>
    <w:multiLevelType w:val="hybridMultilevel"/>
    <w:tmpl w:val="E9E484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CB6B04"/>
    <w:multiLevelType w:val="hybridMultilevel"/>
    <w:tmpl w:val="76A62BA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45735B6"/>
    <w:multiLevelType w:val="hybridMultilevel"/>
    <w:tmpl w:val="AB58D0EC"/>
    <w:lvl w:ilvl="0" w:tplc="5EE85662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33">
    <w:nsid w:val="657C17E0"/>
    <w:multiLevelType w:val="hybridMultilevel"/>
    <w:tmpl w:val="527025A0"/>
    <w:lvl w:ilvl="0" w:tplc="5EE856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B159F0"/>
    <w:multiLevelType w:val="hybridMultilevel"/>
    <w:tmpl w:val="31640FAE"/>
    <w:lvl w:ilvl="0" w:tplc="5EE85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A3F3B71"/>
    <w:multiLevelType w:val="hybridMultilevel"/>
    <w:tmpl w:val="5E788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ＭＳ ゴシック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CD97FEA"/>
    <w:multiLevelType w:val="hybridMultilevel"/>
    <w:tmpl w:val="81ECD0C8"/>
    <w:lvl w:ilvl="0" w:tplc="CF9A07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7">
    <w:nsid w:val="6D4D758A"/>
    <w:multiLevelType w:val="hybridMultilevel"/>
    <w:tmpl w:val="0D3C1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C34CCD"/>
    <w:multiLevelType w:val="hybridMultilevel"/>
    <w:tmpl w:val="1C7C1734"/>
    <w:lvl w:ilvl="0" w:tplc="CF9A0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B6043F"/>
    <w:multiLevelType w:val="hybridMultilevel"/>
    <w:tmpl w:val="24182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270330"/>
    <w:multiLevelType w:val="hybridMultilevel"/>
    <w:tmpl w:val="FD705006"/>
    <w:lvl w:ilvl="0" w:tplc="5EE856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5A2301"/>
    <w:multiLevelType w:val="hybridMultilevel"/>
    <w:tmpl w:val="51D4877A"/>
    <w:lvl w:ilvl="0" w:tplc="CF9A07E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1"/>
  </w:num>
  <w:num w:numId="3">
    <w:abstractNumId w:val="3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11"/>
  </w:num>
  <w:num w:numId="7">
    <w:abstractNumId w:val="12"/>
  </w:num>
  <w:num w:numId="8">
    <w:abstractNumId w:val="9"/>
  </w:num>
  <w:num w:numId="9">
    <w:abstractNumId w:val="14"/>
  </w:num>
  <w:num w:numId="10">
    <w:abstractNumId w:val="0"/>
  </w:num>
  <w:num w:numId="11">
    <w:abstractNumId w:val="8"/>
  </w:num>
  <w:num w:numId="12">
    <w:abstractNumId w:val="38"/>
  </w:num>
  <w:num w:numId="13">
    <w:abstractNumId w:val="36"/>
  </w:num>
  <w:num w:numId="14">
    <w:abstractNumId w:val="26"/>
  </w:num>
  <w:num w:numId="15">
    <w:abstractNumId w:val="41"/>
  </w:num>
  <w:num w:numId="16">
    <w:abstractNumId w:val="20"/>
  </w:num>
  <w:num w:numId="17">
    <w:abstractNumId w:val="1"/>
  </w:num>
  <w:num w:numId="18">
    <w:abstractNumId w:val="16"/>
  </w:num>
  <w:num w:numId="19">
    <w:abstractNumId w:val="34"/>
  </w:num>
  <w:num w:numId="20">
    <w:abstractNumId w:val="6"/>
  </w:num>
  <w:num w:numId="21">
    <w:abstractNumId w:val="10"/>
  </w:num>
  <w:num w:numId="22">
    <w:abstractNumId w:val="17"/>
  </w:num>
  <w:num w:numId="23">
    <w:abstractNumId w:val="15"/>
  </w:num>
  <w:num w:numId="24">
    <w:abstractNumId w:val="13"/>
  </w:num>
  <w:num w:numId="25">
    <w:abstractNumId w:val="29"/>
  </w:num>
  <w:num w:numId="26">
    <w:abstractNumId w:val="30"/>
  </w:num>
  <w:num w:numId="27">
    <w:abstractNumId w:val="37"/>
  </w:num>
  <w:num w:numId="28">
    <w:abstractNumId w:val="25"/>
  </w:num>
  <w:num w:numId="29">
    <w:abstractNumId w:val="7"/>
  </w:num>
  <w:num w:numId="30">
    <w:abstractNumId w:val="19"/>
  </w:num>
  <w:num w:numId="31">
    <w:abstractNumId w:val="18"/>
  </w:num>
  <w:num w:numId="32">
    <w:abstractNumId w:val="2"/>
  </w:num>
  <w:num w:numId="33">
    <w:abstractNumId w:val="3"/>
  </w:num>
  <w:num w:numId="34">
    <w:abstractNumId w:val="4"/>
  </w:num>
  <w:num w:numId="35">
    <w:abstractNumId w:val="5"/>
  </w:num>
  <w:num w:numId="36">
    <w:abstractNumId w:val="32"/>
  </w:num>
  <w:num w:numId="37">
    <w:abstractNumId w:val="23"/>
  </w:num>
  <w:num w:numId="38">
    <w:abstractNumId w:val="27"/>
  </w:num>
  <w:num w:numId="39">
    <w:abstractNumId w:val="33"/>
  </w:num>
  <w:num w:numId="40">
    <w:abstractNumId w:val="40"/>
  </w:num>
  <w:num w:numId="41">
    <w:abstractNumId w:val="22"/>
  </w:num>
  <w:num w:numId="42">
    <w:abstractNumId w:val="24"/>
  </w:num>
  <w:num w:numId="43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attachedTemplate r:id="rId1"/>
  <w:revisionView w:markup="0"/>
  <w:doNotTrackMoves/>
  <w:defaultTabStop w:val="720"/>
  <w:noPunctuationKerning/>
  <w:characterSpacingControl w:val="doNotCompress"/>
  <w:doNotValidateAgainstSchema/>
  <w:doNotDemarcateInvalidXml/>
  <w:hdrShapeDefaults>
    <o:shapedefaults v:ext="edit" spidmax="7170">
      <o:colormenu v:ext="edit" strokecolor="#339"/>
    </o:shapedefaults>
    <o:shapelayout v:ext="edit">
      <o:idmap v:ext="edit" data="2"/>
    </o:shapelayout>
  </w:hdrShapeDefaults>
  <w:compat/>
  <w:rsids>
    <w:rsidRoot w:val="00C130F6"/>
    <w:rsid w:val="000B4672"/>
    <w:rsid w:val="001B0972"/>
    <w:rsid w:val="0085415A"/>
    <w:rsid w:val="00AF2B6C"/>
    <w:rsid w:val="00C130F6"/>
    <w:rsid w:val="00C27226"/>
    <w:rsid w:val="00F1511C"/>
    <w:rsid w:val="00FF033E"/>
    <w:rsid w:val="00FF2A0F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#33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4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Strong" w:uiPriority="22"/>
    <w:lsdException w:name="Emphasis" w:uiPriority="20"/>
    <w:lsdException w:name="Normal (Web)" w:uiPriority="99"/>
    <w:lsdException w:name="Note Level 1" w:uiPriority="99"/>
    <w:lsdException w:name="Note Level 2" w:uiPriority="99"/>
    <w:lsdException w:name="Note Level 3" w:uiPriority="99"/>
    <w:lsdException w:name="Note Level 4" w:uiPriority="99"/>
    <w:lsdException w:name="Note Level 5" w:uiPriority="99"/>
    <w:lsdException w:name="Note Level 6" w:uiPriority="99"/>
    <w:lsdException w:name="Note Level 7" w:uiPriority="99"/>
    <w:lsdException w:name="Note Level 8" w:uiPriority="99"/>
    <w:lsdException w:name="Note Level 9" w:uiPriority="99"/>
    <w:lsdException w:name="List Paragraph" w:uiPriority="34" w:qFormat="1"/>
    <w:lsdException w:name="TOC Heading" w:uiPriority="39" w:qFormat="1"/>
  </w:latentStyles>
  <w:style w:type="paragraph" w:default="1" w:styleId="Normal">
    <w:name w:val="Normal"/>
    <w:qFormat/>
    <w:rsid w:val="00C130F6"/>
    <w:rPr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30F6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30F6"/>
    <w:pPr>
      <w:keepNext/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rsid w:val="00C130F6"/>
    <w:pPr>
      <w:keepNext/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basedOn w:val="Normal"/>
    <w:link w:val="Heading4Char"/>
    <w:uiPriority w:val="9"/>
    <w:rsid w:val="00C130F6"/>
    <w:pPr>
      <w:spacing w:beforeLines="1" w:afterLines="1"/>
      <w:outlineLvl w:val="3"/>
    </w:pPr>
    <w:rPr>
      <w:rFonts w:ascii="Times" w:hAnsi="Times"/>
      <w:b/>
      <w:szCs w:val="20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30F6"/>
    <w:rPr>
      <w:rFonts w:ascii="Calibri" w:eastAsia="Times New Roman" w:hAnsi="Calibr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C130F6"/>
    <w:rPr>
      <w:rFonts w:ascii="Calibri" w:eastAsia="Times New Roman" w:hAnsi="Calibr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C130F6"/>
    <w:rPr>
      <w:rFonts w:ascii="Calibri" w:eastAsia="Times New Roman" w:hAnsi="Calibr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C130F6"/>
    <w:rPr>
      <w:rFonts w:ascii="Times" w:hAnsi="Times"/>
      <w:b/>
      <w:szCs w:val="20"/>
    </w:rPr>
  </w:style>
  <w:style w:type="paragraph" w:styleId="Header">
    <w:name w:val="header"/>
    <w:basedOn w:val="Normal"/>
    <w:link w:val="HeaderChar"/>
    <w:rsid w:val="002051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130F6"/>
    <w:rPr>
      <w:lang w:eastAsia="zh-CN"/>
    </w:rPr>
  </w:style>
  <w:style w:type="paragraph" w:styleId="Footer">
    <w:name w:val="footer"/>
    <w:basedOn w:val="Normal"/>
    <w:link w:val="FooterChar"/>
    <w:rsid w:val="002051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130F6"/>
    <w:rPr>
      <w:lang w:eastAsia="zh-CN"/>
    </w:rPr>
  </w:style>
  <w:style w:type="paragraph" w:styleId="BalloonText">
    <w:name w:val="Balloon Text"/>
    <w:basedOn w:val="Normal"/>
    <w:link w:val="BalloonTextChar"/>
    <w:rsid w:val="002051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130F6"/>
    <w:rPr>
      <w:rFonts w:ascii="Tahoma" w:hAnsi="Tahoma" w:cs="Tahoma"/>
      <w:sz w:val="16"/>
      <w:szCs w:val="16"/>
      <w:lang w:eastAsia="zh-CN"/>
    </w:rPr>
  </w:style>
  <w:style w:type="character" w:styleId="Strong">
    <w:name w:val="Strong"/>
    <w:basedOn w:val="DefaultParagraphFont"/>
    <w:uiPriority w:val="22"/>
    <w:rsid w:val="00C130F6"/>
    <w:rPr>
      <w:b/>
    </w:rPr>
  </w:style>
  <w:style w:type="character" w:styleId="Emphasis">
    <w:name w:val="Emphasis"/>
    <w:basedOn w:val="DefaultParagraphFont"/>
    <w:uiPriority w:val="20"/>
    <w:rsid w:val="00C130F6"/>
    <w:rPr>
      <w:i/>
    </w:rPr>
  </w:style>
  <w:style w:type="paragraph" w:customStyle="1" w:styleId="Default">
    <w:name w:val="Default"/>
    <w:rsid w:val="00C130F6"/>
    <w:pPr>
      <w:widowControl w:val="0"/>
      <w:autoSpaceDE w:val="0"/>
      <w:autoSpaceDN w:val="0"/>
      <w:adjustRightInd w:val="0"/>
    </w:pPr>
    <w:rPr>
      <w:color w:val="000000"/>
    </w:rPr>
  </w:style>
  <w:style w:type="paragraph" w:styleId="NoteLevel1">
    <w:name w:val="Note Level 1"/>
    <w:basedOn w:val="Normal"/>
    <w:uiPriority w:val="99"/>
    <w:unhideWhenUsed/>
    <w:rsid w:val="00C130F6"/>
    <w:pPr>
      <w:keepNext/>
      <w:numPr>
        <w:numId w:val="10"/>
      </w:numPr>
      <w:contextualSpacing/>
      <w:outlineLvl w:val="0"/>
    </w:pPr>
    <w:rPr>
      <w:rFonts w:ascii="Verdana" w:eastAsia="ＭＳ ゴシック" w:hAnsi="Verdana"/>
      <w:lang w:eastAsia="en-US"/>
    </w:rPr>
  </w:style>
  <w:style w:type="paragraph" w:styleId="NoteLevel2">
    <w:name w:val="Note Level 2"/>
    <w:basedOn w:val="Normal"/>
    <w:uiPriority w:val="99"/>
    <w:unhideWhenUsed/>
    <w:rsid w:val="00C130F6"/>
    <w:pPr>
      <w:keepNext/>
      <w:numPr>
        <w:ilvl w:val="1"/>
        <w:numId w:val="10"/>
      </w:numPr>
      <w:contextualSpacing/>
      <w:outlineLvl w:val="1"/>
    </w:pPr>
    <w:rPr>
      <w:rFonts w:ascii="Verdana" w:eastAsia="ＭＳ ゴシック" w:hAnsi="Verdana"/>
      <w:lang w:eastAsia="en-US"/>
    </w:rPr>
  </w:style>
  <w:style w:type="paragraph" w:styleId="NoteLevel3">
    <w:name w:val="Note Level 3"/>
    <w:basedOn w:val="Normal"/>
    <w:uiPriority w:val="99"/>
    <w:unhideWhenUsed/>
    <w:rsid w:val="00C130F6"/>
    <w:pPr>
      <w:keepNext/>
      <w:numPr>
        <w:ilvl w:val="2"/>
        <w:numId w:val="10"/>
      </w:numPr>
      <w:contextualSpacing/>
      <w:outlineLvl w:val="2"/>
    </w:pPr>
    <w:rPr>
      <w:rFonts w:ascii="Verdana" w:eastAsia="ＭＳ ゴシック" w:hAnsi="Verdana"/>
      <w:lang w:eastAsia="en-US"/>
    </w:rPr>
  </w:style>
  <w:style w:type="paragraph" w:styleId="NoteLevel4">
    <w:name w:val="Note Level 4"/>
    <w:basedOn w:val="Normal"/>
    <w:uiPriority w:val="99"/>
    <w:unhideWhenUsed/>
    <w:rsid w:val="00C130F6"/>
    <w:pPr>
      <w:keepNext/>
      <w:numPr>
        <w:ilvl w:val="3"/>
        <w:numId w:val="10"/>
      </w:numPr>
      <w:contextualSpacing/>
      <w:outlineLvl w:val="3"/>
    </w:pPr>
    <w:rPr>
      <w:rFonts w:ascii="Verdana" w:eastAsia="ＭＳ ゴシック" w:hAnsi="Verdana"/>
      <w:lang w:eastAsia="en-US"/>
    </w:rPr>
  </w:style>
  <w:style w:type="paragraph" w:styleId="NoteLevel5">
    <w:name w:val="Note Level 5"/>
    <w:basedOn w:val="Normal"/>
    <w:uiPriority w:val="99"/>
    <w:unhideWhenUsed/>
    <w:rsid w:val="00C130F6"/>
    <w:pPr>
      <w:keepNext/>
      <w:numPr>
        <w:ilvl w:val="4"/>
        <w:numId w:val="10"/>
      </w:numPr>
      <w:contextualSpacing/>
      <w:outlineLvl w:val="4"/>
    </w:pPr>
    <w:rPr>
      <w:rFonts w:ascii="Verdana" w:eastAsia="ＭＳ ゴシック" w:hAnsi="Verdana"/>
      <w:lang w:eastAsia="en-US"/>
    </w:rPr>
  </w:style>
  <w:style w:type="paragraph" w:styleId="NoteLevel6">
    <w:name w:val="Note Level 6"/>
    <w:basedOn w:val="Normal"/>
    <w:uiPriority w:val="99"/>
    <w:unhideWhenUsed/>
    <w:rsid w:val="00C130F6"/>
    <w:pPr>
      <w:keepNext/>
      <w:numPr>
        <w:ilvl w:val="5"/>
        <w:numId w:val="10"/>
      </w:numPr>
      <w:contextualSpacing/>
      <w:outlineLvl w:val="5"/>
    </w:pPr>
    <w:rPr>
      <w:rFonts w:ascii="Verdana" w:eastAsia="ＭＳ ゴシック" w:hAnsi="Verdana"/>
      <w:lang w:eastAsia="en-US"/>
    </w:rPr>
  </w:style>
  <w:style w:type="paragraph" w:styleId="NoteLevel7">
    <w:name w:val="Note Level 7"/>
    <w:basedOn w:val="Normal"/>
    <w:uiPriority w:val="99"/>
    <w:unhideWhenUsed/>
    <w:rsid w:val="00C130F6"/>
    <w:pPr>
      <w:keepNext/>
      <w:numPr>
        <w:ilvl w:val="6"/>
        <w:numId w:val="10"/>
      </w:numPr>
      <w:contextualSpacing/>
      <w:outlineLvl w:val="6"/>
    </w:pPr>
    <w:rPr>
      <w:rFonts w:ascii="Verdana" w:eastAsia="ＭＳ ゴシック" w:hAnsi="Verdana"/>
      <w:lang w:eastAsia="en-US"/>
    </w:rPr>
  </w:style>
  <w:style w:type="paragraph" w:styleId="NoteLevel8">
    <w:name w:val="Note Level 8"/>
    <w:basedOn w:val="Normal"/>
    <w:uiPriority w:val="99"/>
    <w:unhideWhenUsed/>
    <w:rsid w:val="00C130F6"/>
    <w:pPr>
      <w:keepNext/>
      <w:numPr>
        <w:ilvl w:val="7"/>
        <w:numId w:val="10"/>
      </w:numPr>
      <w:contextualSpacing/>
      <w:outlineLvl w:val="7"/>
    </w:pPr>
    <w:rPr>
      <w:rFonts w:ascii="Verdana" w:eastAsia="ＭＳ ゴシック" w:hAnsi="Verdana"/>
      <w:lang w:eastAsia="en-US"/>
    </w:rPr>
  </w:style>
  <w:style w:type="paragraph" w:styleId="NoteLevel9">
    <w:name w:val="Note Level 9"/>
    <w:basedOn w:val="Normal"/>
    <w:uiPriority w:val="99"/>
    <w:unhideWhenUsed/>
    <w:rsid w:val="00C130F6"/>
    <w:pPr>
      <w:keepNext/>
      <w:numPr>
        <w:ilvl w:val="8"/>
        <w:numId w:val="10"/>
      </w:numPr>
      <w:contextualSpacing/>
      <w:outlineLvl w:val="8"/>
    </w:pPr>
    <w:rPr>
      <w:rFonts w:ascii="Verdana" w:eastAsia="ＭＳ ゴシック" w:hAnsi="Verdana"/>
      <w:lang w:eastAsia="en-US"/>
    </w:rPr>
  </w:style>
  <w:style w:type="character" w:styleId="CommentReference">
    <w:name w:val="annotation reference"/>
    <w:basedOn w:val="DefaultParagraphFont"/>
    <w:rsid w:val="00C130F6"/>
    <w:rPr>
      <w:sz w:val="18"/>
      <w:szCs w:val="18"/>
    </w:rPr>
  </w:style>
  <w:style w:type="paragraph" w:styleId="CommentText">
    <w:name w:val="annotation text"/>
    <w:basedOn w:val="Normal"/>
    <w:link w:val="CommentTextChar"/>
    <w:rsid w:val="00C130F6"/>
    <w:rPr>
      <w:rFonts w:ascii="Cambria" w:eastAsia="Cambria" w:hAnsi="Cambria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C130F6"/>
    <w:rPr>
      <w:rFonts w:ascii="Cambria" w:eastAsia="Cambria" w:hAnsi="Cambria"/>
    </w:rPr>
  </w:style>
  <w:style w:type="paragraph" w:styleId="CommentSubject">
    <w:name w:val="annotation subject"/>
    <w:basedOn w:val="CommentText"/>
    <w:next w:val="CommentText"/>
    <w:link w:val="CommentSubjectChar"/>
    <w:rsid w:val="00C130F6"/>
    <w:rPr>
      <w:rFonts w:ascii="Times New Roman" w:eastAsia="SimSun" w:hAnsi="Times New Roman"/>
      <w:b/>
      <w:bCs/>
      <w:sz w:val="20"/>
      <w:szCs w:val="20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C130F6"/>
    <w:rPr>
      <w:b/>
      <w:bCs/>
      <w:sz w:val="20"/>
      <w:szCs w:val="20"/>
      <w:lang w:eastAsia="zh-CN"/>
    </w:rPr>
  </w:style>
  <w:style w:type="paragraph" w:styleId="TOCHeading">
    <w:name w:val="TOC Heading"/>
    <w:basedOn w:val="Heading1"/>
    <w:next w:val="Normal"/>
    <w:uiPriority w:val="39"/>
    <w:qFormat/>
    <w:rsid w:val="00C130F6"/>
    <w:pPr>
      <w:keepNext w:val="0"/>
      <w:spacing w:after="240"/>
      <w:jc w:val="center"/>
      <w:outlineLvl w:val="9"/>
    </w:pPr>
    <w:rPr>
      <w:rFonts w:ascii="Garamond" w:eastAsia="SimSun" w:hAnsi="Garamond"/>
      <w:bCs w:val="0"/>
      <w:kern w:val="0"/>
      <w:sz w:val="36"/>
      <w:szCs w:val="24"/>
    </w:rPr>
  </w:style>
  <w:style w:type="character" w:styleId="PageNumber">
    <w:name w:val="page number"/>
    <w:basedOn w:val="DefaultParagraphFont"/>
    <w:rsid w:val="00C130F6"/>
  </w:style>
  <w:style w:type="paragraph" w:styleId="NormalWeb">
    <w:name w:val="Normal (Web)"/>
    <w:basedOn w:val="Normal"/>
    <w:uiPriority w:val="99"/>
    <w:rsid w:val="00C130F6"/>
    <w:pPr>
      <w:spacing w:beforeLines="1" w:afterLines="1"/>
    </w:pPr>
    <w:rPr>
      <w:rFonts w:ascii="Times" w:hAnsi="Times"/>
      <w:sz w:val="20"/>
      <w:szCs w:val="20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130F6"/>
    <w:pPr>
      <w:spacing w:before="120"/>
    </w:pPr>
    <w:rPr>
      <w:rFonts w:ascii="Cambria" w:eastAsia="Cambria" w:hAnsi="Cambria"/>
      <w:b/>
      <w:caps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C130F6"/>
    <w:pPr>
      <w:ind w:left="240"/>
    </w:pPr>
    <w:rPr>
      <w:rFonts w:ascii="Cambria" w:eastAsia="Cambria" w:hAnsi="Cambria"/>
      <w:smallCaps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C130F6"/>
    <w:pPr>
      <w:ind w:left="480"/>
    </w:pPr>
    <w:rPr>
      <w:rFonts w:ascii="Cambria" w:eastAsia="Cambria" w:hAnsi="Cambria"/>
      <w:i/>
      <w:sz w:val="22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C130F6"/>
    <w:pPr>
      <w:ind w:left="720"/>
    </w:pPr>
    <w:rPr>
      <w:rFonts w:ascii="Cambria" w:eastAsia="Cambria" w:hAnsi="Cambria"/>
      <w:sz w:val="18"/>
      <w:szCs w:val="18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C130F6"/>
    <w:pPr>
      <w:ind w:left="960"/>
    </w:pPr>
    <w:rPr>
      <w:rFonts w:ascii="Cambria" w:eastAsia="Cambria" w:hAnsi="Cambria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C130F6"/>
    <w:pPr>
      <w:ind w:left="1200"/>
    </w:pPr>
    <w:rPr>
      <w:rFonts w:ascii="Cambria" w:eastAsia="Cambria" w:hAnsi="Cambria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C130F6"/>
    <w:pPr>
      <w:ind w:left="1440"/>
    </w:pPr>
    <w:rPr>
      <w:rFonts w:ascii="Cambria" w:eastAsia="Cambria" w:hAnsi="Cambria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C130F6"/>
    <w:pPr>
      <w:ind w:left="1680"/>
    </w:pPr>
    <w:rPr>
      <w:rFonts w:ascii="Cambria" w:eastAsia="Cambria" w:hAnsi="Cambria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C130F6"/>
    <w:pPr>
      <w:ind w:left="1920"/>
    </w:pPr>
    <w:rPr>
      <w:rFonts w:ascii="Cambria" w:eastAsia="Cambria" w:hAnsi="Cambria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C130F6"/>
    <w:pPr>
      <w:ind w:left="720"/>
      <w:contextualSpacing/>
    </w:pPr>
    <w:rPr>
      <w:rFonts w:ascii="Cambria" w:eastAsia="Cambria" w:hAnsi="Cambri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printerSettings" Target="printerSettings/printerSettings2.bin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liciaLewis:Library:Application%20Support:Microsoft:Office:User%20Templates:My%20Templates:*Default%20Landscap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*Default Landscape.dotm</Template>
  <TotalTime>24</TotalTime>
  <Pages>3</Pages>
  <Words>707</Words>
  <Characters>4035</Characters>
  <Application>Microsoft Macintosh Word</Application>
  <DocSecurity>0</DocSecurity>
  <Lines>33</Lines>
  <Paragraphs>8</Paragraphs>
  <ScaleCrop>false</ScaleCrop>
  <Company>Shanghai American School</Company>
  <LinksUpToDate>false</LinksUpToDate>
  <CharactersWithSpaces>4955</CharactersWithSpaces>
  <SharedDoc>false</SharedDoc>
  <HLinks>
    <vt:vector size="6" baseType="variant">
      <vt:variant>
        <vt:i4>3342347</vt:i4>
      </vt:variant>
      <vt:variant>
        <vt:i4>-1</vt:i4>
      </vt:variant>
      <vt:variant>
        <vt:i4>2054</vt:i4>
      </vt:variant>
      <vt:variant>
        <vt:i4>1</vt:i4>
      </vt:variant>
      <vt:variant>
        <vt:lpwstr>color-letterhead-for-emaili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dc:description/>
  <cp:lastModifiedBy>SAS</cp:lastModifiedBy>
  <cp:revision>4</cp:revision>
  <cp:lastPrinted>2008-01-30T06:08:00Z</cp:lastPrinted>
  <dcterms:created xsi:type="dcterms:W3CDTF">2010-12-06T02:46:00Z</dcterms:created>
  <dcterms:modified xsi:type="dcterms:W3CDTF">2010-12-07T06:41:00Z</dcterms:modified>
</cp:coreProperties>
</file>