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91" w:rsidRPr="002B1274" w:rsidRDefault="00F47391" w:rsidP="00F47391">
      <w:pPr>
        <w:rPr>
          <w:rFonts w:ascii="Garamond" w:hAnsi="Garamond"/>
          <w:sz w:val="22"/>
        </w:rPr>
      </w:pPr>
    </w:p>
    <w:p w:rsidR="00F47391" w:rsidRPr="002B1274" w:rsidRDefault="00F47391" w:rsidP="00F47391">
      <w:pPr>
        <w:rPr>
          <w:rFonts w:ascii="Garamond" w:hAnsi="Garamond"/>
          <w:sz w:val="22"/>
        </w:rPr>
      </w:pPr>
    </w:p>
    <w:p w:rsidR="00F47391" w:rsidRPr="002B1274" w:rsidRDefault="00F47391" w:rsidP="00F47391">
      <w:pPr>
        <w:rPr>
          <w:rFonts w:ascii="Garamond" w:hAnsi="Garamond"/>
          <w:sz w:val="22"/>
        </w:rPr>
      </w:pPr>
    </w:p>
    <w:p w:rsidR="00F47391" w:rsidRPr="002B1274" w:rsidRDefault="00F47391" w:rsidP="00F47391">
      <w:pPr>
        <w:rPr>
          <w:rFonts w:ascii="Garamond" w:hAnsi="Garamond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868"/>
        <w:gridCol w:w="1562"/>
        <w:gridCol w:w="2396"/>
        <w:gridCol w:w="2397"/>
        <w:gridCol w:w="2398"/>
        <w:gridCol w:w="2397"/>
        <w:gridCol w:w="2409"/>
        <w:gridCol w:w="1844"/>
        <w:gridCol w:w="1927"/>
        <w:gridCol w:w="1956"/>
      </w:tblGrid>
      <w:tr w:rsidR="00F47391" w:rsidRPr="00DC3217" w:rsidTr="0067716D">
        <w:trPr>
          <w:cantSplit/>
          <w:tblHeader/>
        </w:trPr>
        <w:tc>
          <w:tcPr>
            <w:tcW w:w="1867" w:type="dxa"/>
            <w:vAlign w:val="center"/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SAS STRANDS (SKILLS)</w:t>
            </w:r>
          </w:p>
        </w:tc>
        <w:tc>
          <w:tcPr>
            <w:tcW w:w="1562" w:type="dxa"/>
            <w:vAlign w:val="center"/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NCSS STRANDS</w:t>
            </w:r>
          </w:p>
        </w:tc>
        <w:tc>
          <w:tcPr>
            <w:tcW w:w="2399" w:type="dxa"/>
            <w:vAlign w:val="center"/>
          </w:tcPr>
          <w:p w:rsidR="00F47391" w:rsidRPr="001F5F7F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22"/>
                <w:szCs w:val="32"/>
              </w:rPr>
            </w:pPr>
            <w:r>
              <w:rPr>
                <w:rFonts w:ascii="Arial" w:hAnsi="Arial" w:cs="Helvetica"/>
                <w:b/>
                <w:sz w:val="22"/>
                <w:szCs w:val="32"/>
              </w:rPr>
              <w:t>Pre-Kindergarten</w:t>
            </w:r>
          </w:p>
        </w:tc>
        <w:tc>
          <w:tcPr>
            <w:tcW w:w="2399" w:type="dxa"/>
            <w:vAlign w:val="center"/>
          </w:tcPr>
          <w:p w:rsidR="00F47391" w:rsidRPr="001F5F7F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22"/>
                <w:szCs w:val="32"/>
              </w:rPr>
            </w:pPr>
            <w:r>
              <w:rPr>
                <w:rFonts w:ascii="Arial" w:hAnsi="Arial" w:cs="Helvetica"/>
                <w:b/>
                <w:sz w:val="22"/>
                <w:szCs w:val="32"/>
              </w:rPr>
              <w:t>Kindergarten</w:t>
            </w:r>
          </w:p>
        </w:tc>
        <w:tc>
          <w:tcPr>
            <w:tcW w:w="2399" w:type="dxa"/>
            <w:vAlign w:val="center"/>
          </w:tcPr>
          <w:p w:rsidR="00F47391" w:rsidRPr="001F5F7F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22"/>
                <w:szCs w:val="32"/>
              </w:rPr>
            </w:pPr>
            <w:r>
              <w:rPr>
                <w:rFonts w:ascii="Arial" w:hAnsi="Arial" w:cs="Helvetica"/>
                <w:b/>
                <w:sz w:val="22"/>
                <w:szCs w:val="32"/>
              </w:rPr>
              <w:t>Grade 1</w:t>
            </w:r>
          </w:p>
        </w:tc>
        <w:tc>
          <w:tcPr>
            <w:tcW w:w="2399" w:type="dxa"/>
            <w:vAlign w:val="center"/>
          </w:tcPr>
          <w:p w:rsidR="00F47391" w:rsidRPr="001F5F7F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22"/>
                <w:szCs w:val="32"/>
              </w:rPr>
            </w:pPr>
            <w:r>
              <w:rPr>
                <w:rFonts w:ascii="Arial" w:hAnsi="Arial" w:cs="Helvetica"/>
                <w:b/>
                <w:sz w:val="22"/>
                <w:szCs w:val="32"/>
              </w:rPr>
              <w:t>Grade 2</w:t>
            </w:r>
          </w:p>
        </w:tc>
        <w:tc>
          <w:tcPr>
            <w:tcW w:w="2400" w:type="dxa"/>
            <w:vAlign w:val="center"/>
          </w:tcPr>
          <w:p w:rsidR="00F47391" w:rsidRPr="001F5F7F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22"/>
                <w:szCs w:val="32"/>
              </w:rPr>
            </w:pPr>
            <w:r w:rsidRPr="001F5F7F">
              <w:rPr>
                <w:rFonts w:ascii="Arial" w:hAnsi="Arial" w:cs="Helvetica"/>
                <w:b/>
                <w:sz w:val="22"/>
                <w:szCs w:val="32"/>
              </w:rPr>
              <w:t>Grade 3</w:t>
            </w:r>
          </w:p>
        </w:tc>
        <w:tc>
          <w:tcPr>
            <w:tcW w:w="1844" w:type="dxa"/>
            <w:vAlign w:val="center"/>
          </w:tcPr>
          <w:p w:rsidR="00F47391" w:rsidRPr="00236CCA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18"/>
                <w:szCs w:val="32"/>
              </w:rPr>
            </w:pPr>
            <w:r w:rsidRPr="00236CCA">
              <w:rPr>
                <w:rFonts w:ascii="Arial" w:hAnsi="Arial" w:cs="Helvetica"/>
                <w:b/>
                <w:sz w:val="18"/>
                <w:szCs w:val="32"/>
              </w:rPr>
              <w:t>Grade 4</w:t>
            </w:r>
          </w:p>
        </w:tc>
        <w:tc>
          <w:tcPr>
            <w:tcW w:w="1928" w:type="dxa"/>
            <w:vAlign w:val="center"/>
          </w:tcPr>
          <w:p w:rsidR="00F47391" w:rsidRPr="00236CCA" w:rsidRDefault="00F47391" w:rsidP="00F47391">
            <w:pPr>
              <w:ind w:left="360"/>
              <w:jc w:val="center"/>
              <w:rPr>
                <w:rFonts w:ascii="Arial" w:hAnsi="Arial" w:cs="Helvetica"/>
                <w:b/>
                <w:sz w:val="18"/>
                <w:szCs w:val="32"/>
              </w:rPr>
            </w:pPr>
            <w:r w:rsidRPr="00236CCA">
              <w:rPr>
                <w:rFonts w:ascii="Arial" w:hAnsi="Arial" w:cs="Helvetica"/>
                <w:b/>
                <w:sz w:val="18"/>
                <w:szCs w:val="32"/>
              </w:rPr>
              <w:t>Grade 5</w:t>
            </w:r>
          </w:p>
        </w:tc>
        <w:tc>
          <w:tcPr>
            <w:tcW w:w="1957" w:type="dxa"/>
            <w:vAlign w:val="center"/>
          </w:tcPr>
          <w:p w:rsidR="00F47391" w:rsidRPr="00236CCA" w:rsidRDefault="00F47391" w:rsidP="00F47391">
            <w:pPr>
              <w:jc w:val="center"/>
              <w:rPr>
                <w:rFonts w:ascii="Arial" w:hAnsi="Arial" w:cs="Helvetica"/>
                <w:b/>
                <w:sz w:val="18"/>
                <w:szCs w:val="32"/>
                <w:lang w:eastAsia="en-US"/>
              </w:rPr>
            </w:pPr>
            <w:r w:rsidRPr="00236CCA">
              <w:rPr>
                <w:rFonts w:ascii="Arial" w:hAnsi="Arial" w:cs="Helvetica"/>
                <w:b/>
                <w:sz w:val="18"/>
                <w:szCs w:val="32"/>
                <w:lang w:eastAsia="en-US"/>
              </w:rPr>
              <w:t>(Grade 6)</w:t>
            </w:r>
          </w:p>
        </w:tc>
      </w:tr>
      <w:tr w:rsidR="00F47391" w:rsidTr="0067716D">
        <w:trPr>
          <w:cantSplit/>
          <w:trHeight w:val="1853"/>
        </w:trPr>
        <w:tc>
          <w:tcPr>
            <w:tcW w:w="1867" w:type="dxa"/>
            <w:vMerge w:val="restart"/>
          </w:tcPr>
          <w:p w:rsidR="00F47391" w:rsidRPr="00DC3217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Standard I:  Analyze how individuals,</w:t>
            </w:r>
          </w:p>
          <w:p w:rsidR="00F47391" w:rsidRPr="00DC3217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proofErr w:type="gramStart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groups</w:t>
            </w:r>
            <w:proofErr w:type="gramEnd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, and institutions create and change</w:t>
            </w:r>
          </w:p>
          <w:p w:rsidR="00F47391" w:rsidRPr="00DC3217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proofErr w:type="gramStart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structures</w:t>
            </w:r>
            <w:proofErr w:type="gramEnd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 xml:space="preserve"> of power, authority, and governance</w:t>
            </w:r>
          </w:p>
        </w:tc>
        <w:tc>
          <w:tcPr>
            <w:tcW w:w="1562" w:type="dxa"/>
            <w:vMerge w:val="restart"/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Individuals, Groups, &amp; Institutions</w:t>
            </w: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Power, Authority, &amp; Governments</w:t>
            </w: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F47391" w:rsidRPr="0067716D" w:rsidRDefault="001F2687" w:rsidP="0067716D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50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rFonts w:ascii="Arial" w:hAnsi="Arial" w:cs="Verdana"/>
                <w:sz w:val="22"/>
                <w:szCs w:val="18"/>
              </w:rPr>
              <w:t xml:space="preserve"> Participate in group-decision making.</w:t>
            </w:r>
          </w:p>
        </w:tc>
        <w:tc>
          <w:tcPr>
            <w:tcW w:w="2399" w:type="dxa"/>
          </w:tcPr>
          <w:p w:rsidR="00F47391" w:rsidRPr="0067716D" w:rsidRDefault="001F2687" w:rsidP="0067716D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clear" w:pos="2772"/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444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Identifies the responsibilities as an individual and in relation to their families and school community.</w:t>
            </w:r>
          </w:p>
        </w:tc>
        <w:tc>
          <w:tcPr>
            <w:tcW w:w="2399" w:type="dxa"/>
          </w:tcPr>
          <w:p w:rsidR="00F47391" w:rsidRPr="0067716D" w:rsidRDefault="001F2687" w:rsidP="0067716D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Describe the groups that people belong to and why they belong to them</w:t>
            </w:r>
          </w:p>
        </w:tc>
        <w:tc>
          <w:tcPr>
            <w:tcW w:w="2399" w:type="dxa"/>
          </w:tcPr>
          <w:p w:rsidR="00F47391" w:rsidRPr="0067716D" w:rsidRDefault="001F2687" w:rsidP="0067716D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347"/>
              </w:tabs>
              <w:autoSpaceDE w:val="0"/>
              <w:autoSpaceDN w:val="0"/>
              <w:adjustRightInd w:val="0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Describe how and why groups are organized within communities</w:t>
            </w:r>
          </w:p>
        </w:tc>
        <w:tc>
          <w:tcPr>
            <w:tcW w:w="2400" w:type="dxa"/>
          </w:tcPr>
          <w:p w:rsidR="00F47391" w:rsidRPr="007776A3" w:rsidRDefault="00F47391" w:rsidP="0067716D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1844" w:type="dxa"/>
          </w:tcPr>
          <w:p w:rsidR="00F47391" w:rsidRPr="00236CCA" w:rsidRDefault="00F47391" w:rsidP="0067716D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 xml:space="preserve">Explain how individuals and groups organize and govern themselves </w:t>
            </w:r>
          </w:p>
        </w:tc>
        <w:tc>
          <w:tcPr>
            <w:tcW w:w="1928" w:type="dxa"/>
          </w:tcPr>
          <w:p w:rsidR="00F47391" w:rsidRPr="00236CCA" w:rsidRDefault="00F47391" w:rsidP="0067716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Distinguish between local, state/provincial and national government</w:t>
            </w:r>
          </w:p>
        </w:tc>
        <w:tc>
          <w:tcPr>
            <w:tcW w:w="1957" w:type="dxa"/>
            <w:tcBorders>
              <w:bottom w:val="dotted" w:sz="4" w:space="0" w:color="auto"/>
            </w:tcBorders>
          </w:tcPr>
          <w:p w:rsidR="00F47391" w:rsidRPr="00236CCA" w:rsidRDefault="00F47391" w:rsidP="0067716D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Helvetica"/>
                <w:sz w:val="18"/>
                <w:szCs w:val="32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Describe major issues involving rights, responsibilities, roles, and status of individuals and social groups  </w:t>
            </w:r>
          </w:p>
        </w:tc>
      </w:tr>
      <w:tr w:rsidR="00F47391" w:rsidTr="0067716D">
        <w:trPr>
          <w:cantSplit/>
          <w:trHeight w:val="1320"/>
        </w:trPr>
        <w:tc>
          <w:tcPr>
            <w:tcW w:w="1867" w:type="dxa"/>
            <w:vMerge/>
          </w:tcPr>
          <w:p w:rsidR="00F47391" w:rsidRPr="00DB4FAF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</w:tcPr>
          <w:p w:rsidR="00F47391" w:rsidRPr="00DB4FAF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F47391" w:rsidRPr="0067716D" w:rsidRDefault="0067716D" w:rsidP="0067716D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50"/>
              <w:rPr>
                <w:rFonts w:ascii="Arial" w:hAnsi="Arial" w:cs="Verdana"/>
                <w:sz w:val="22"/>
                <w:szCs w:val="18"/>
              </w:rPr>
            </w:pPr>
            <w:r>
              <w:rPr>
                <w:rFonts w:ascii="Arial" w:hAnsi="Arial" w:cs="Verdana"/>
                <w:sz w:val="22"/>
                <w:szCs w:val="18"/>
              </w:rPr>
              <w:t xml:space="preserve">2.  </w:t>
            </w:r>
          </w:p>
        </w:tc>
        <w:tc>
          <w:tcPr>
            <w:tcW w:w="2399" w:type="dxa"/>
          </w:tcPr>
          <w:p w:rsidR="00F47391" w:rsidRPr="0067716D" w:rsidRDefault="00236CCA" w:rsidP="0067716D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clear" w:pos="2772"/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444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rFonts w:ascii="Garamond" w:hAnsi="Garamond"/>
                <w:color w:val="000000"/>
              </w:rPr>
              <w:t>Recognizes that everybody deserves respect.</w:t>
            </w:r>
          </w:p>
        </w:tc>
        <w:tc>
          <w:tcPr>
            <w:tcW w:w="2399" w:type="dxa"/>
          </w:tcPr>
          <w:p w:rsidR="00F47391" w:rsidRPr="0067716D" w:rsidRDefault="00F47391" w:rsidP="0067716D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</w:tcPr>
          <w:p w:rsidR="00F47391" w:rsidRPr="0067716D" w:rsidRDefault="00236CCA" w:rsidP="0067716D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color w:val="000000"/>
              </w:rPr>
              <w:t>Identify the rights and responsibilities of belonging to a group</w:t>
            </w:r>
          </w:p>
        </w:tc>
        <w:tc>
          <w:tcPr>
            <w:tcW w:w="2400" w:type="dxa"/>
          </w:tcPr>
          <w:p w:rsidR="00F47391" w:rsidRPr="007776A3" w:rsidRDefault="001F2687" w:rsidP="0067716D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Describe how and why people make and implement rules and laws</w:t>
            </w:r>
          </w:p>
        </w:tc>
        <w:tc>
          <w:tcPr>
            <w:tcW w:w="1844" w:type="dxa"/>
          </w:tcPr>
          <w:p w:rsidR="00F47391" w:rsidRPr="00236CCA" w:rsidRDefault="00F47391" w:rsidP="0067716D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28" w:type="dxa"/>
          </w:tcPr>
          <w:p w:rsidR="00F47391" w:rsidRPr="00236CCA" w:rsidRDefault="00F47391" w:rsidP="0067716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Identify and describe factors that contribute to cooperation and cause disputes within and among groups and nations</w:t>
            </w:r>
          </w:p>
        </w:tc>
        <w:tc>
          <w:tcPr>
            <w:tcW w:w="1957" w:type="dxa"/>
            <w:tcBorders>
              <w:top w:val="dotted" w:sz="4" w:space="0" w:color="auto"/>
              <w:bottom w:val="dotted" w:sz="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22" w:hanging="270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2.</w:t>
            </w:r>
            <w:r w:rsidRPr="00236CCA">
              <w:rPr>
                <w:rFonts w:ascii="Arial" w:hAnsi="Arial" w:cs="Verdana"/>
                <w:sz w:val="18"/>
                <w:szCs w:val="18"/>
              </w:rPr>
              <w:tab/>
              <w:t>DESCRIBE reasons AND INDIVIDUAL’S MOTIVATION for change</w:t>
            </w:r>
          </w:p>
          <w:p w:rsidR="00F47391" w:rsidRPr="00236CCA" w:rsidRDefault="00F47391" w:rsidP="00F47391">
            <w:pPr>
              <w:widowControl w:val="0"/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18"/>
                <w:szCs w:val="18"/>
              </w:rPr>
            </w:pPr>
          </w:p>
          <w:p w:rsidR="00F47391" w:rsidRPr="00236CCA" w:rsidRDefault="00F47391" w:rsidP="00F47391">
            <w:pPr>
              <w:jc w:val="center"/>
              <w:rPr>
                <w:rFonts w:ascii="Arial" w:hAnsi="Arial" w:cs="Verdana"/>
                <w:sz w:val="18"/>
                <w:szCs w:val="18"/>
              </w:rPr>
            </w:pPr>
          </w:p>
        </w:tc>
      </w:tr>
      <w:tr w:rsidR="00F47391" w:rsidTr="0067716D">
        <w:trPr>
          <w:cantSplit/>
          <w:trHeight w:val="998"/>
        </w:trPr>
        <w:tc>
          <w:tcPr>
            <w:tcW w:w="1867" w:type="dxa"/>
            <w:vMerge/>
            <w:tcBorders>
              <w:bottom w:val="thinThickSmallGap" w:sz="24" w:space="0" w:color="auto"/>
            </w:tcBorders>
          </w:tcPr>
          <w:p w:rsidR="00F47391" w:rsidRPr="00DB4FAF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F47391" w:rsidRPr="00DB4FAF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236CCA" w:rsidP="0067716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50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rFonts w:ascii="Arial" w:hAnsi="Arial" w:cs="Verdana"/>
                <w:sz w:val="22"/>
                <w:szCs w:val="18"/>
              </w:rPr>
              <w:t xml:space="preserve">Identify similarities and differences among people.  </w:t>
            </w: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F47391" w:rsidP="0067716D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clear" w:pos="2772"/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444"/>
              <w:rPr>
                <w:rFonts w:ascii="Garamond" w:hAnsi="Garamond"/>
                <w:color w:val="000000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236CCA" w:rsidP="0067716D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Give examples of the different roles people fulfill within groups</w:t>
            </w: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1F2687" w:rsidP="0067716D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Identify purposes of authority in the home and school and surrounding settings</w:t>
            </w:r>
          </w:p>
        </w:tc>
        <w:tc>
          <w:tcPr>
            <w:tcW w:w="2400" w:type="dxa"/>
            <w:tcBorders>
              <w:bottom w:val="thinThickSmallGap" w:sz="24" w:space="0" w:color="auto"/>
            </w:tcBorders>
          </w:tcPr>
          <w:p w:rsidR="00F47391" w:rsidRPr="007776A3" w:rsidRDefault="00F47391" w:rsidP="0067716D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Identify qualities that leaders of groups need in order to meet their responsibilities</w:t>
            </w:r>
          </w:p>
        </w:tc>
        <w:tc>
          <w:tcPr>
            <w:tcW w:w="1844" w:type="dxa"/>
            <w:tcBorders>
              <w:bottom w:val="thinThickSmallGap" w:sz="24" w:space="0" w:color="auto"/>
            </w:tcBorders>
          </w:tcPr>
          <w:p w:rsidR="00F47391" w:rsidRPr="00236CCA" w:rsidRDefault="00F47391" w:rsidP="0067716D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Identify qualities of a successful ruler</w:t>
            </w:r>
          </w:p>
        </w:tc>
        <w:tc>
          <w:tcPr>
            <w:tcW w:w="1928" w:type="dxa"/>
            <w:tcBorders>
              <w:bottom w:val="thinThickSmallGap" w:sz="2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dotted" w:sz="4" w:space="0" w:color="auto"/>
              <w:bottom w:val="thinThickSmallGap" w:sz="24" w:space="0" w:color="auto"/>
            </w:tcBorders>
          </w:tcPr>
          <w:p w:rsidR="00F47391" w:rsidRPr="00236CCA" w:rsidRDefault="00F47391">
            <w:pPr>
              <w:widowControl w:val="0"/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18"/>
                <w:szCs w:val="18"/>
              </w:rPr>
            </w:pPr>
          </w:p>
          <w:p w:rsidR="00F47391" w:rsidRPr="00236CCA" w:rsidDel="007D18D3" w:rsidRDefault="00F47391" w:rsidP="0067716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trike/>
                <w:sz w:val="18"/>
                <w:szCs w:val="18"/>
              </w:rPr>
            </w:pPr>
            <w:r w:rsidRPr="00236CCA">
              <w:rPr>
                <w:rFonts w:ascii="Arial" w:hAnsi="Arial" w:cs="Verdana"/>
                <w:strike/>
                <w:sz w:val="18"/>
                <w:szCs w:val="18"/>
              </w:rPr>
              <w:t>Describe how leadership powers are acquired, and used]</w:t>
            </w:r>
          </w:p>
        </w:tc>
      </w:tr>
      <w:tr w:rsidR="00F47391" w:rsidTr="0067716D">
        <w:trPr>
          <w:cantSplit/>
          <w:trHeight w:val="1278"/>
        </w:trPr>
        <w:tc>
          <w:tcPr>
            <w:tcW w:w="1867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Standard II Explore and apply geographic knowledge and skills</w:t>
            </w: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People, Places &amp; Environments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 xml:space="preserve">Recognize where one lives and where s/he is from. 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BF358F" w:rsidRPr="0067716D" w:rsidRDefault="00BF358F" w:rsidP="0067716D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 xml:space="preserve">Recognize where one lives and where s/he is from. </w:t>
            </w:r>
          </w:p>
          <w:p w:rsidR="00F47391" w:rsidRPr="00BF358F" w:rsidRDefault="00F47391" w:rsidP="00BF358F">
            <w:pPr>
              <w:ind w:firstLine="720"/>
              <w:rPr>
                <w:rFonts w:ascii="Garamond" w:hAnsi="Garamond"/>
              </w:rPr>
            </w:pP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80323C" w:rsidP="0067716D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Describe how activities are influenced by location 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5A4302" w:rsidRDefault="00236CCA" w:rsidP="00236CC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51"/>
              <w:rPr>
                <w:rFonts w:ascii="Garamond" w:hAnsi="Garamond"/>
                <w:color w:val="000000"/>
              </w:rPr>
            </w:pPr>
            <w:r w:rsidRPr="00236CCA">
              <w:rPr>
                <w:rFonts w:ascii="Garamond" w:hAnsi="Garamond"/>
                <w:color w:val="000000"/>
              </w:rPr>
              <w:t xml:space="preserve">Give examples of ways people’s </w:t>
            </w:r>
            <w:r>
              <w:rPr>
                <w:rFonts w:ascii="Garamond" w:hAnsi="Garamond"/>
                <w:color w:val="000000"/>
              </w:rPr>
              <w:t>activities are influenced by</w:t>
            </w:r>
            <w:r w:rsidRPr="00236CCA">
              <w:rPr>
                <w:rFonts w:ascii="Garamond" w:hAnsi="Garamond"/>
                <w:color w:val="000000"/>
              </w:rPr>
              <w:t xml:space="preserve"> location and physical features (i.e. landforms, natural resources, sports, farming, climate, food, clothing).</w:t>
            </w:r>
          </w:p>
        </w:tc>
        <w:tc>
          <w:tcPr>
            <w:tcW w:w="2400" w:type="dxa"/>
            <w:tcBorders>
              <w:top w:val="thinThickSmallGap" w:sz="24" w:space="0" w:color="auto"/>
            </w:tcBorders>
          </w:tcPr>
          <w:p w:rsidR="00F47391" w:rsidRPr="007776A3" w:rsidRDefault="00F47391" w:rsidP="0067716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Describe how a community has changed over time</w:t>
            </w:r>
            <w:r w:rsidRPr="007776A3"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Describe geographic factors that influence humans</w:t>
            </w:r>
          </w:p>
        </w:tc>
        <w:tc>
          <w:tcPr>
            <w:tcW w:w="1928" w:type="dxa"/>
            <w:tcBorders>
              <w:top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Explain types and patterns of human settlement and land use</w:t>
            </w:r>
          </w:p>
        </w:tc>
        <w:tc>
          <w:tcPr>
            <w:tcW w:w="1957" w:type="dxa"/>
            <w:tcBorders>
              <w:top w:val="thinThickSmallGap" w:sz="24" w:space="0" w:color="auto"/>
              <w:bottom w:val="dotted" w:sz="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Describe ways that humans have been influenced by geographic conditions </w:t>
            </w:r>
          </w:p>
        </w:tc>
      </w:tr>
      <w:tr w:rsidR="00F47391" w:rsidRPr="00186529" w:rsidTr="0067716D">
        <w:trPr>
          <w:cantSplit/>
          <w:trHeight w:val="2420"/>
        </w:trPr>
        <w:tc>
          <w:tcPr>
            <w:tcW w:w="1867" w:type="dxa"/>
            <w:vMerge/>
          </w:tcPr>
          <w:p w:rsidR="00F47391" w:rsidRPr="00DB4FAF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</w:tcPr>
          <w:p w:rsidR="00F47391" w:rsidRPr="00DB4FAF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Interpret a simple map of a familiar environment.</w:t>
            </w:r>
          </w:p>
        </w:tc>
        <w:tc>
          <w:tcPr>
            <w:tcW w:w="2399" w:type="dxa"/>
          </w:tcPr>
          <w:p w:rsidR="00F47391" w:rsidRPr="0067716D" w:rsidRDefault="00F47391" w:rsidP="0067716D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</w:p>
        </w:tc>
        <w:tc>
          <w:tcPr>
            <w:tcW w:w="2399" w:type="dxa"/>
          </w:tcPr>
          <w:p w:rsidR="00F47391" w:rsidRPr="0067716D" w:rsidRDefault="0080323C" w:rsidP="0067716D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 xml:space="preserve">Identify features of a basic </w:t>
            </w:r>
            <w:proofErr w:type="gramStart"/>
            <w:r w:rsidRPr="0067716D">
              <w:rPr>
                <w:color w:val="000000"/>
              </w:rPr>
              <w:t>globe  </w:t>
            </w:r>
            <w:proofErr w:type="gramEnd"/>
          </w:p>
        </w:tc>
        <w:tc>
          <w:tcPr>
            <w:tcW w:w="2399" w:type="dxa"/>
          </w:tcPr>
          <w:p w:rsidR="00F47391" w:rsidRDefault="0080323C" w:rsidP="00236CC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51"/>
              <w:rPr>
                <w:rFonts w:ascii="Garamond" w:hAnsi="Garamond"/>
                <w:color w:val="000000"/>
              </w:rPr>
            </w:pPr>
            <w:r w:rsidRPr="001477A8">
              <w:rPr>
                <w:color w:val="000000"/>
              </w:rPr>
              <w:t xml:space="preserve"> Identify continents and oceans</w:t>
            </w:r>
          </w:p>
        </w:tc>
        <w:tc>
          <w:tcPr>
            <w:tcW w:w="2400" w:type="dxa"/>
            <w:vMerge w:val="restart"/>
          </w:tcPr>
          <w:p w:rsidR="00F47391" w:rsidRPr="007776A3" w:rsidRDefault="00F47391" w:rsidP="0067716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Use map keys or legends to describe communities</w:t>
            </w:r>
          </w:p>
        </w:tc>
        <w:tc>
          <w:tcPr>
            <w:tcW w:w="1844" w:type="dxa"/>
            <w:vMerge w:val="restart"/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 xml:space="preserve">Identify </w:t>
            </w:r>
            <w:r w:rsidRPr="00236CCA">
              <w:rPr>
                <w:rFonts w:ascii="Garamond" w:hAnsi="Garamond"/>
                <w:smallCaps/>
                <w:color w:val="000000"/>
                <w:sz w:val="18"/>
              </w:rPr>
              <w:t>and recreate</w:t>
            </w:r>
            <w:r w:rsidRPr="00236CCA">
              <w:rPr>
                <w:rFonts w:ascii="Garamond" w:hAnsi="Garamond"/>
                <w:color w:val="000000"/>
                <w:sz w:val="18"/>
              </w:rPr>
              <w:t xml:space="preserve"> the physical features of a map (e.g., bodies of water, landforms, and man-made structures)</w:t>
            </w:r>
          </w:p>
        </w:tc>
        <w:tc>
          <w:tcPr>
            <w:tcW w:w="1928" w:type="dxa"/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 xml:space="preserve">Describe locations using physical and cultural geographic features, including map coordinates (longitude, latitude, GPS) </w:t>
            </w:r>
          </w:p>
        </w:tc>
        <w:tc>
          <w:tcPr>
            <w:tcW w:w="1957" w:type="dxa"/>
            <w:tcBorders>
              <w:top w:val="dotted" w:sz="4" w:space="0" w:color="auto"/>
              <w:bottom w:val="dotted" w:sz="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 xml:space="preserve">ANALYZE THE RELATIONSHIP BETWEEN PEOPLE, PLACES AND ENVIRONMENTS using </w:t>
            </w:r>
            <w:proofErr w:type="gramStart"/>
            <w:r w:rsidRPr="00236CCA">
              <w:rPr>
                <w:rFonts w:ascii="Arial" w:hAnsi="Arial" w:cs="Verdana"/>
                <w:sz w:val="18"/>
                <w:szCs w:val="18"/>
              </w:rPr>
              <w:t>a  variety</w:t>
            </w:r>
            <w:proofErr w:type="gramEnd"/>
            <w:r w:rsidRPr="00236CCA">
              <w:rPr>
                <w:rFonts w:ascii="Arial" w:hAnsi="Arial" w:cs="Verdana"/>
                <w:sz w:val="18"/>
                <w:szCs w:val="18"/>
              </w:rPr>
              <w:t xml:space="preserve"> of TOOLS </w:t>
            </w:r>
            <w:r w:rsidRPr="00236CCA">
              <w:rPr>
                <w:rFonts w:ascii="Arial" w:hAnsi="Arial" w:cs="Verdana"/>
                <w:color w:val="0D0D0D" w:themeColor="text1" w:themeTint="F2"/>
                <w:sz w:val="18"/>
                <w:szCs w:val="18"/>
              </w:rPr>
              <w:t xml:space="preserve">(e.g. charts, graphs, MAPS, GLOBES AND OTHER GEOSPATIAL TECHNOLOGIES) </w:t>
            </w:r>
          </w:p>
        </w:tc>
      </w:tr>
      <w:tr w:rsidR="00F47391" w:rsidRPr="00186529" w:rsidTr="0067716D">
        <w:trPr>
          <w:cantSplit/>
          <w:trHeight w:val="701"/>
        </w:trPr>
        <w:tc>
          <w:tcPr>
            <w:tcW w:w="1867" w:type="dxa"/>
            <w:vMerge/>
            <w:tcBorders>
              <w:bottom w:val="thinThickSmallGap" w:sz="24" w:space="0" w:color="auto"/>
            </w:tcBorders>
          </w:tcPr>
          <w:p w:rsidR="00F47391" w:rsidRPr="00DB4FAF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F47391" w:rsidRPr="00DB4FAF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F47391" w:rsidP="0067716D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F47391" w:rsidP="0067716D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F47391" w:rsidP="0067716D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400" w:type="dxa"/>
            <w:vMerge/>
            <w:tcBorders>
              <w:bottom w:val="thinThickSmallGap" w:sz="24" w:space="0" w:color="auto"/>
            </w:tcBorders>
          </w:tcPr>
          <w:p w:rsidR="00F47391" w:rsidRPr="001F5F7F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1844" w:type="dxa"/>
            <w:vMerge/>
            <w:tcBorders>
              <w:bottom w:val="thinThickSmallGap" w:sz="2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thinThickSmallGap" w:sz="2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trike/>
                <w:sz w:val="18"/>
                <w:szCs w:val="18"/>
              </w:rPr>
            </w:pPr>
            <w:r w:rsidRPr="00236CCA">
              <w:rPr>
                <w:rFonts w:ascii="Garamond" w:hAnsi="Garamond"/>
                <w:strike/>
                <w:color w:val="000000"/>
                <w:sz w:val="18"/>
              </w:rPr>
              <w:t>Identify and describe the affects of human migration</w:t>
            </w:r>
          </w:p>
        </w:tc>
        <w:tc>
          <w:tcPr>
            <w:tcW w:w="1957" w:type="dxa"/>
            <w:tcBorders>
              <w:top w:val="dotted" w:sz="4" w:space="0" w:color="auto"/>
              <w:bottom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trike/>
                <w:sz w:val="18"/>
                <w:szCs w:val="18"/>
              </w:rPr>
            </w:pPr>
            <w:r w:rsidRPr="00236CCA">
              <w:rPr>
                <w:rFonts w:ascii="Arial" w:hAnsi="Arial" w:cs="Verdana"/>
                <w:strike/>
                <w:sz w:val="18"/>
                <w:szCs w:val="18"/>
              </w:rPr>
              <w:t>Locate and identify physical and political features of selected regions</w:t>
            </w:r>
            <w:proofErr w:type="gramStart"/>
            <w:r w:rsidRPr="00236CCA">
              <w:rPr>
                <w:rFonts w:ascii="Arial" w:hAnsi="Arial" w:cs="Verdana"/>
                <w:strike/>
                <w:sz w:val="18"/>
                <w:szCs w:val="18"/>
              </w:rPr>
              <w:t> </w:t>
            </w:r>
            <w:r w:rsidRPr="00236CCA">
              <w:rPr>
                <w:rFonts w:ascii="Arial" w:hAnsi="Arial" w:cs="Verdana"/>
                <w:b/>
                <w:bCs/>
                <w:strike/>
                <w:color w:val="1E3082"/>
                <w:sz w:val="18"/>
                <w:szCs w:val="18"/>
                <w:u w:val="single" w:color="1E3082"/>
              </w:rPr>
              <w:t>[ </w:t>
            </w:r>
            <w:proofErr w:type="gramEnd"/>
            <w:r w:rsidR="007C641C" w:rsidRPr="00236CCA">
              <w:rPr>
                <w:rFonts w:ascii="Arial" w:hAnsi="Arial"/>
                <w:strike/>
                <w:sz w:val="18"/>
              </w:rPr>
              <w:fldChar w:fldCharType="begin"/>
            </w:r>
            <w:r w:rsidRPr="00236CCA">
              <w:rPr>
                <w:rFonts w:ascii="Arial" w:hAnsi="Arial" w:cs="Verdana"/>
                <w:strike/>
                <w:sz w:val="18"/>
                <w:szCs w:val="18"/>
              </w:rPr>
              <w:instrText>HY</w:instrText>
            </w:r>
            <w:r w:rsidRPr="00236CCA">
              <w:rPr>
                <w:rFonts w:ascii="Arial" w:hAnsi="Arial"/>
                <w:strike/>
                <w:sz w:val="18"/>
              </w:rPr>
              <w:instrText>PERLINK "http://saschina.rubiconatlas.org/c/maps/standardsOverviewDetail.php?StandardID=1000270344&amp;ProficiencyID=&amp;"</w:instrText>
            </w:r>
            <w:r w:rsidR="007C641C" w:rsidRPr="00236CCA">
              <w:rPr>
                <w:rFonts w:ascii="Arial" w:hAnsi="Arial"/>
                <w:strike/>
                <w:sz w:val="18"/>
              </w:rPr>
              <w:fldChar w:fldCharType="separate"/>
            </w:r>
            <w:r w:rsidRPr="00236CCA">
              <w:rPr>
                <w:rFonts w:ascii="Arial" w:hAnsi="Arial" w:cs="Verdana"/>
                <w:b/>
                <w:bCs/>
                <w:strike/>
                <w:color w:val="1E3082"/>
                <w:sz w:val="18"/>
                <w:szCs w:val="18"/>
                <w:u w:val="single" w:color="1E3082"/>
              </w:rPr>
              <w:t>26</w:t>
            </w:r>
            <w:r w:rsidR="007C641C" w:rsidRPr="00236CCA">
              <w:rPr>
                <w:rFonts w:ascii="Arial" w:hAnsi="Arial"/>
                <w:strike/>
                <w:sz w:val="18"/>
              </w:rPr>
              <w:fldChar w:fldCharType="end"/>
            </w:r>
            <w:r w:rsidRPr="00236CCA">
              <w:rPr>
                <w:rFonts w:ascii="Arial" w:hAnsi="Arial" w:cs="Verdana"/>
                <w:strike/>
                <w:sz w:val="18"/>
                <w:szCs w:val="18"/>
              </w:rPr>
              <w:t>]</w:t>
            </w:r>
          </w:p>
          <w:p w:rsidR="00F47391" w:rsidRPr="00236CCA" w:rsidRDefault="00F47391" w:rsidP="00F47391">
            <w:pPr>
              <w:rPr>
                <w:rFonts w:ascii="Arial" w:hAnsi="Arial" w:cs="Verdana"/>
                <w:sz w:val="18"/>
                <w:szCs w:val="18"/>
              </w:rPr>
            </w:pPr>
          </w:p>
        </w:tc>
      </w:tr>
      <w:tr w:rsidR="00F47391" w:rsidRPr="00DC3217" w:rsidTr="0067716D">
        <w:trPr>
          <w:cantSplit/>
          <w:trHeight w:val="1160"/>
        </w:trPr>
        <w:tc>
          <w:tcPr>
            <w:tcW w:w="1867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Standard III Recognize how time, continuity, and change affect perspectives and relationships</w:t>
            </w: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Time, continuity &amp; Change</w:t>
            </w: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Global Connections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Relate their personal life to the process of change (e.g., while talking about day to day events)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Relate the concept of time and change to personal experience.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Describe ways in which people's lives are influenced by time and change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Describe personal and family traditions over time</w:t>
            </w:r>
          </w:p>
        </w:tc>
        <w:tc>
          <w:tcPr>
            <w:tcW w:w="2400" w:type="dxa"/>
            <w:tcBorders>
              <w:top w:val="thinThickSmallGap" w:sz="24" w:space="0" w:color="auto"/>
            </w:tcBorders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Explain the difference between the recent past and the distant past</w:t>
            </w:r>
          </w:p>
        </w:tc>
        <w:tc>
          <w:tcPr>
            <w:tcW w:w="1844" w:type="dxa"/>
            <w:tcBorders>
              <w:top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Describe ideas and actions that changed societies in particular times and places</w:t>
            </w:r>
          </w:p>
        </w:tc>
        <w:tc>
          <w:tcPr>
            <w:tcW w:w="1928" w:type="dxa"/>
            <w:tcBorders>
              <w:top w:val="thinThickSmallGap" w:sz="24" w:space="0" w:color="auto"/>
              <w:bottom w:val="dotted" w:sz="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thinThickSmallGap" w:sz="24" w:space="0" w:color="auto"/>
              <w:bottom w:val="dotted" w:sz="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Helvetica"/>
                <w:sz w:val="18"/>
                <w:szCs w:val="32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 xml:space="preserve">Identify patterns of historical change using key terminology such as chronology, causality, and conflict. </w:t>
            </w:r>
          </w:p>
        </w:tc>
      </w:tr>
      <w:tr w:rsidR="00F47391" w:rsidRPr="00186529" w:rsidTr="0067716D">
        <w:trPr>
          <w:cantSplit/>
          <w:trHeight w:val="1133"/>
        </w:trPr>
        <w:tc>
          <w:tcPr>
            <w:tcW w:w="1867" w:type="dxa"/>
            <w:vMerge/>
          </w:tcPr>
          <w:p w:rsidR="00F47391" w:rsidRPr="00186529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Talk about the past, the present, and the future</w:t>
            </w: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Describe personal and family events over time</w:t>
            </w: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Give examples of changes that have affected family and community life</w:t>
            </w: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Identify special events that occur within their communities</w:t>
            </w:r>
          </w:p>
        </w:tc>
        <w:tc>
          <w:tcPr>
            <w:tcW w:w="2400" w:type="dxa"/>
            <w:vMerge w:val="restart"/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Give examples of how knowing one’s past helps people to understand who they are</w:t>
            </w:r>
          </w:p>
        </w:tc>
        <w:tc>
          <w:tcPr>
            <w:tcW w:w="1844" w:type="dxa"/>
            <w:vMerge w:val="restart"/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 xml:space="preserve">Give examples of why people in the past are remembered </w:t>
            </w:r>
            <w:r w:rsidRPr="00236CCA">
              <w:rPr>
                <w:rFonts w:ascii="Garamond" w:hAnsi="Garamond"/>
                <w:smallCaps/>
                <w:color w:val="000000"/>
                <w:sz w:val="18"/>
              </w:rPr>
              <w:t>in current times</w:t>
            </w:r>
          </w:p>
        </w:tc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dotted" w:sz="4" w:space="0" w:color="auto"/>
              <w:bottom w:val="dotted" w:sz="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2.</w:t>
            </w:r>
            <w:r w:rsidRPr="00236CCA">
              <w:rPr>
                <w:rFonts w:ascii="Arial" w:hAnsi="Arial" w:cs="Verdana"/>
                <w:sz w:val="18"/>
                <w:szCs w:val="18"/>
              </w:rPr>
              <w:tab/>
            </w:r>
          </w:p>
          <w:p w:rsidR="00F47391" w:rsidRPr="00236CCA" w:rsidRDefault="00F47391" w:rsidP="00F47391">
            <w:pPr>
              <w:rPr>
                <w:rFonts w:ascii="Arial" w:hAnsi="Arial" w:cs="Verdana"/>
                <w:sz w:val="18"/>
                <w:szCs w:val="18"/>
              </w:rPr>
            </w:pPr>
          </w:p>
        </w:tc>
      </w:tr>
      <w:tr w:rsidR="00F47391" w:rsidTr="0067716D">
        <w:trPr>
          <w:cantSplit/>
          <w:trHeight w:val="1260"/>
        </w:trPr>
        <w:tc>
          <w:tcPr>
            <w:tcW w:w="1867" w:type="dxa"/>
            <w:vMerge/>
          </w:tcPr>
          <w:p w:rsidR="00F47391" w:rsidRPr="00186529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400" w:type="dxa"/>
            <w:vMerge/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1844" w:type="dxa"/>
            <w:vMerge/>
          </w:tcPr>
          <w:p w:rsidR="00F47391" w:rsidRPr="00236CCA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dotted" w:sz="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3.</w:t>
            </w:r>
            <w:r w:rsidRPr="00236CCA">
              <w:rPr>
                <w:rFonts w:ascii="Arial" w:hAnsi="Arial" w:cs="Verdana"/>
                <w:sz w:val="18"/>
                <w:szCs w:val="18"/>
              </w:rPr>
              <w:tab/>
              <w:t>Reconstruct the past from located sources.</w:t>
            </w:r>
          </w:p>
          <w:p w:rsidR="00F47391" w:rsidRPr="00236CCA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57" w:type="dxa"/>
            <w:vMerge w:val="restart"/>
            <w:tcBorders>
              <w:top w:val="dotted" w:sz="4" w:space="0" w:color="auto"/>
            </w:tcBorders>
          </w:tcPr>
          <w:p w:rsidR="00F47391" w:rsidRPr="00236CCA" w:rsidDel="004119C5" w:rsidRDefault="00F47391" w:rsidP="00F47391">
            <w:pPr>
              <w:pStyle w:val="ListParagraph"/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</w:tr>
      <w:tr w:rsidR="00F47391" w:rsidRPr="002315B1" w:rsidDel="006E340C" w:rsidTr="0067716D">
        <w:trPr>
          <w:cantSplit/>
          <w:trHeight w:val="404"/>
        </w:trPr>
        <w:tc>
          <w:tcPr>
            <w:tcW w:w="1867" w:type="dxa"/>
            <w:vMerge/>
            <w:tcBorders>
              <w:bottom w:val="thinThickSmallGap" w:sz="24" w:space="0" w:color="auto"/>
            </w:tcBorders>
          </w:tcPr>
          <w:p w:rsidR="00F47391" w:rsidRPr="00186529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400" w:type="dxa"/>
            <w:vMerge/>
            <w:tcBorders>
              <w:bottom w:val="thinThickSmallGap" w:sz="24" w:space="0" w:color="auto"/>
            </w:tcBorders>
          </w:tcPr>
          <w:p w:rsidR="00F47391" w:rsidRPr="001F5F7F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1844" w:type="dxa"/>
            <w:vMerge/>
            <w:tcBorders>
              <w:bottom w:val="thinThickSmallGap" w:sz="24" w:space="0" w:color="auto"/>
            </w:tcBorders>
          </w:tcPr>
          <w:p w:rsidR="00F47391" w:rsidRPr="00236CCA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bottom w:val="thinThickSmallGap" w:sz="24" w:space="0" w:color="auto"/>
            </w:tcBorders>
          </w:tcPr>
          <w:p w:rsidR="00F47391" w:rsidRPr="00236CCA" w:rsidDel="004119C5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bottom w:val="thinThickSmallGap" w:sz="24" w:space="0" w:color="auto"/>
            </w:tcBorders>
          </w:tcPr>
          <w:p w:rsidR="00F47391" w:rsidRPr="00236CCA" w:rsidDel="004119C5" w:rsidRDefault="00F47391" w:rsidP="00E967C2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</w:tr>
      <w:tr w:rsidR="00F47391" w:rsidRPr="009B7F21" w:rsidTr="0067716D">
        <w:trPr>
          <w:cantSplit/>
          <w:trHeight w:val="760"/>
        </w:trPr>
        <w:tc>
          <w:tcPr>
            <w:tcW w:w="1867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Standard IV Applies economic concepts</w:t>
            </w: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Production, Distribution, &amp; Consumption</w:t>
            </w:r>
          </w:p>
          <w:p w:rsidR="00F47391" w:rsidRPr="00DC3217" w:rsidRDefault="00F47391" w:rsidP="00F47391">
            <w:pPr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rFonts w:ascii="Garamond" w:hAnsi="Garamond"/>
                <w:color w:val="000000"/>
              </w:rPr>
              <w:t>Identify jobs at school and home.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0"/>
                <w:szCs w:val="18"/>
              </w:rPr>
            </w:pPr>
            <w:r w:rsidRPr="0067716D">
              <w:rPr>
                <w:rFonts w:ascii="Garamond" w:hAnsi="Garamond"/>
                <w:color w:val="000000"/>
              </w:rPr>
              <w:t>Identify and describe jobs in our school community and how they help us in our daily lives.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color w:val="000000"/>
              </w:rPr>
              <w:t>Describe different ways people use resources to meet their needs and wants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67716D">
              <w:rPr>
                <w:color w:val="000000"/>
              </w:rPr>
              <w:t>Gain an understanding of different roles within the school community</w:t>
            </w:r>
          </w:p>
        </w:tc>
        <w:tc>
          <w:tcPr>
            <w:tcW w:w="2400" w:type="dxa"/>
            <w:tcBorders>
              <w:top w:val="thinThickSmallGap" w:sz="24" w:space="0" w:color="auto"/>
            </w:tcBorders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1844" w:type="dxa"/>
            <w:tcBorders>
              <w:top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 w:cs="Verdana"/>
                <w:sz w:val="18"/>
                <w:szCs w:val="20"/>
              </w:rPr>
              <w:t>Describe the characteristics and locations of renewable and nonrenewable resources and their uses</w:t>
            </w:r>
          </w:p>
        </w:tc>
        <w:tc>
          <w:tcPr>
            <w:tcW w:w="1928" w:type="dxa"/>
            <w:tcBorders>
              <w:top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Identify divisions of labor</w:t>
            </w:r>
          </w:p>
        </w:tc>
        <w:tc>
          <w:tcPr>
            <w:tcW w:w="1957" w:type="dxa"/>
            <w:tcBorders>
              <w:top w:val="thinThickSmallGap" w:sz="24" w:space="0" w:color="auto"/>
              <w:bottom w:val="dotted" w:sz="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Helvetica"/>
                <w:sz w:val="18"/>
                <w:szCs w:val="32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Describe the role of specialization in the division of labor in society.</w:t>
            </w:r>
          </w:p>
        </w:tc>
      </w:tr>
      <w:tr w:rsidR="00F47391" w:rsidRPr="008B1057" w:rsidDel="009B7F21" w:rsidTr="0067716D">
        <w:trPr>
          <w:cantSplit/>
          <w:trHeight w:val="980"/>
        </w:trPr>
        <w:tc>
          <w:tcPr>
            <w:tcW w:w="1867" w:type="dxa"/>
            <w:vMerge/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 xml:space="preserve">Describe what people need. </w:t>
            </w:r>
          </w:p>
        </w:tc>
        <w:tc>
          <w:tcPr>
            <w:tcW w:w="2399" w:type="dxa"/>
          </w:tcPr>
          <w:p w:rsidR="00F47391" w:rsidRPr="00080989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>Distinguish between needs and wants</w:t>
            </w:r>
          </w:p>
        </w:tc>
        <w:tc>
          <w:tcPr>
            <w:tcW w:w="2399" w:type="dxa"/>
          </w:tcPr>
          <w:p w:rsidR="00F47391" w:rsidRPr="0067716D" w:rsidRDefault="00BF358F" w:rsidP="0067716D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smallCaps/>
                <w:color w:val="000000"/>
              </w:rPr>
            </w:pPr>
            <w:r w:rsidRPr="0067716D">
              <w:rPr>
                <w:color w:val="000000"/>
              </w:rPr>
              <w:t xml:space="preserve">Distinguish between needs/wants and goods/services </w:t>
            </w:r>
            <w:r w:rsidRPr="0067716D">
              <w:rPr>
                <w:smallCaps/>
                <w:color w:val="000000"/>
              </w:rPr>
              <w:t>using the basic vocabulary of a market economy</w:t>
            </w:r>
          </w:p>
        </w:tc>
        <w:tc>
          <w:tcPr>
            <w:tcW w:w="2400" w:type="dxa"/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Distinguish among different types of resources, (natural, human, renewable and nonrenewable, spiritual, aesthetic, recreational, and industrial)</w:t>
            </w:r>
          </w:p>
        </w:tc>
        <w:tc>
          <w:tcPr>
            <w:tcW w:w="1844" w:type="dxa"/>
          </w:tcPr>
          <w:p w:rsidR="00F47391" w:rsidRPr="00236CCA" w:rsidRDefault="00F47391" w:rsidP="00F4739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 w:cs="Verdana"/>
                <w:sz w:val="18"/>
                <w:szCs w:val="20"/>
              </w:rPr>
              <w:t>Describe how changes in transportation and communication have affected the trade of goods and   services</w:t>
            </w:r>
          </w:p>
        </w:tc>
        <w:tc>
          <w:tcPr>
            <w:tcW w:w="1928" w:type="dxa"/>
          </w:tcPr>
          <w:p w:rsidR="00F47391" w:rsidRPr="00236CCA" w:rsidRDefault="00F47391" w:rsidP="00F47391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Explain relationships between the locations of resources and patterns of population distribution</w:t>
            </w:r>
          </w:p>
        </w:tc>
        <w:tc>
          <w:tcPr>
            <w:tcW w:w="1957" w:type="dxa"/>
            <w:vMerge w:val="restart"/>
            <w:tcBorders>
              <w:top w:val="dotted" w:sz="4" w:space="0" w:color="auto"/>
            </w:tcBorders>
          </w:tcPr>
          <w:p w:rsidR="00F47391" w:rsidRPr="00236CCA" w:rsidDel="009B7F21" w:rsidRDefault="00F47391" w:rsidP="00E967C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eastAsia="SimSun" w:hAnsi="Arial" w:cs="Verdana"/>
                <w:sz w:val="18"/>
                <w:szCs w:val="18"/>
                <w:lang w:eastAsia="zh-CN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Identify patterns of resource distribution and use (trade, ideas)</w:t>
            </w:r>
          </w:p>
        </w:tc>
      </w:tr>
      <w:tr w:rsidR="00F47391" w:rsidRPr="00434A13" w:rsidTr="0067716D">
        <w:trPr>
          <w:cantSplit/>
          <w:trHeight w:val="1280"/>
        </w:trPr>
        <w:tc>
          <w:tcPr>
            <w:tcW w:w="1867" w:type="dxa"/>
            <w:vMerge/>
            <w:tcBorders>
              <w:bottom w:val="thinThickSmallGap" w:sz="24" w:space="0" w:color="auto"/>
            </w:tcBorders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67716D" w:rsidRPr="00EA472E" w:rsidRDefault="0067716D" w:rsidP="0067716D">
            <w:pPr>
              <w:numPr>
                <w:ins w:id="0" w:author="SAS" w:date="2010-11-24T13:52:00Z"/>
              </w:numPr>
              <w:rPr>
                <w:ins w:id="1" w:author="SAS" w:date="2010-11-24T13:52:00Z"/>
                <w:sz w:val="20"/>
                <w:szCs w:val="20"/>
              </w:rPr>
            </w:pPr>
            <w:ins w:id="2" w:author="SAS" w:date="2010-11-24T13:52:00Z">
              <w:r w:rsidRPr="00EA472E">
                <w:rPr>
                  <w:sz w:val="20"/>
                  <w:szCs w:val="20"/>
                </w:rPr>
                <w:t>1. Identify cultural groups in the school community</w:t>
              </w:r>
            </w:ins>
          </w:p>
          <w:p w:rsidR="0067716D" w:rsidRPr="00EA472E" w:rsidRDefault="0067716D" w:rsidP="0067716D">
            <w:pPr>
              <w:numPr>
                <w:ins w:id="3" w:author="SAS" w:date="2010-11-24T13:52:00Z"/>
              </w:numPr>
              <w:rPr>
                <w:ins w:id="4" w:author="SAS" w:date="2010-11-24T13:52:00Z"/>
                <w:sz w:val="20"/>
                <w:szCs w:val="20"/>
              </w:rPr>
            </w:pPr>
            <w:ins w:id="5" w:author="SAS" w:date="2010-11-24T13:52:00Z">
              <w:r w:rsidRPr="00EA472E">
                <w:rPr>
                  <w:sz w:val="20"/>
                  <w:szCs w:val="20"/>
                </w:rPr>
                <w:t>2. Compare and contrast different cultures</w:t>
              </w:r>
            </w:ins>
          </w:p>
          <w:p w:rsidR="00F47391" w:rsidRPr="001F5F7F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1F5F7F" w:rsidRDefault="00F47391" w:rsidP="00BF358F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2400" w:type="dxa"/>
            <w:tcBorders>
              <w:bottom w:val="thinThickSmallGap" w:sz="24" w:space="0" w:color="auto"/>
            </w:tcBorders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1844" w:type="dxa"/>
            <w:tcBorders>
              <w:bottom w:val="thinThickSmallGap" w:sz="24" w:space="0" w:color="auto"/>
            </w:tcBorders>
          </w:tcPr>
          <w:p w:rsidR="00F47391" w:rsidRPr="00236CCA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Identify different values people may attach to resources</w:t>
            </w:r>
          </w:p>
        </w:tc>
        <w:tc>
          <w:tcPr>
            <w:tcW w:w="1957" w:type="dxa"/>
            <w:vMerge/>
            <w:tcBorders>
              <w:bottom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</w:p>
        </w:tc>
      </w:tr>
      <w:tr w:rsidR="00F47391" w:rsidRPr="002F6A97" w:rsidTr="0067716D">
        <w:trPr>
          <w:cantSplit/>
          <w:trHeight w:val="908"/>
        </w:trPr>
        <w:tc>
          <w:tcPr>
            <w:tcW w:w="1867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</w:rPr>
              <w:t>Standard V Examines cultural practices and human interactions</w:t>
            </w: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Culture</w:t>
            </w: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Individual Development &amp; Identity</w:t>
            </w: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  <w:p w:rsidR="00F47391" w:rsidRPr="00DC3217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</w:rPr>
              <w:t>Science, Technology &amp; Society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4C5989" w:rsidP="0067716D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Identify traditions and cultures within the class and their families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4C5989" w:rsidP="0067716D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Identify traditions and cultures within the classroom and their families.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4C5989" w:rsidP="0067716D">
            <w:pPr>
              <w:pStyle w:val="ListParagraph"/>
              <w:widowControl w:val="0"/>
              <w:numPr>
                <w:ilvl w:val="0"/>
                <w:numId w:val="4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Describe features of different cultures within the classroom</w:t>
            </w: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F47391" w:rsidRPr="0067716D" w:rsidRDefault="0067716D" w:rsidP="0067716D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Identify cultural groups in the school community</w:t>
            </w:r>
          </w:p>
        </w:tc>
        <w:tc>
          <w:tcPr>
            <w:tcW w:w="2400" w:type="dxa"/>
            <w:tcBorders>
              <w:top w:val="thinThickSmallGap" w:sz="24" w:space="0" w:color="auto"/>
            </w:tcBorders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Describe how cultural practices reflect tradition</w:t>
            </w:r>
            <w:r w:rsidRPr="007776A3"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thinThickSmallGap" w:sz="24" w:space="0" w:color="auto"/>
            </w:tcBorders>
          </w:tcPr>
          <w:p w:rsidR="00F47391" w:rsidRPr="00236CCA" w:rsidRDefault="00F47391" w:rsidP="00F47391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 w:cs="Verdana"/>
                <w:sz w:val="18"/>
                <w:szCs w:val="20"/>
              </w:rPr>
              <w:t>Explain ways people attach importance to their culture.</w:t>
            </w:r>
          </w:p>
        </w:tc>
        <w:tc>
          <w:tcPr>
            <w:tcW w:w="1928" w:type="dxa"/>
            <w:tcBorders>
              <w:top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color w:val="000000"/>
                <w:sz w:val="18"/>
              </w:rPr>
              <w:t>Explain how people retain their cultural identity</w:t>
            </w:r>
          </w:p>
        </w:tc>
        <w:tc>
          <w:tcPr>
            <w:tcW w:w="1957" w:type="dxa"/>
            <w:tcBorders>
              <w:top w:val="thinThickSmallGap" w:sz="24" w:space="0" w:color="auto"/>
              <w:bottom w:val="dotted" w:sz="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 xml:space="preserve">Identify the values and beliefs that motivate cultural identity </w:t>
            </w:r>
          </w:p>
          <w:p w:rsidR="00F47391" w:rsidRPr="00236CCA" w:rsidRDefault="00F47391" w:rsidP="00F47391">
            <w:pPr>
              <w:pStyle w:val="ListParagraph"/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 xml:space="preserve"> </w:t>
            </w:r>
          </w:p>
        </w:tc>
      </w:tr>
      <w:tr w:rsidR="00F47391" w:rsidRPr="00186529" w:rsidDel="002F6A97" w:rsidTr="0067716D">
        <w:trPr>
          <w:cantSplit/>
          <w:trHeight w:val="1250"/>
        </w:trPr>
        <w:tc>
          <w:tcPr>
            <w:tcW w:w="1867" w:type="dxa"/>
            <w:vMerge/>
            <w:tcBorders>
              <w:bottom w:val="thinThickSmallGap" w:sz="24" w:space="0" w:color="auto"/>
            </w:tcBorders>
          </w:tcPr>
          <w:p w:rsidR="00F47391" w:rsidRPr="00186529" w:rsidRDefault="00F47391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F47391" w:rsidRPr="00186529" w:rsidRDefault="00F47391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A123B0" w:rsidRDefault="00F47391" w:rsidP="00F47391">
            <w:pPr>
              <w:widowControl w:val="0"/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4C5989" w:rsidP="0067716D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Identify special celebrations people may share within their communities.</w:t>
            </w:r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4C5989" w:rsidP="0067716D">
            <w:pPr>
              <w:pStyle w:val="ListParagraph"/>
              <w:widowControl w:val="0"/>
              <w:numPr>
                <w:ilvl w:val="0"/>
                <w:numId w:val="4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color w:val="000000"/>
              </w:rPr>
              <w:t xml:space="preserve">Identify similarities and differences between </w:t>
            </w:r>
            <w:proofErr w:type="gramStart"/>
            <w:r w:rsidRPr="0067716D">
              <w:rPr>
                <w:color w:val="000000"/>
              </w:rPr>
              <w:t>cultures  </w:t>
            </w:r>
            <w:proofErr w:type="gramEnd"/>
          </w:p>
        </w:tc>
        <w:tc>
          <w:tcPr>
            <w:tcW w:w="2399" w:type="dxa"/>
            <w:tcBorders>
              <w:bottom w:val="thinThickSmallGap" w:sz="24" w:space="0" w:color="auto"/>
            </w:tcBorders>
          </w:tcPr>
          <w:p w:rsidR="00F47391" w:rsidRPr="0067716D" w:rsidRDefault="0067716D" w:rsidP="0067716D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Garamond" w:hAnsi="Garamond"/>
                <w:color w:val="000000"/>
              </w:rPr>
            </w:pPr>
            <w:r w:rsidRPr="0067716D">
              <w:rPr>
                <w:rFonts w:ascii="Garamond" w:hAnsi="Garamond"/>
                <w:color w:val="000000"/>
              </w:rPr>
              <w:t>Compare different cultures.</w:t>
            </w:r>
          </w:p>
        </w:tc>
        <w:tc>
          <w:tcPr>
            <w:tcW w:w="2400" w:type="dxa"/>
            <w:tcBorders>
              <w:bottom w:val="thinThickSmallGap" w:sz="24" w:space="0" w:color="auto"/>
            </w:tcBorders>
          </w:tcPr>
          <w:p w:rsidR="00F47391" w:rsidRPr="007776A3" w:rsidRDefault="00F47391" w:rsidP="00E967C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</w:rPr>
            </w:pPr>
            <w:r w:rsidRPr="007776A3">
              <w:rPr>
                <w:rFonts w:ascii="Garamond" w:hAnsi="Garamond"/>
                <w:color w:val="000000"/>
              </w:rPr>
              <w:t>Identify common needs across different cultures</w:t>
            </w:r>
          </w:p>
        </w:tc>
        <w:tc>
          <w:tcPr>
            <w:tcW w:w="1844" w:type="dxa"/>
            <w:tcBorders>
              <w:bottom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 w:cs="Verdana"/>
                <w:sz w:val="18"/>
                <w:szCs w:val="20"/>
              </w:rPr>
              <w:t>Explain how cultures are influenced by people in positions of power</w:t>
            </w:r>
            <w:proofErr w:type="gramStart"/>
            <w:r w:rsidRPr="00236CCA">
              <w:rPr>
                <w:rFonts w:ascii="Garamond" w:hAnsi="Garamond" w:cs="Verdana"/>
                <w:sz w:val="18"/>
                <w:szCs w:val="20"/>
              </w:rPr>
              <w:t>..</w:t>
            </w:r>
            <w:proofErr w:type="gramEnd"/>
          </w:p>
        </w:tc>
        <w:tc>
          <w:tcPr>
            <w:tcW w:w="1928" w:type="dxa"/>
            <w:tcBorders>
              <w:bottom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Garamond" w:hAnsi="Garamond"/>
                <w:smallCaps/>
                <w:color w:val="000000"/>
                <w:sz w:val="18"/>
              </w:rPr>
              <w:t>Describe cultural interactions that occur as a consequence of</w:t>
            </w:r>
            <w:r w:rsidRPr="00236CCA">
              <w:rPr>
                <w:rFonts w:ascii="Garamond" w:hAnsi="Garamond"/>
                <w:color w:val="000000"/>
                <w:sz w:val="18"/>
              </w:rPr>
              <w:t xml:space="preserve"> human migration</w:t>
            </w:r>
          </w:p>
        </w:tc>
        <w:tc>
          <w:tcPr>
            <w:tcW w:w="1957" w:type="dxa"/>
            <w:tcBorders>
              <w:top w:val="dotted" w:sz="4" w:space="0" w:color="auto"/>
              <w:bottom w:val="thinThickSmallGap" w:sz="24" w:space="0" w:color="auto"/>
            </w:tcBorders>
          </w:tcPr>
          <w:p w:rsidR="00F47391" w:rsidRPr="00236CCA" w:rsidRDefault="00F47391" w:rsidP="00E967C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18"/>
                <w:szCs w:val="18"/>
              </w:rPr>
            </w:pPr>
            <w:r w:rsidRPr="00236CCA">
              <w:rPr>
                <w:rFonts w:ascii="Arial" w:hAnsi="Arial" w:cs="Verdana"/>
                <w:sz w:val="18"/>
                <w:szCs w:val="18"/>
              </w:rPr>
              <w:t> Find examples of tension between individuality and social conformity</w:t>
            </w:r>
          </w:p>
        </w:tc>
      </w:tr>
      <w:tr w:rsidR="0067716D" w:rsidRPr="00DC3217" w:rsidTr="0067716D">
        <w:trPr>
          <w:cantSplit/>
          <w:trHeight w:val="800"/>
        </w:trPr>
        <w:tc>
          <w:tcPr>
            <w:tcW w:w="1867" w:type="dxa"/>
            <w:vMerge w:val="restart"/>
            <w:tcBorders>
              <w:top w:val="thinThickSmallGap" w:sz="24" w:space="0" w:color="auto"/>
            </w:tcBorders>
          </w:tcPr>
          <w:p w:rsidR="0067716D" w:rsidRPr="00DC3217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  <w:r w:rsidRPr="00186529">
              <w:rPr>
                <w:rFonts w:ascii="Arial" w:hAnsi="Arial"/>
                <w:b/>
                <w:sz w:val="22"/>
              </w:rPr>
              <w:t>Standard VI Apply literacy skills and understandings of key ideas, details, structure, and integration of knowledge. </w:t>
            </w:r>
          </w:p>
          <w:p w:rsidR="0067716D" w:rsidRPr="00DC3217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  <w:r w:rsidRPr="00186529">
              <w:rPr>
                <w:rFonts w:ascii="Arial" w:hAnsi="Arial"/>
                <w:b/>
                <w:sz w:val="22"/>
              </w:rPr>
              <w:t>(inclusive of Digital Literacy)</w:t>
            </w:r>
          </w:p>
          <w:p w:rsidR="0067716D" w:rsidRPr="00C72146" w:rsidRDefault="0067716D" w:rsidP="00F47391">
            <w:pPr>
              <w:pStyle w:val="Div"/>
              <w:spacing w:after="280" w:afterAutospacing="1"/>
              <w:rPr>
                <w:rFonts w:ascii="Arial" w:hAnsi="Arial"/>
                <w:i/>
                <w:sz w:val="16"/>
              </w:rPr>
            </w:pPr>
            <w:r w:rsidRPr="00C72146">
              <w:rPr>
                <w:rFonts w:ascii="Arial" w:hAnsi="Arial"/>
                <w:i/>
                <w:color w:val="FF0000"/>
                <w:sz w:val="16"/>
              </w:rPr>
              <w:t>(new literacy standard in history/social science added 8 Oct. 2010)</w:t>
            </w:r>
          </w:p>
          <w:p w:rsidR="0067716D" w:rsidRPr="00C51826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8"/>
              </w:rPr>
            </w:pPr>
            <w:r w:rsidRPr="00C51826">
              <w:rPr>
                <w:rFonts w:ascii="Arial" w:hAnsi="Arial"/>
                <w:b/>
                <w:sz w:val="28"/>
                <w:highlight w:val="yellow"/>
              </w:rPr>
              <w:t>English LA IV:  Research</w:t>
            </w:r>
          </w:p>
          <w:p w:rsidR="0067716D" w:rsidRPr="00C72146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  <w:r w:rsidRPr="00C72146">
              <w:rPr>
                <w:rFonts w:ascii="Arial" w:hAnsi="Arial"/>
                <w:b/>
                <w:sz w:val="22"/>
              </w:rPr>
              <w:t>Use skills and strategies of the research process:  Gather, Analyze &amp; Interpret, Respond</w:t>
            </w:r>
          </w:p>
          <w:p w:rsidR="0067716D" w:rsidRPr="00DC3217" w:rsidRDefault="0067716D" w:rsidP="00F47391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67716D" w:rsidRPr="00DC3217" w:rsidRDefault="0067716D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4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ELA-6.PK.2. Begins to identify relevant information</w:t>
            </w:r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5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ELA-6.K.1. Identify factual information with guidance</w:t>
            </w:r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6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b/>
                <w:sz w:val="20"/>
                <w:szCs w:val="20"/>
              </w:rPr>
              <w:t xml:space="preserve">COMBINATION:  </w:t>
            </w: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 xml:space="preserve">ELA-6.1.1. Select appropriate material to gather factual information </w:t>
            </w:r>
            <w:proofErr w:type="gramStart"/>
            <w:r w:rsidRPr="0067716D">
              <w:rPr>
                <w:rFonts w:ascii="Garamond" w:eastAsiaTheme="minorEastAsia" w:hAnsi="Garamond" w:cstheme="minorBidi"/>
                <w:b/>
                <w:sz w:val="20"/>
                <w:szCs w:val="20"/>
              </w:rPr>
              <w:t>AND</w:t>
            </w: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 xml:space="preserve">  </w:t>
            </w:r>
            <w:r w:rsidRPr="0067716D">
              <w:rPr>
                <w:rFonts w:ascii="Garamond" w:hAnsi="Garamond"/>
                <w:color w:val="000000"/>
              </w:rPr>
              <w:t>ELA</w:t>
            </w:r>
            <w:proofErr w:type="gramEnd"/>
            <w:r w:rsidRPr="0067716D">
              <w:rPr>
                <w:rFonts w:ascii="Garamond" w:hAnsi="Garamond"/>
                <w:color w:val="000000"/>
              </w:rPr>
              <w:t>-6.1.2. Understand how to read for information</w:t>
            </w:r>
            <w:proofErr w:type="gramStart"/>
            <w:r w:rsidRPr="0067716D">
              <w:rPr>
                <w:rFonts w:ascii="Garamond" w:hAnsi="Garamond"/>
                <w:color w:val="000000"/>
              </w:rPr>
              <w:t>. </w:t>
            </w:r>
            <w:proofErr w:type="gramEnd"/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  <w:tcBorders>
              <w:top w:val="thinThickSmallGap" w:sz="24" w:space="0" w:color="auto"/>
            </w:tcBorders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7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ELA-6.2.2. Use a variety of sources to gather information (e.g., informational books, charts, own observations) </w:t>
            </w:r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400" w:type="dxa"/>
            <w:tcBorders>
              <w:top w:val="thinThickSmallGap" w:sz="24" w:space="0" w:color="auto"/>
            </w:tcBorders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8"/>
              </w:numPr>
              <w:rPr>
                <w:rFonts w:ascii="Garamond" w:eastAsiaTheme="minorEastAsia" w:hAnsi="Garamond" w:cstheme="minorBidi"/>
              </w:rPr>
            </w:pPr>
            <w:r w:rsidRPr="0067716D">
              <w:rPr>
                <w:rFonts w:ascii="Garamond" w:eastAsiaTheme="minorEastAsia" w:hAnsi="Garamond" w:cstheme="minorBidi"/>
              </w:rPr>
              <w:t>ELA-6.3.1. Use text media and electronic media to gather information (with guidance)</w:t>
            </w:r>
          </w:p>
          <w:p w:rsidR="0067716D" w:rsidRPr="001F5F7F" w:rsidRDefault="0067716D" w:rsidP="00F47391">
            <w:pPr>
              <w:ind w:left="360"/>
              <w:rPr>
                <w:rFonts w:ascii="Arial" w:hAnsi="Arial" w:cs="Verdana"/>
                <w:smallCaps/>
                <w:sz w:val="22"/>
                <w:szCs w:val="18"/>
              </w:rPr>
            </w:pPr>
          </w:p>
        </w:tc>
        <w:tc>
          <w:tcPr>
            <w:tcW w:w="1844" w:type="dxa"/>
            <w:tcBorders>
              <w:top w:val="thinThickSmallGap" w:sz="24" w:space="0" w:color="auto"/>
            </w:tcBorders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ELA-6.4.1 Use text media and electronic media to gather information</w:t>
            </w:r>
          </w:p>
          <w:p w:rsidR="0067716D" w:rsidRPr="00236CCA" w:rsidRDefault="0067716D" w:rsidP="00F47391">
            <w:pPr>
              <w:ind w:left="360"/>
              <w:rPr>
                <w:rFonts w:ascii="Arial" w:hAnsi="Arial" w:cs="Verdana"/>
                <w:smallCaps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thinThickSmallGap" w:sz="24" w:space="0" w:color="auto"/>
            </w:tcBorders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ELA-6.5.1.      Use organizational features of printed text (e.g., bold topics and words, glossary, table of contents) to locate relevant information</w:t>
            </w:r>
            <w:r w:rsidRPr="00236CCA">
              <w:rPr>
                <w:rFonts w:ascii="Garamond" w:eastAsiaTheme="minorEastAsia" w:hAnsi="Garamond" w:cstheme="minorBidi"/>
                <w:b/>
                <w:smallCaps/>
                <w:sz w:val="18"/>
                <w:lang w:eastAsia="en-US"/>
              </w:rPr>
              <w:t> </w:t>
            </w:r>
          </w:p>
          <w:p w:rsidR="0067716D" w:rsidRPr="00236CCA" w:rsidRDefault="0067716D" w:rsidP="00F47391">
            <w:pPr>
              <w:ind w:left="360"/>
              <w:rPr>
                <w:rFonts w:ascii="Arial" w:hAnsi="Arial" w:cs="Verdana"/>
                <w:smallCaps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thinThickSmallGap" w:sz="24" w:space="0" w:color="auto"/>
              <w:bottom w:val="dotted" w:sz="4" w:space="0" w:color="auto"/>
            </w:tcBorders>
          </w:tcPr>
          <w:p w:rsidR="0067716D" w:rsidRPr="00236CCA" w:rsidRDefault="0067716D" w:rsidP="00E967C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Arial" w:hAnsi="Arial" w:cs="Helvetica"/>
                <w:b/>
                <w:sz w:val="18"/>
                <w:szCs w:val="32"/>
              </w:rPr>
            </w:pPr>
            <w:r w:rsidRPr="00236CCA">
              <w:rPr>
                <w:rFonts w:ascii="Arial" w:hAnsi="Arial" w:cs="Verdana"/>
                <w:smallCaps/>
                <w:sz w:val="18"/>
                <w:szCs w:val="18"/>
              </w:rPr>
              <w:t>Draw inferences from archaeological evidence (from V.2)</w:t>
            </w:r>
          </w:p>
        </w:tc>
      </w:tr>
      <w:tr w:rsidR="0067716D" w:rsidTr="0067716D">
        <w:trPr>
          <w:cantSplit/>
          <w:trHeight w:val="1140"/>
        </w:trPr>
        <w:tc>
          <w:tcPr>
            <w:tcW w:w="1867" w:type="dxa"/>
            <w:vMerge/>
          </w:tcPr>
          <w:p w:rsidR="0067716D" w:rsidRPr="00186529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2" w:type="dxa"/>
            <w:vMerge/>
          </w:tcPr>
          <w:p w:rsidR="0067716D" w:rsidRPr="00DC3217" w:rsidRDefault="0067716D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4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ELA-6.PK.1. Begins to differentiate between non-fiction and fiction </w:t>
            </w:r>
          </w:p>
          <w:p w:rsidR="0067716D" w:rsidRDefault="0067716D" w:rsidP="00F47391">
            <w:pPr>
              <w:rPr>
                <w:rFonts w:ascii="Garamond" w:eastAsiaTheme="minorEastAsia" w:hAnsi="Garamond" w:cstheme="minorBidi"/>
                <w:b/>
                <w:smallCaps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5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ELA-6.K.2. Make links with own knowledge and information from non-fiction text with guidance</w:t>
            </w:r>
          </w:p>
          <w:p w:rsidR="0067716D" w:rsidRDefault="0067716D" w:rsidP="00F47391">
            <w:pPr>
              <w:rPr>
                <w:rFonts w:ascii="Garamond" w:eastAsiaTheme="minorEastAsia" w:hAnsi="Garamond" w:cstheme="minorBidi"/>
                <w:b/>
                <w:smallCaps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6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</w:t>
            </w:r>
            <w:proofErr w:type="gramStart"/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6.1.2  Sort</w:t>
            </w:r>
            <w:proofErr w:type="gramEnd"/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 xml:space="preserve"> and classify information into two or more categories. Understand concept of categories.</w:t>
            </w:r>
          </w:p>
          <w:p w:rsidR="0067716D" w:rsidRDefault="0067716D" w:rsidP="00F47391">
            <w:pPr>
              <w:rPr>
                <w:rFonts w:ascii="Garamond" w:eastAsiaTheme="minorEastAsia" w:hAnsi="Garamond" w:cstheme="minorBidi"/>
                <w:b/>
                <w:smallCaps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7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ELA-6.2.1. Generate questions about topics of personal interest </w:t>
            </w:r>
          </w:p>
          <w:p w:rsidR="0067716D" w:rsidRDefault="0067716D" w:rsidP="00F47391">
            <w:pPr>
              <w:rPr>
                <w:rFonts w:ascii="Garamond" w:eastAsiaTheme="minorEastAsia" w:hAnsi="Garamond" w:cstheme="minorBidi"/>
                <w:b/>
                <w:smallCaps/>
                <w:lang w:eastAsia="en-US"/>
              </w:rPr>
            </w:pPr>
          </w:p>
        </w:tc>
        <w:tc>
          <w:tcPr>
            <w:tcW w:w="2400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8"/>
              </w:numPr>
              <w:rPr>
                <w:rFonts w:ascii="Garamond" w:eastAsiaTheme="minorEastAsia" w:hAnsi="Garamond" w:cstheme="minorBidi"/>
              </w:rPr>
            </w:pPr>
            <w:r w:rsidRPr="0067716D">
              <w:rPr>
                <w:rFonts w:ascii="Garamond" w:eastAsiaTheme="minorEastAsia" w:hAnsi="Garamond" w:cstheme="minorBidi"/>
                <w:b/>
                <w:smallCaps/>
              </w:rPr>
              <w:t xml:space="preserve">COMBINATION:  </w:t>
            </w:r>
            <w:r w:rsidRPr="0067716D">
              <w:rPr>
                <w:rFonts w:ascii="Garamond" w:eastAsiaTheme="minorEastAsia" w:hAnsi="Garamond" w:cstheme="minorBidi"/>
                <w:smallCaps/>
              </w:rPr>
              <w:t xml:space="preserve">      </w:t>
            </w:r>
            <w:r w:rsidRPr="0067716D">
              <w:rPr>
                <w:rFonts w:ascii="Garamond" w:eastAsiaTheme="minorEastAsia" w:hAnsi="Garamond" w:cstheme="minorBidi"/>
              </w:rPr>
              <w:t xml:space="preserve">ELA-6.3.2. Organize ideas chronologically or around major points of information (with guidance) </w:t>
            </w:r>
            <w:proofErr w:type="gramStart"/>
            <w:r w:rsidRPr="0067716D">
              <w:rPr>
                <w:rFonts w:ascii="Garamond" w:eastAsiaTheme="minorEastAsia" w:hAnsi="Garamond" w:cstheme="minorBidi"/>
                <w:b/>
              </w:rPr>
              <w:t xml:space="preserve">AND  </w:t>
            </w:r>
            <w:r w:rsidRPr="0067716D">
              <w:rPr>
                <w:rFonts w:ascii="Garamond" w:eastAsiaTheme="minorEastAsia" w:hAnsi="Garamond" w:cstheme="minorBidi"/>
              </w:rPr>
              <w:t>ELA</w:t>
            </w:r>
            <w:proofErr w:type="gramEnd"/>
            <w:r w:rsidRPr="0067716D">
              <w:rPr>
                <w:rFonts w:ascii="Garamond" w:eastAsiaTheme="minorEastAsia" w:hAnsi="Garamond" w:cstheme="minorBidi"/>
              </w:rPr>
              <w:t>-6.3.5  Distinguish between opinion and verifiable facts</w:t>
            </w:r>
          </w:p>
          <w:p w:rsidR="0067716D" w:rsidRPr="00C51826" w:rsidRDefault="0067716D" w:rsidP="00F47391">
            <w:pPr>
              <w:rPr>
                <w:rFonts w:ascii="Garamond" w:eastAsiaTheme="minorEastAsia" w:hAnsi="Garamond" w:cstheme="minorBidi"/>
                <w:b/>
                <w:lang w:eastAsia="en-US"/>
              </w:rPr>
            </w:pPr>
          </w:p>
          <w:p w:rsidR="0067716D" w:rsidRPr="001F5F7F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Cs/>
                <w:kern w:val="32"/>
                <w:sz w:val="22"/>
                <w:szCs w:val="18"/>
              </w:rPr>
            </w:pPr>
          </w:p>
        </w:tc>
        <w:tc>
          <w:tcPr>
            <w:tcW w:w="1844" w:type="dxa"/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ELA-6.4.2 Organize ideas chronologically or around major points of information</w:t>
            </w: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Cs/>
                <w:kern w:val="32"/>
                <w:sz w:val="18"/>
                <w:szCs w:val="18"/>
              </w:rPr>
            </w:pPr>
          </w:p>
        </w:tc>
        <w:tc>
          <w:tcPr>
            <w:tcW w:w="1928" w:type="dxa"/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b/>
                <w:smallCaps/>
                <w:sz w:val="18"/>
                <w:lang w:eastAsia="en-US"/>
              </w:rPr>
              <w:t xml:space="preserve">COMBINATION:  </w:t>
            </w:r>
            <w:r w:rsidRPr="00236CCA">
              <w:rPr>
                <w:rFonts w:ascii="Garamond" w:eastAsiaTheme="minorEastAsia" w:hAnsi="Garamond" w:cstheme="minorBidi"/>
                <w:smallCaps/>
                <w:sz w:val="18"/>
                <w:lang w:eastAsia="en-US"/>
              </w:rPr>
              <w:t xml:space="preserve">      </w:t>
            </w:r>
            <w:r w:rsidRPr="00236CCA">
              <w:rPr>
                <w:rFonts w:ascii="Garamond" w:hAnsi="Garamond"/>
                <w:color w:val="000000"/>
                <w:sz w:val="18"/>
              </w:rPr>
              <w:t xml:space="preserve">ELA-6.5.4.    Use and list resources (e.g., encyclopedias, articles, Internet, and nonfiction texts) to locate </w:t>
            </w:r>
            <w:proofErr w:type="gramStart"/>
            <w:r w:rsidRPr="00236CCA">
              <w:rPr>
                <w:rFonts w:ascii="Garamond" w:hAnsi="Garamond"/>
                <w:color w:val="000000"/>
                <w:sz w:val="18"/>
              </w:rPr>
              <w:t xml:space="preserve">information  </w:t>
            </w:r>
            <w:r w:rsidRPr="00236CCA">
              <w:rPr>
                <w:rFonts w:ascii="Garamond" w:hAnsi="Garamond"/>
                <w:b/>
                <w:color w:val="000000"/>
                <w:sz w:val="18"/>
              </w:rPr>
              <w:t>AND</w:t>
            </w:r>
            <w:proofErr w:type="gramEnd"/>
            <w:r w:rsidRPr="00236CCA">
              <w:rPr>
                <w:rFonts w:ascii="Garamond" w:hAnsi="Garamond"/>
                <w:b/>
                <w:color w:val="000000"/>
                <w:sz w:val="18"/>
              </w:rPr>
              <w:t xml:space="preserve">  </w:t>
            </w:r>
          </w:p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ELA-6.5.3.    Organize information according to a focus question or topic in the form of note taking or basic outlining</w:t>
            </w: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Cs/>
                <w:kern w:val="32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dotted" w:sz="4" w:space="0" w:color="auto"/>
              <w:bottom w:val="dotted" w:sz="4" w:space="0" w:color="auto"/>
            </w:tcBorders>
          </w:tcPr>
          <w:p w:rsidR="0067716D" w:rsidRPr="00236CCA" w:rsidRDefault="0067716D" w:rsidP="00E967C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18"/>
                <w:szCs w:val="18"/>
              </w:rPr>
            </w:pPr>
            <w:r w:rsidRPr="00236CCA">
              <w:rPr>
                <w:rFonts w:ascii="Arial" w:hAnsi="Arial" w:cs="Verdana"/>
                <w:bCs/>
                <w:kern w:val="32"/>
                <w:sz w:val="18"/>
                <w:szCs w:val="18"/>
              </w:rPr>
              <w:t>Cite specific textual evidence to support analysis</w:t>
            </w: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18"/>
                <w:szCs w:val="18"/>
              </w:rPr>
            </w:pP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18"/>
                <w:szCs w:val="18"/>
              </w:rPr>
            </w:pPr>
          </w:p>
          <w:p w:rsidR="0067716D" w:rsidRPr="00236CCA" w:rsidDel="00837882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sz w:val="18"/>
              </w:rPr>
            </w:pPr>
          </w:p>
        </w:tc>
      </w:tr>
      <w:tr w:rsidR="0067716D" w:rsidTr="0067716D">
        <w:trPr>
          <w:cantSplit/>
          <w:trHeight w:val="2150"/>
        </w:trPr>
        <w:tc>
          <w:tcPr>
            <w:tcW w:w="1867" w:type="dxa"/>
            <w:vMerge/>
          </w:tcPr>
          <w:p w:rsidR="0067716D" w:rsidRPr="00186529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2" w:type="dxa"/>
            <w:vMerge/>
          </w:tcPr>
          <w:p w:rsidR="0067716D" w:rsidRPr="00DC3217" w:rsidRDefault="0067716D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4"/>
              </w:numPr>
              <w:rPr>
                <w:rFonts w:ascii="Garamond" w:eastAsiaTheme="minorEastAsia" w:hAnsi="Garamond" w:cstheme="minorBidi"/>
                <w:b/>
                <w:smallCaps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</w:t>
            </w:r>
            <w:proofErr w:type="gramStart"/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6.PK.3  Begins</w:t>
            </w:r>
            <w:proofErr w:type="gramEnd"/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 xml:space="preserve"> to apply information  </w:t>
            </w:r>
            <w:r w:rsidRPr="0067716D">
              <w:rPr>
                <w:rFonts w:ascii="Garamond" w:eastAsiaTheme="minorEastAsia" w:hAnsi="Garamond" w:cstheme="minorBidi"/>
                <w:b/>
                <w:smallCaps/>
                <w:sz w:val="20"/>
                <w:szCs w:val="20"/>
              </w:rPr>
              <w:t>TO??</w:t>
            </w:r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5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ELA-6.K.3.  Report information.</w:t>
            </w:r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7"/>
              </w:numPr>
              <w:rPr>
                <w:rFonts w:ascii="Garamond" w:eastAsiaTheme="minorEastAsia" w:hAnsi="Garamond" w:cstheme="minorBidi"/>
                <w:sz w:val="20"/>
                <w:szCs w:val="20"/>
              </w:rPr>
            </w:pPr>
            <w:r w:rsidRPr="0067716D">
              <w:rPr>
                <w:rFonts w:ascii="Garamond" w:eastAsiaTheme="minorEastAsia" w:hAnsi="Garamond" w:cstheme="minorBidi"/>
                <w:sz w:val="20"/>
                <w:szCs w:val="20"/>
              </w:rPr>
              <w:t>ELA-6.2.3 Present information in written and oral format (Exp. 2) </w:t>
            </w:r>
          </w:p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400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8"/>
              </w:numPr>
              <w:rPr>
                <w:rFonts w:ascii="Garamond" w:eastAsiaTheme="minorEastAsia" w:hAnsi="Garamond" w:cstheme="minorBidi"/>
              </w:rPr>
            </w:pPr>
            <w:r w:rsidRPr="0067716D">
              <w:rPr>
                <w:rFonts w:ascii="Garamond" w:eastAsiaTheme="minorEastAsia" w:hAnsi="Garamond" w:cstheme="minorBidi"/>
              </w:rPr>
              <w:t>ELA-6.3.3. Present information in written, oral and electronic format</w:t>
            </w:r>
            <w:proofErr w:type="gramStart"/>
            <w:r w:rsidRPr="0067716D">
              <w:rPr>
                <w:rFonts w:ascii="Garamond" w:eastAsiaTheme="minorEastAsia" w:hAnsi="Garamond" w:cstheme="minorBidi"/>
              </w:rPr>
              <w:t>. </w:t>
            </w:r>
            <w:proofErr w:type="gramEnd"/>
          </w:p>
          <w:p w:rsidR="0067716D" w:rsidRPr="001F5F7F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22"/>
                <w:szCs w:val="18"/>
              </w:rPr>
            </w:pPr>
          </w:p>
        </w:tc>
        <w:tc>
          <w:tcPr>
            <w:tcW w:w="1844" w:type="dxa"/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ELA-6.4.3 Present information in written, oral and electronic format</w:t>
            </w: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1928" w:type="dxa"/>
          </w:tcPr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dotted" w:sz="4" w:space="0" w:color="auto"/>
              <w:bottom w:val="dotted" w:sz="4" w:space="0" w:color="auto"/>
            </w:tcBorders>
          </w:tcPr>
          <w:p w:rsidR="0067716D" w:rsidRPr="00236CCA" w:rsidRDefault="0067716D" w:rsidP="00E967C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18"/>
                <w:szCs w:val="18"/>
              </w:rPr>
            </w:pPr>
            <w:r w:rsidRPr="00236CCA"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  <w:t>Use digital media and environments to communicate and work collaboratively</w:t>
            </w:r>
            <w:r w:rsidRPr="00236CCA">
              <w:rPr>
                <w:b/>
                <w:sz w:val="18"/>
              </w:rPr>
              <w:t xml:space="preserve"> to support individual learning and contribute to the learning of others</w:t>
            </w:r>
          </w:p>
        </w:tc>
      </w:tr>
      <w:tr w:rsidR="0067716D" w:rsidTr="0067716D">
        <w:trPr>
          <w:cantSplit/>
          <w:trHeight w:val="1709"/>
        </w:trPr>
        <w:tc>
          <w:tcPr>
            <w:tcW w:w="1867" w:type="dxa"/>
            <w:vMerge/>
          </w:tcPr>
          <w:p w:rsidR="0067716D" w:rsidRPr="00186529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2" w:type="dxa"/>
          </w:tcPr>
          <w:p w:rsidR="0067716D" w:rsidRPr="00DC3217" w:rsidRDefault="0067716D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400" w:type="dxa"/>
          </w:tcPr>
          <w:p w:rsidR="0067716D" w:rsidRPr="0067716D" w:rsidRDefault="0067716D" w:rsidP="0067716D">
            <w:pPr>
              <w:pStyle w:val="ListParagraph"/>
              <w:numPr>
                <w:ilvl w:val="0"/>
                <w:numId w:val="48"/>
              </w:numPr>
              <w:rPr>
                <w:rFonts w:ascii="Garamond" w:eastAsiaTheme="minorEastAsia" w:hAnsi="Garamond" w:cstheme="minorBidi"/>
              </w:rPr>
            </w:pPr>
            <w:r w:rsidRPr="0067716D">
              <w:rPr>
                <w:rFonts w:ascii="Garamond" w:eastAsiaTheme="minorEastAsia" w:hAnsi="Garamond" w:cstheme="minorBidi"/>
              </w:rPr>
              <w:t>ELA-6.3.4. Clarify and enhance oral and written presentations through the use of appropriate props (e.g., objects, pictures, charts)</w:t>
            </w:r>
          </w:p>
          <w:p w:rsidR="0067716D" w:rsidRPr="001F5F7F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22"/>
                <w:szCs w:val="18"/>
              </w:rPr>
            </w:pPr>
          </w:p>
        </w:tc>
        <w:tc>
          <w:tcPr>
            <w:tcW w:w="1844" w:type="dxa"/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ELA-6.4.4 Clarify and enhance oral and written presentations through use of appropriate props (e.g., objects, pictures, charts)</w:t>
            </w: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1928" w:type="dxa"/>
          </w:tcPr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dotted" w:sz="4" w:space="0" w:color="auto"/>
              <w:bottom w:val="dotted" w:sz="4" w:space="0" w:color="auto"/>
            </w:tcBorders>
          </w:tcPr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</w:tr>
      <w:tr w:rsidR="0067716D" w:rsidTr="0067716D">
        <w:trPr>
          <w:cantSplit/>
          <w:trHeight w:val="791"/>
        </w:trPr>
        <w:tc>
          <w:tcPr>
            <w:tcW w:w="1867" w:type="dxa"/>
            <w:vMerge/>
          </w:tcPr>
          <w:p w:rsidR="0067716D" w:rsidRPr="00186529" w:rsidRDefault="0067716D" w:rsidP="00F47391">
            <w:pPr>
              <w:pStyle w:val="Div"/>
              <w:spacing w:after="280" w:afterAutospacing="1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2" w:type="dxa"/>
          </w:tcPr>
          <w:p w:rsidR="0067716D" w:rsidRPr="00DC3217" w:rsidRDefault="0067716D" w:rsidP="00F47391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399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</w:tc>
        <w:tc>
          <w:tcPr>
            <w:tcW w:w="2400" w:type="dxa"/>
          </w:tcPr>
          <w:p w:rsidR="0067716D" w:rsidRPr="00C72146" w:rsidRDefault="0067716D" w:rsidP="00F47391">
            <w:pPr>
              <w:rPr>
                <w:rFonts w:ascii="Garamond" w:eastAsiaTheme="minorEastAsia" w:hAnsi="Garamond" w:cstheme="minorBidi"/>
                <w:lang w:eastAsia="en-US"/>
              </w:rPr>
            </w:pPr>
          </w:p>
          <w:p w:rsidR="0067716D" w:rsidRPr="001F5F7F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22"/>
                <w:szCs w:val="18"/>
              </w:rPr>
            </w:pPr>
          </w:p>
        </w:tc>
        <w:tc>
          <w:tcPr>
            <w:tcW w:w="1844" w:type="dxa"/>
          </w:tcPr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1928" w:type="dxa"/>
          </w:tcPr>
          <w:p w:rsidR="0067716D" w:rsidRPr="00236CCA" w:rsidRDefault="0067716D" w:rsidP="00F47391">
            <w:pPr>
              <w:rPr>
                <w:rFonts w:ascii="Garamond" w:eastAsiaTheme="minorEastAsia" w:hAnsi="Garamond" w:cstheme="minorBidi"/>
                <w:sz w:val="18"/>
                <w:lang w:eastAsia="en-US"/>
              </w:rPr>
            </w:pPr>
            <w:r w:rsidRPr="00236CCA">
              <w:rPr>
                <w:rFonts w:ascii="Garamond" w:eastAsiaTheme="minorEastAsia" w:hAnsi="Garamond" w:cstheme="minorBidi"/>
                <w:sz w:val="18"/>
                <w:lang w:eastAsia="en-US"/>
              </w:rPr>
              <w:t>ELA-6.5.2.    Use resources (e.g., thesaurus and dictionary) to identify alternative word choices and meanings and to increase vocabulary in different subject areas</w:t>
            </w:r>
          </w:p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dotted" w:sz="4" w:space="0" w:color="auto"/>
            </w:tcBorders>
          </w:tcPr>
          <w:p w:rsidR="0067716D" w:rsidRPr="00236CCA" w:rsidRDefault="0067716D" w:rsidP="00F47391">
            <w:pPr>
              <w:widowControl w:val="0"/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/>
                <w:bCs/>
                <w:kern w:val="32"/>
                <w:sz w:val="18"/>
                <w:szCs w:val="18"/>
              </w:rPr>
            </w:pPr>
          </w:p>
        </w:tc>
      </w:tr>
    </w:tbl>
    <w:p w:rsidR="00F47391" w:rsidRPr="002B1274" w:rsidRDefault="00F47391" w:rsidP="00F47391">
      <w:pPr>
        <w:rPr>
          <w:rFonts w:ascii="Garamond" w:hAnsi="Garamond"/>
          <w:sz w:val="22"/>
        </w:rPr>
      </w:pPr>
    </w:p>
    <w:p w:rsidR="00F47391" w:rsidRPr="002B1274" w:rsidRDefault="00F47391" w:rsidP="00F47391">
      <w:pPr>
        <w:rPr>
          <w:rFonts w:ascii="Garamond" w:hAnsi="Garamond"/>
          <w:sz w:val="22"/>
        </w:rPr>
      </w:pPr>
    </w:p>
    <w:sectPr w:rsidR="00F47391" w:rsidRPr="002B1274" w:rsidSect="00F47391">
      <w:headerReference w:type="default" r:id="rId5"/>
      <w:footerReference w:type="default" r:id="rId6"/>
      <w:headerReference w:type="first" r:id="rId7"/>
      <w:footerReference w:type="first" r:id="rId8"/>
      <w:pgSz w:w="23818" w:h="16838" w:orient="landscape"/>
      <w:pgMar w:top="1440" w:right="1440" w:bottom="1440" w:left="1440" w:gutter="0"/>
      <w:titlePg/>
      <w:docGrid w:linePitch="36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altName w:val="Didot"/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Geneva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89" w:rsidRDefault="004C5989" w:rsidP="00F47391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89" w:rsidRDefault="004C5989" w:rsidP="00F4739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" from="54pt,5.65pt" to="621pt,5.65pt" strokecolor="#339">
          <w10:wrap side="left"/>
        </v:line>
      </w:pict>
    </w:r>
  </w:p>
  <w:p w:rsidR="004C5989" w:rsidRDefault="004C5989" w:rsidP="00F4739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7C641C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4C5989" w:rsidRDefault="004C5989" w:rsidP="00F4739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4C5989" w:rsidRDefault="004C5989" w:rsidP="00F47391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89" w:rsidRDefault="004C5989" w:rsidP="00F47391">
    <w:pPr>
      <w:pStyle w:val="Header"/>
      <w:tabs>
        <w:tab w:val="clear" w:pos="8640"/>
      </w:tabs>
      <w:ind w:left="-1260" w:right="-1080"/>
    </w:pPr>
  </w:p>
  <w:p w:rsidR="004C5989" w:rsidRDefault="004C5989">
    <w:pPr>
      <w:pStyle w:val="Header"/>
    </w:pPr>
  </w:p>
  <w:p w:rsidR="004C5989" w:rsidRDefault="004C5989">
    <w:pPr>
      <w:pStyle w:val="Header"/>
    </w:pPr>
  </w:p>
  <w:p w:rsidR="004C5989" w:rsidRDefault="004C5989" w:rsidP="00F47391">
    <w:pPr>
      <w:pStyle w:val="Header"/>
      <w:jc w:val="center"/>
    </w:pPr>
  </w:p>
  <w:p w:rsidR="004C5989" w:rsidRDefault="004C598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89" w:rsidRDefault="004C5989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1127D3"/>
    <w:multiLevelType w:val="hybridMultilevel"/>
    <w:tmpl w:val="F8BAA4CE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45162"/>
    <w:multiLevelType w:val="hybridMultilevel"/>
    <w:tmpl w:val="D2EE9F4A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354EB"/>
    <w:multiLevelType w:val="hybridMultilevel"/>
    <w:tmpl w:val="07D24BBE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50821"/>
    <w:multiLevelType w:val="hybridMultilevel"/>
    <w:tmpl w:val="01CC5230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E1CAA"/>
    <w:multiLevelType w:val="hybridMultilevel"/>
    <w:tmpl w:val="D764995C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8744A"/>
    <w:multiLevelType w:val="hybridMultilevel"/>
    <w:tmpl w:val="F9D2891A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F6B49"/>
    <w:multiLevelType w:val="hybridMultilevel"/>
    <w:tmpl w:val="043A6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A3A95"/>
    <w:multiLevelType w:val="hybridMultilevel"/>
    <w:tmpl w:val="2A847E12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8827CC"/>
    <w:multiLevelType w:val="hybridMultilevel"/>
    <w:tmpl w:val="0F685C28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7154F"/>
    <w:multiLevelType w:val="hybridMultilevel"/>
    <w:tmpl w:val="33DE47B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D1778A"/>
    <w:multiLevelType w:val="hybridMultilevel"/>
    <w:tmpl w:val="53EA950C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B751B"/>
    <w:multiLevelType w:val="hybridMultilevel"/>
    <w:tmpl w:val="D5642006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5651C"/>
    <w:multiLevelType w:val="hybridMultilevel"/>
    <w:tmpl w:val="5F103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F43BF"/>
    <w:multiLevelType w:val="hybridMultilevel"/>
    <w:tmpl w:val="86B8B31A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B76E6"/>
    <w:multiLevelType w:val="hybridMultilevel"/>
    <w:tmpl w:val="AEB01D3A"/>
    <w:lvl w:ilvl="0" w:tplc="409E6928">
      <w:start w:val="2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75F8F"/>
    <w:multiLevelType w:val="hybridMultilevel"/>
    <w:tmpl w:val="6BFE8646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5108D"/>
    <w:multiLevelType w:val="hybridMultilevel"/>
    <w:tmpl w:val="5EE6025A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1147D9"/>
    <w:multiLevelType w:val="hybridMultilevel"/>
    <w:tmpl w:val="0B9E0414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80AD2"/>
    <w:multiLevelType w:val="hybridMultilevel"/>
    <w:tmpl w:val="BB1CCDD6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73B6F"/>
    <w:multiLevelType w:val="hybridMultilevel"/>
    <w:tmpl w:val="C0D684F2"/>
    <w:lvl w:ilvl="0" w:tplc="71483108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94B10"/>
    <w:multiLevelType w:val="hybridMultilevel"/>
    <w:tmpl w:val="B2EA4DFE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667A5"/>
    <w:multiLevelType w:val="hybridMultilevel"/>
    <w:tmpl w:val="C30A0E54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125FA"/>
    <w:multiLevelType w:val="hybridMultilevel"/>
    <w:tmpl w:val="F782F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1B57D5"/>
    <w:multiLevelType w:val="hybridMultilevel"/>
    <w:tmpl w:val="7AFECE56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B375F"/>
    <w:multiLevelType w:val="hybridMultilevel"/>
    <w:tmpl w:val="F6443512"/>
    <w:lvl w:ilvl="0" w:tplc="0C86EE34">
      <w:start w:val="1"/>
      <w:numFmt w:val="decimal"/>
      <w:lvlText w:val="%1."/>
      <w:lvlJc w:val="left"/>
      <w:pPr>
        <w:tabs>
          <w:tab w:val="num" w:pos="2772"/>
        </w:tabs>
        <w:ind w:left="277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2B4857"/>
    <w:multiLevelType w:val="hybridMultilevel"/>
    <w:tmpl w:val="DB8AF7DE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23B2C"/>
    <w:multiLevelType w:val="hybridMultilevel"/>
    <w:tmpl w:val="ADB698C8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49128F"/>
    <w:multiLevelType w:val="hybridMultilevel"/>
    <w:tmpl w:val="5832E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B66DA7"/>
    <w:multiLevelType w:val="hybridMultilevel"/>
    <w:tmpl w:val="E9C6EE7A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8339E"/>
    <w:multiLevelType w:val="hybridMultilevel"/>
    <w:tmpl w:val="EABA80B0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923905"/>
    <w:multiLevelType w:val="hybridMultilevel"/>
    <w:tmpl w:val="7E503158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E64377"/>
    <w:multiLevelType w:val="hybridMultilevel"/>
    <w:tmpl w:val="E19828FC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5563E"/>
    <w:multiLevelType w:val="hybridMultilevel"/>
    <w:tmpl w:val="A5E6E6F8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B77EBE"/>
    <w:multiLevelType w:val="hybridMultilevel"/>
    <w:tmpl w:val="9E824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D72276"/>
    <w:multiLevelType w:val="hybridMultilevel"/>
    <w:tmpl w:val="85AA5AC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D27460"/>
    <w:multiLevelType w:val="hybridMultilevel"/>
    <w:tmpl w:val="5C0C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4E040E"/>
    <w:multiLevelType w:val="hybridMultilevel"/>
    <w:tmpl w:val="7188F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E4BC3"/>
    <w:multiLevelType w:val="hybridMultilevel"/>
    <w:tmpl w:val="6B16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82D7F"/>
    <w:multiLevelType w:val="hybridMultilevel"/>
    <w:tmpl w:val="1916C724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21091"/>
    <w:multiLevelType w:val="hybridMultilevel"/>
    <w:tmpl w:val="923ED9F4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6710C2"/>
    <w:multiLevelType w:val="hybridMultilevel"/>
    <w:tmpl w:val="4B8EEAC6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A76B89"/>
    <w:multiLevelType w:val="hybridMultilevel"/>
    <w:tmpl w:val="85964136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E13915"/>
    <w:multiLevelType w:val="hybridMultilevel"/>
    <w:tmpl w:val="350A2D8A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1761BC"/>
    <w:multiLevelType w:val="hybridMultilevel"/>
    <w:tmpl w:val="7F8207A0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F76DD8"/>
    <w:multiLevelType w:val="hybridMultilevel"/>
    <w:tmpl w:val="AF6424FC"/>
    <w:lvl w:ilvl="0" w:tplc="709EC29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AA0395"/>
    <w:multiLevelType w:val="hybridMultilevel"/>
    <w:tmpl w:val="2430C686"/>
    <w:lvl w:ilvl="0" w:tplc="38A8D596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8"/>
  </w:num>
  <w:num w:numId="4">
    <w:abstractNumId w:val="23"/>
  </w:num>
  <w:num w:numId="5">
    <w:abstractNumId w:val="34"/>
  </w:num>
  <w:num w:numId="6">
    <w:abstractNumId w:val="36"/>
  </w:num>
  <w:num w:numId="7">
    <w:abstractNumId w:val="39"/>
  </w:num>
  <w:num w:numId="8">
    <w:abstractNumId w:val="15"/>
  </w:num>
  <w:num w:numId="9">
    <w:abstractNumId w:val="38"/>
  </w:num>
  <w:num w:numId="10">
    <w:abstractNumId w:val="10"/>
  </w:num>
  <w:num w:numId="11">
    <w:abstractNumId w:val="35"/>
  </w:num>
  <w:num w:numId="12">
    <w:abstractNumId w:val="37"/>
  </w:num>
  <w:num w:numId="13">
    <w:abstractNumId w:val="13"/>
  </w:num>
  <w:num w:numId="14">
    <w:abstractNumId w:val="20"/>
  </w:num>
  <w:num w:numId="15">
    <w:abstractNumId w:val="21"/>
  </w:num>
  <w:num w:numId="16">
    <w:abstractNumId w:val="18"/>
  </w:num>
  <w:num w:numId="17">
    <w:abstractNumId w:val="47"/>
  </w:num>
  <w:num w:numId="18">
    <w:abstractNumId w:val="9"/>
  </w:num>
  <w:num w:numId="19">
    <w:abstractNumId w:val="19"/>
  </w:num>
  <w:num w:numId="20">
    <w:abstractNumId w:val="43"/>
  </w:num>
  <w:num w:numId="21">
    <w:abstractNumId w:val="2"/>
  </w:num>
  <w:num w:numId="22">
    <w:abstractNumId w:val="32"/>
  </w:num>
  <w:num w:numId="23">
    <w:abstractNumId w:val="31"/>
  </w:num>
  <w:num w:numId="24">
    <w:abstractNumId w:val="25"/>
  </w:num>
  <w:num w:numId="25">
    <w:abstractNumId w:val="6"/>
  </w:num>
  <w:num w:numId="26">
    <w:abstractNumId w:val="29"/>
  </w:num>
  <w:num w:numId="27">
    <w:abstractNumId w:val="41"/>
  </w:num>
  <w:num w:numId="28">
    <w:abstractNumId w:val="1"/>
  </w:num>
  <w:num w:numId="29">
    <w:abstractNumId w:val="12"/>
  </w:num>
  <w:num w:numId="30">
    <w:abstractNumId w:val="44"/>
  </w:num>
  <w:num w:numId="31">
    <w:abstractNumId w:val="42"/>
  </w:num>
  <w:num w:numId="32">
    <w:abstractNumId w:val="14"/>
  </w:num>
  <w:num w:numId="33">
    <w:abstractNumId w:val="30"/>
  </w:num>
  <w:num w:numId="34">
    <w:abstractNumId w:val="3"/>
  </w:num>
  <w:num w:numId="35">
    <w:abstractNumId w:val="33"/>
  </w:num>
  <w:num w:numId="36">
    <w:abstractNumId w:val="8"/>
  </w:num>
  <w:num w:numId="37">
    <w:abstractNumId w:val="40"/>
  </w:num>
  <w:num w:numId="38">
    <w:abstractNumId w:val="45"/>
  </w:num>
  <w:num w:numId="39">
    <w:abstractNumId w:val="46"/>
  </w:num>
  <w:num w:numId="40">
    <w:abstractNumId w:val="17"/>
  </w:num>
  <w:num w:numId="41">
    <w:abstractNumId w:val="5"/>
  </w:num>
  <w:num w:numId="42">
    <w:abstractNumId w:val="27"/>
  </w:num>
  <w:num w:numId="43">
    <w:abstractNumId w:val="11"/>
  </w:num>
  <w:num w:numId="44">
    <w:abstractNumId w:val="26"/>
  </w:num>
  <w:num w:numId="45">
    <w:abstractNumId w:val="24"/>
  </w:num>
  <w:num w:numId="46">
    <w:abstractNumId w:val="4"/>
  </w:num>
  <w:num w:numId="47">
    <w:abstractNumId w:val="16"/>
  </w:num>
  <w:num w:numId="4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2059">
      <o:colormenu v:ext="edit" strokecolor="#339"/>
    </o:shapedefaults>
    <o:shapelayout v:ext="edit">
      <o:idmap v:ext="edit" data="2"/>
    </o:shapelayout>
  </w:hdrShapeDefaults>
  <w:compat/>
  <w:rsids>
    <w:rsidRoot w:val="00F47391"/>
    <w:rsid w:val="001F2687"/>
    <w:rsid w:val="00236CCA"/>
    <w:rsid w:val="004C5989"/>
    <w:rsid w:val="0067716D"/>
    <w:rsid w:val="007C641C"/>
    <w:rsid w:val="0080323C"/>
    <w:rsid w:val="00BF358F"/>
    <w:rsid w:val="00CD1E64"/>
    <w:rsid w:val="00E967C2"/>
    <w:rsid w:val="00F47391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F47391"/>
    <w:rPr>
      <w:lang w:eastAsia="zh-CN"/>
    </w:rPr>
  </w:style>
  <w:style w:type="paragraph" w:styleId="Heading1">
    <w:name w:val="heading 1"/>
    <w:basedOn w:val="Normal"/>
    <w:next w:val="Normal"/>
    <w:link w:val="Heading1Char"/>
    <w:rsid w:val="00F47391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391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F4739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F47391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F47391"/>
    <w:rPr>
      <w:rFonts w:ascii="Calibri" w:eastAsia="Times New Roman" w:hAnsi="Calibri"/>
      <w:b/>
      <w:bCs/>
      <w:kern w:val="32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F47391"/>
    <w:rPr>
      <w:rFonts w:ascii="Calibri" w:eastAsia="Times New Roman" w:hAnsi="Calibr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F47391"/>
    <w:rPr>
      <w:rFonts w:ascii="Times" w:hAnsi="Times"/>
      <w:b/>
      <w:sz w:val="24"/>
    </w:rPr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391"/>
    <w:rPr>
      <w:rFonts w:ascii="Calibri" w:eastAsia="Times New Roman" w:hAnsi="Calibri"/>
      <w:b/>
      <w:bCs/>
      <w:i/>
      <w:iCs/>
      <w:sz w:val="28"/>
      <w:szCs w:val="28"/>
      <w:lang w:eastAsia="zh-CN"/>
    </w:rPr>
  </w:style>
  <w:style w:type="character" w:styleId="Strong">
    <w:name w:val="Strong"/>
    <w:basedOn w:val="DefaultParagraphFont"/>
    <w:uiPriority w:val="22"/>
    <w:rsid w:val="00F47391"/>
    <w:rPr>
      <w:b/>
    </w:rPr>
  </w:style>
  <w:style w:type="character" w:styleId="Emphasis">
    <w:name w:val="Emphasis"/>
    <w:basedOn w:val="DefaultParagraphFont"/>
    <w:uiPriority w:val="20"/>
    <w:rsid w:val="00F47391"/>
    <w:rPr>
      <w:i/>
    </w:rPr>
  </w:style>
  <w:style w:type="paragraph" w:customStyle="1" w:styleId="Default">
    <w:name w:val="Default"/>
    <w:rsid w:val="00F47391"/>
    <w:pPr>
      <w:widowControl w:val="0"/>
      <w:autoSpaceDE w:val="0"/>
      <w:autoSpaceDN w:val="0"/>
      <w:adjustRightInd w:val="0"/>
    </w:pPr>
    <w:rPr>
      <w:color w:val="000000"/>
    </w:rPr>
  </w:style>
  <w:style w:type="paragraph" w:styleId="NoteLevel1">
    <w:name w:val="Note Level 1"/>
    <w:basedOn w:val="Normal"/>
    <w:uiPriority w:val="99"/>
    <w:unhideWhenUsed/>
    <w:rsid w:val="00F47391"/>
    <w:pPr>
      <w:keepNext/>
      <w:numPr>
        <w:numId w:val="1"/>
      </w:numPr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F47391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F47391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F47391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F47391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F47391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F47391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F47391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F47391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F47391"/>
    <w:rPr>
      <w:sz w:val="18"/>
      <w:szCs w:val="18"/>
    </w:rPr>
  </w:style>
  <w:style w:type="paragraph" w:styleId="CommentText">
    <w:name w:val="annotation text"/>
    <w:basedOn w:val="Normal"/>
    <w:link w:val="CommentTextChar"/>
    <w:rsid w:val="00F47391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47391"/>
    <w:rPr>
      <w:rFonts w:ascii="Cambria" w:eastAsia="Cambria" w:hAnsi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47391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47391"/>
    <w:rPr>
      <w:b/>
      <w:bCs/>
      <w:lang w:eastAsia="zh-CN"/>
    </w:rPr>
  </w:style>
  <w:style w:type="paragraph" w:styleId="TOCHeading">
    <w:name w:val="TOC Heading"/>
    <w:basedOn w:val="Heading1"/>
    <w:next w:val="Normal"/>
    <w:rsid w:val="00F47391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F47391"/>
  </w:style>
  <w:style w:type="paragraph" w:styleId="NormalWeb">
    <w:name w:val="Normal (Web)"/>
    <w:basedOn w:val="Normal"/>
    <w:uiPriority w:val="99"/>
    <w:rsid w:val="00F47391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47391"/>
    <w:pPr>
      <w:ind w:left="720"/>
      <w:contextualSpacing/>
    </w:pPr>
    <w:rPr>
      <w:rFonts w:ascii="Cambria" w:eastAsia="Cambria" w:hAnsi="Cambria"/>
      <w:lang w:eastAsia="en-US"/>
    </w:rPr>
  </w:style>
  <w:style w:type="character" w:styleId="Hyperlink">
    <w:name w:val="Hyperlink"/>
    <w:basedOn w:val="DefaultParagraphFont"/>
    <w:rsid w:val="00F47391"/>
    <w:rPr>
      <w:color w:val="0000FF"/>
      <w:u w:val="single"/>
    </w:rPr>
  </w:style>
  <w:style w:type="paragraph" w:customStyle="1" w:styleId="Li">
    <w:name w:val="Li"/>
    <w:basedOn w:val="Normal"/>
    <w:rsid w:val="00F47391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customStyle="1" w:styleId="Div">
    <w:name w:val="Div"/>
    <w:basedOn w:val="Normal"/>
    <w:rsid w:val="00F47391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Default%20Landscape%20A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 Landscape A3.dotx</Template>
  <TotalTime>54</TotalTime>
  <Pages>4</Pages>
  <Words>1362</Words>
  <Characters>7765</Characters>
  <Application>Microsoft Macintosh Word</Application>
  <DocSecurity>0</DocSecurity>
  <Lines>64</Lines>
  <Paragraphs>15</Paragraphs>
  <ScaleCrop>false</ScaleCrop>
  <Company>Shanghai American School</Company>
  <LinksUpToDate>false</LinksUpToDate>
  <CharactersWithSpaces>9535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3</cp:revision>
  <cp:lastPrinted>2008-01-30T06:08:00Z</cp:lastPrinted>
  <dcterms:created xsi:type="dcterms:W3CDTF">2011-02-04T05:22:00Z</dcterms:created>
  <dcterms:modified xsi:type="dcterms:W3CDTF">2011-02-04T12:26:00Z</dcterms:modified>
</cp:coreProperties>
</file>